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C46E5" w14:textId="77777777" w:rsidR="00E621F2" w:rsidRPr="00CE1A0E" w:rsidRDefault="00E621F2" w:rsidP="00E621F2">
      <w:pPr>
        <w:widowControl/>
        <w:jc w:val="center"/>
        <w:rPr>
          <w:rFonts w:eastAsia="標楷體"/>
          <w:b/>
          <w:color w:val="000000" w:themeColor="text1"/>
          <w:sz w:val="72"/>
          <w:szCs w:val="72"/>
        </w:rPr>
      </w:pPr>
    </w:p>
    <w:p w14:paraId="6948A10C" w14:textId="7C4DB88E" w:rsidR="00E621F2" w:rsidRPr="00CE1A0E" w:rsidRDefault="00E621F2" w:rsidP="00E621F2">
      <w:pPr>
        <w:widowControl/>
        <w:jc w:val="center"/>
        <w:rPr>
          <w:rFonts w:eastAsia="標楷體"/>
          <w:b/>
          <w:color w:val="000000" w:themeColor="text1"/>
          <w:sz w:val="72"/>
          <w:szCs w:val="72"/>
        </w:rPr>
      </w:pPr>
      <w:r w:rsidRPr="00CE1A0E">
        <w:rPr>
          <w:rFonts w:eastAsia="標楷體"/>
          <w:b/>
          <w:color w:val="000000" w:themeColor="text1"/>
          <w:sz w:val="72"/>
          <w:szCs w:val="72"/>
        </w:rPr>
        <w:t>11</w:t>
      </w:r>
      <w:r w:rsidR="005B6120">
        <w:rPr>
          <w:rFonts w:eastAsia="標楷體" w:hint="eastAsia"/>
          <w:b/>
          <w:color w:val="000000" w:themeColor="text1"/>
          <w:sz w:val="72"/>
          <w:szCs w:val="72"/>
        </w:rPr>
        <w:t>6</w:t>
      </w:r>
      <w:r w:rsidRPr="00CE1A0E">
        <w:rPr>
          <w:rFonts w:eastAsia="標楷體"/>
          <w:b/>
          <w:color w:val="000000" w:themeColor="text1"/>
          <w:sz w:val="72"/>
          <w:szCs w:val="72"/>
        </w:rPr>
        <w:t>學年度</w:t>
      </w:r>
    </w:p>
    <w:p w14:paraId="22572BBE" w14:textId="77777777" w:rsidR="00E621F2" w:rsidRPr="00CE1A0E" w:rsidRDefault="00E621F2" w:rsidP="00E621F2">
      <w:pPr>
        <w:widowControl/>
        <w:jc w:val="center"/>
        <w:rPr>
          <w:rFonts w:eastAsia="標楷體"/>
          <w:b/>
          <w:color w:val="000000" w:themeColor="text1"/>
          <w:sz w:val="72"/>
          <w:szCs w:val="72"/>
          <w:u w:val="single"/>
        </w:rPr>
      </w:pPr>
      <w:r w:rsidRPr="00CE1A0E">
        <w:rPr>
          <w:rFonts w:eastAsia="標楷體"/>
          <w:b/>
          <w:color w:val="000000" w:themeColor="text1"/>
          <w:sz w:val="72"/>
          <w:szCs w:val="72"/>
          <w:u w:val="single"/>
        </w:rPr>
        <w:t>特殊項目增設案</w:t>
      </w:r>
    </w:p>
    <w:p w14:paraId="0535DE76" w14:textId="77777777" w:rsidR="00E621F2" w:rsidRPr="00CE1A0E" w:rsidRDefault="00E621F2" w:rsidP="00E621F2">
      <w:pPr>
        <w:widowControl/>
        <w:jc w:val="center"/>
        <w:rPr>
          <w:rFonts w:eastAsia="標楷體"/>
          <w:b/>
          <w:color w:val="000000" w:themeColor="text1"/>
          <w:sz w:val="72"/>
          <w:szCs w:val="72"/>
        </w:rPr>
      </w:pPr>
    </w:p>
    <w:p w14:paraId="7EA3FE73" w14:textId="77777777" w:rsidR="00E621F2" w:rsidRPr="00CE1A0E" w:rsidRDefault="00E621F2" w:rsidP="00E621F2">
      <w:pPr>
        <w:widowControl/>
        <w:jc w:val="center"/>
        <w:rPr>
          <w:rFonts w:eastAsia="標楷體"/>
          <w:b/>
          <w:color w:val="000000" w:themeColor="text1"/>
          <w:sz w:val="72"/>
          <w:szCs w:val="72"/>
        </w:rPr>
      </w:pPr>
    </w:p>
    <w:p w14:paraId="74657AB5" w14:textId="77777777" w:rsidR="00E621F2" w:rsidRPr="000D38A3" w:rsidRDefault="00E621F2" w:rsidP="00E621F2">
      <w:pPr>
        <w:widowControl/>
        <w:jc w:val="center"/>
        <w:rPr>
          <w:rFonts w:eastAsia="標楷體"/>
          <w:b/>
          <w:color w:val="000000" w:themeColor="text1"/>
          <w:sz w:val="64"/>
          <w:szCs w:val="64"/>
          <w:rPrChange w:id="0" w:author="鄭成偉" w:date="2025-09-24T22:19:00Z" w16du:dateUtc="2025-09-24T14:19:00Z">
            <w:rPr>
              <w:rFonts w:eastAsia="標楷體"/>
              <w:b/>
              <w:color w:val="000000" w:themeColor="text1"/>
              <w:sz w:val="80"/>
              <w:szCs w:val="80"/>
            </w:rPr>
          </w:rPrChange>
        </w:rPr>
      </w:pPr>
      <w:r w:rsidRPr="000D38A3">
        <w:rPr>
          <w:rFonts w:eastAsia="標楷體" w:hint="eastAsia"/>
          <w:b/>
          <w:color w:val="000000" w:themeColor="text1"/>
          <w:sz w:val="64"/>
          <w:szCs w:val="64"/>
          <w:rPrChange w:id="1" w:author="鄭成偉" w:date="2025-09-24T22:19:00Z" w16du:dateUtc="2025-09-24T14:19:00Z">
            <w:rPr>
              <w:rFonts w:eastAsia="標楷體" w:hint="eastAsia"/>
              <w:b/>
              <w:color w:val="000000" w:themeColor="text1"/>
              <w:sz w:val="80"/>
              <w:szCs w:val="80"/>
            </w:rPr>
          </w:rPrChange>
        </w:rPr>
        <w:t>高雄醫學大學</w:t>
      </w:r>
    </w:p>
    <w:p w14:paraId="7421788C" w14:textId="07794591" w:rsidR="00E621F2" w:rsidRPr="000D38A3" w:rsidRDefault="005B6120" w:rsidP="00E621F2">
      <w:pPr>
        <w:widowControl/>
        <w:jc w:val="center"/>
        <w:rPr>
          <w:rFonts w:eastAsia="標楷體"/>
          <w:b/>
          <w:color w:val="000000" w:themeColor="text1"/>
          <w:sz w:val="64"/>
          <w:szCs w:val="64"/>
          <w:rPrChange w:id="2" w:author="鄭成偉" w:date="2025-09-24T22:19:00Z" w16du:dateUtc="2025-09-24T14:19:00Z">
            <w:rPr>
              <w:rFonts w:eastAsia="標楷體"/>
              <w:b/>
              <w:color w:val="000000" w:themeColor="text1"/>
              <w:sz w:val="80"/>
              <w:szCs w:val="80"/>
            </w:rPr>
          </w:rPrChange>
        </w:rPr>
      </w:pPr>
      <w:r w:rsidRPr="000D38A3">
        <w:rPr>
          <w:rFonts w:eastAsia="標楷體" w:hint="eastAsia"/>
          <w:b/>
          <w:color w:val="000000" w:themeColor="text1"/>
          <w:sz w:val="64"/>
          <w:szCs w:val="64"/>
          <w:rPrChange w:id="3" w:author="鄭成偉" w:date="2025-09-24T22:19:00Z" w16du:dateUtc="2025-09-24T14:19:00Z">
            <w:rPr>
              <w:rFonts w:eastAsia="標楷體" w:hint="eastAsia"/>
              <w:b/>
              <w:color w:val="000000" w:themeColor="text1"/>
              <w:sz w:val="80"/>
              <w:szCs w:val="80"/>
            </w:rPr>
          </w:rPrChange>
        </w:rPr>
        <w:t>智慧生醫與精準健康博士</w:t>
      </w:r>
      <w:del w:id="4" w:author="鄭成偉" w:date="2025-09-24T22:19:00Z" w16du:dateUtc="2025-09-24T14:19:00Z">
        <w:r w:rsidRPr="000D38A3" w:rsidDel="00AF6DDC">
          <w:rPr>
            <w:rFonts w:eastAsia="標楷體" w:hint="eastAsia"/>
            <w:b/>
            <w:color w:val="000000" w:themeColor="text1"/>
            <w:sz w:val="64"/>
            <w:szCs w:val="64"/>
            <w:rPrChange w:id="5" w:author="鄭成偉" w:date="2025-09-24T22:19:00Z" w16du:dateUtc="2025-09-24T14:19:00Z">
              <w:rPr>
                <w:rFonts w:eastAsia="標楷體" w:hint="eastAsia"/>
                <w:b/>
                <w:color w:val="000000" w:themeColor="text1"/>
                <w:sz w:val="80"/>
                <w:szCs w:val="80"/>
              </w:rPr>
            </w:rPrChange>
          </w:rPr>
          <w:delText>班</w:delText>
        </w:r>
      </w:del>
      <w:ins w:id="6" w:author="鄭成偉" w:date="2025-09-24T22:19:00Z" w16du:dateUtc="2025-09-24T14:19:00Z">
        <w:r w:rsidR="00AF6DDC" w:rsidRPr="000D38A3">
          <w:rPr>
            <w:rFonts w:eastAsia="標楷體" w:hint="eastAsia"/>
            <w:b/>
            <w:color w:val="000000" w:themeColor="text1"/>
            <w:sz w:val="64"/>
            <w:szCs w:val="64"/>
            <w:rPrChange w:id="7" w:author="鄭成偉" w:date="2025-09-24T22:19:00Z" w16du:dateUtc="2025-09-24T14:19:00Z">
              <w:rPr>
                <w:rFonts w:eastAsia="標楷體" w:hint="eastAsia"/>
                <w:b/>
                <w:color w:val="000000" w:themeColor="text1"/>
                <w:sz w:val="80"/>
                <w:szCs w:val="80"/>
              </w:rPr>
            </w:rPrChange>
          </w:rPr>
          <w:t>學位學程</w:t>
        </w:r>
      </w:ins>
    </w:p>
    <w:p w14:paraId="431A8A5F" w14:textId="016957E6" w:rsidR="00E621F2" w:rsidRPr="000D38A3" w:rsidRDefault="00E621F2" w:rsidP="00E621F2">
      <w:pPr>
        <w:widowControl/>
        <w:jc w:val="center"/>
        <w:rPr>
          <w:rFonts w:eastAsia="標楷體"/>
          <w:b/>
          <w:color w:val="000000" w:themeColor="text1"/>
          <w:sz w:val="64"/>
          <w:szCs w:val="64"/>
          <w:rPrChange w:id="8" w:author="鄭成偉" w:date="2025-09-24T22:19:00Z" w16du:dateUtc="2025-09-24T14:19:00Z">
            <w:rPr>
              <w:rFonts w:eastAsia="標楷體"/>
              <w:b/>
              <w:color w:val="000000" w:themeColor="text1"/>
              <w:sz w:val="80"/>
              <w:szCs w:val="80"/>
            </w:rPr>
          </w:rPrChange>
        </w:rPr>
      </w:pPr>
      <w:r w:rsidRPr="000D38A3">
        <w:rPr>
          <w:rFonts w:eastAsia="標楷體" w:hint="eastAsia"/>
          <w:b/>
          <w:color w:val="000000" w:themeColor="text1"/>
          <w:sz w:val="64"/>
          <w:szCs w:val="64"/>
          <w:rPrChange w:id="9" w:author="鄭成偉" w:date="2025-09-24T22:19:00Z" w16du:dateUtc="2025-09-24T14:19:00Z">
            <w:rPr>
              <w:rFonts w:eastAsia="標楷體" w:hint="eastAsia"/>
              <w:b/>
              <w:color w:val="000000" w:themeColor="text1"/>
              <w:sz w:val="80"/>
              <w:szCs w:val="80"/>
            </w:rPr>
          </w:rPrChange>
        </w:rPr>
        <w:t>計畫書</w:t>
      </w:r>
    </w:p>
    <w:p w14:paraId="6C3B2D8F" w14:textId="77777777" w:rsidR="00E621F2" w:rsidRPr="00CE1A0E" w:rsidRDefault="00E621F2" w:rsidP="00E621F2">
      <w:pPr>
        <w:widowControl/>
        <w:rPr>
          <w:rFonts w:eastAsia="標楷體"/>
          <w:b/>
          <w:color w:val="000000" w:themeColor="text1"/>
          <w:sz w:val="32"/>
          <w:szCs w:val="28"/>
          <w:highlight w:val="yellow"/>
          <w:u w:val="single"/>
        </w:rPr>
      </w:pPr>
    </w:p>
    <w:p w14:paraId="354FB8FE" w14:textId="77777777" w:rsidR="00E621F2" w:rsidRPr="00CE1A0E" w:rsidRDefault="00E621F2" w:rsidP="00E621F2">
      <w:pPr>
        <w:widowControl/>
        <w:rPr>
          <w:rFonts w:eastAsia="標楷體"/>
          <w:b/>
          <w:color w:val="000000" w:themeColor="text1"/>
          <w:sz w:val="32"/>
          <w:szCs w:val="28"/>
          <w:highlight w:val="yellow"/>
          <w:u w:val="single"/>
          <w:lang w:val="x-none" w:eastAsia="x-none"/>
        </w:rPr>
      </w:pPr>
    </w:p>
    <w:p w14:paraId="4E78AD6F" w14:textId="77777777" w:rsidR="00E621F2" w:rsidRPr="00CE1A0E" w:rsidRDefault="00E621F2" w:rsidP="00E621F2">
      <w:pPr>
        <w:widowControl/>
        <w:rPr>
          <w:rFonts w:eastAsia="標楷體"/>
          <w:b/>
          <w:color w:val="000000" w:themeColor="text1"/>
          <w:sz w:val="32"/>
          <w:szCs w:val="28"/>
          <w:highlight w:val="yellow"/>
          <w:u w:val="single"/>
          <w:lang w:val="x-none" w:eastAsia="x-none"/>
        </w:rPr>
      </w:pPr>
    </w:p>
    <w:p w14:paraId="06A247E8" w14:textId="77777777" w:rsidR="00E621F2" w:rsidRPr="00CE1A0E" w:rsidRDefault="00E621F2" w:rsidP="00E621F2">
      <w:pPr>
        <w:widowControl/>
        <w:rPr>
          <w:rFonts w:eastAsia="標楷體"/>
          <w:b/>
          <w:color w:val="000000" w:themeColor="text1"/>
          <w:sz w:val="32"/>
          <w:szCs w:val="28"/>
          <w:highlight w:val="yellow"/>
          <w:u w:val="single"/>
          <w:lang w:val="x-none" w:eastAsia="x-none"/>
        </w:rPr>
      </w:pPr>
    </w:p>
    <w:p w14:paraId="1AAD34D3" w14:textId="77777777" w:rsidR="00E621F2" w:rsidRPr="00CE1A0E" w:rsidRDefault="00E621F2" w:rsidP="00E621F2">
      <w:pPr>
        <w:widowControl/>
        <w:rPr>
          <w:rFonts w:eastAsia="標楷體"/>
          <w:b/>
          <w:color w:val="000000" w:themeColor="text1"/>
          <w:sz w:val="32"/>
          <w:szCs w:val="28"/>
          <w:highlight w:val="yellow"/>
          <w:u w:val="single"/>
          <w:lang w:val="x-none" w:eastAsia="x-none"/>
        </w:rPr>
      </w:pPr>
    </w:p>
    <w:p w14:paraId="01D03635" w14:textId="77777777" w:rsidR="00E621F2" w:rsidRPr="00CE1A0E" w:rsidRDefault="00E621F2" w:rsidP="00E621F2">
      <w:pPr>
        <w:widowControl/>
        <w:rPr>
          <w:rFonts w:eastAsia="標楷體"/>
          <w:b/>
          <w:color w:val="000000" w:themeColor="text1"/>
          <w:sz w:val="32"/>
          <w:szCs w:val="28"/>
          <w:highlight w:val="yellow"/>
          <w:u w:val="single"/>
          <w:lang w:val="x-none" w:eastAsia="x-none"/>
        </w:rPr>
      </w:pPr>
    </w:p>
    <w:p w14:paraId="2BBC4188" w14:textId="5D92B391" w:rsidR="00E621F2" w:rsidRPr="00CE1A0E" w:rsidRDefault="00E621F2" w:rsidP="00E621F2">
      <w:pPr>
        <w:widowControl/>
        <w:jc w:val="distribute"/>
        <w:rPr>
          <w:rFonts w:eastAsia="標楷體"/>
          <w:b/>
          <w:color w:val="000000" w:themeColor="text1"/>
          <w:sz w:val="44"/>
          <w:szCs w:val="44"/>
          <w:lang w:val="x-none" w:eastAsia="x-none"/>
        </w:rPr>
      </w:pPr>
      <w:r w:rsidRPr="00CE1A0E">
        <w:rPr>
          <w:rFonts w:eastAsia="標楷體"/>
          <w:b/>
          <w:color w:val="000000" w:themeColor="text1"/>
          <w:sz w:val="44"/>
          <w:szCs w:val="44"/>
          <w:lang w:val="x-none" w:eastAsia="x-none"/>
        </w:rPr>
        <w:t>中華民國</w:t>
      </w:r>
      <w:r w:rsidRPr="00CE1A0E">
        <w:rPr>
          <w:rFonts w:eastAsia="標楷體"/>
          <w:b/>
          <w:color w:val="000000" w:themeColor="text1"/>
          <w:sz w:val="44"/>
          <w:szCs w:val="44"/>
          <w:lang w:val="x-none" w:eastAsia="x-none"/>
        </w:rPr>
        <w:t>11</w:t>
      </w:r>
      <w:r w:rsidR="005B6120">
        <w:rPr>
          <w:rFonts w:eastAsia="標楷體" w:hint="eastAsia"/>
          <w:b/>
          <w:color w:val="000000" w:themeColor="text1"/>
          <w:sz w:val="44"/>
          <w:szCs w:val="44"/>
          <w:lang w:val="x-none"/>
        </w:rPr>
        <w:t>4</w:t>
      </w:r>
      <w:r w:rsidRPr="00CE1A0E">
        <w:rPr>
          <w:rFonts w:eastAsia="標楷體"/>
          <w:b/>
          <w:color w:val="000000" w:themeColor="text1"/>
          <w:sz w:val="44"/>
          <w:szCs w:val="44"/>
          <w:lang w:val="x-none" w:eastAsia="x-none"/>
        </w:rPr>
        <w:t>年</w:t>
      </w:r>
      <w:r w:rsidR="005B6120">
        <w:rPr>
          <w:rFonts w:eastAsia="標楷體" w:hint="eastAsia"/>
          <w:b/>
          <w:color w:val="000000" w:themeColor="text1"/>
          <w:sz w:val="44"/>
          <w:szCs w:val="44"/>
          <w:lang w:val="x-none"/>
        </w:rPr>
        <w:t>9</w:t>
      </w:r>
      <w:r w:rsidRPr="00CE1A0E">
        <w:rPr>
          <w:rFonts w:eastAsia="標楷體"/>
          <w:b/>
          <w:color w:val="000000" w:themeColor="text1"/>
          <w:sz w:val="44"/>
          <w:szCs w:val="44"/>
          <w:lang w:val="x-none" w:eastAsia="x-none"/>
        </w:rPr>
        <w:t>月</w:t>
      </w:r>
      <w:ins w:id="10" w:author="鄭成偉" w:date="2025-09-24T22:20:00Z" w16du:dateUtc="2025-09-24T14:20:00Z">
        <w:r w:rsidR="008358AB">
          <w:rPr>
            <w:rFonts w:eastAsia="標楷體" w:hint="eastAsia"/>
            <w:b/>
            <w:color w:val="000000" w:themeColor="text1"/>
            <w:sz w:val="44"/>
            <w:szCs w:val="44"/>
            <w:lang w:val="x-none"/>
          </w:rPr>
          <w:t>2</w:t>
        </w:r>
      </w:ins>
      <w:r w:rsidR="005B6120">
        <w:rPr>
          <w:rFonts w:eastAsia="標楷體" w:hint="eastAsia"/>
          <w:b/>
          <w:color w:val="000000" w:themeColor="text1"/>
          <w:sz w:val="44"/>
          <w:szCs w:val="44"/>
          <w:lang w:val="x-none"/>
        </w:rPr>
        <w:t>4</w:t>
      </w:r>
      <w:r w:rsidRPr="00CE1A0E">
        <w:rPr>
          <w:rFonts w:eastAsia="標楷體"/>
          <w:b/>
          <w:color w:val="000000" w:themeColor="text1"/>
          <w:sz w:val="44"/>
          <w:szCs w:val="44"/>
          <w:lang w:val="x-none" w:eastAsia="x-none"/>
        </w:rPr>
        <w:t>日</w:t>
      </w:r>
    </w:p>
    <w:p w14:paraId="702AD3AD" w14:textId="77777777" w:rsidR="00E621F2" w:rsidRPr="00CE1A0E" w:rsidRDefault="00E621F2">
      <w:pPr>
        <w:widowControl/>
        <w:rPr>
          <w:rFonts w:eastAsia="標楷體"/>
          <w:b/>
          <w:color w:val="000000" w:themeColor="text1"/>
          <w:sz w:val="32"/>
          <w:szCs w:val="28"/>
          <w:highlight w:val="yellow"/>
        </w:rPr>
      </w:pPr>
      <w:r w:rsidRPr="00CE1A0E">
        <w:rPr>
          <w:rFonts w:eastAsia="標楷體"/>
          <w:b/>
          <w:color w:val="000000" w:themeColor="text1"/>
          <w:sz w:val="32"/>
          <w:szCs w:val="28"/>
        </w:rPr>
        <w:br w:type="page"/>
      </w:r>
    </w:p>
    <w:p w14:paraId="36077974" w14:textId="77777777" w:rsidR="00E621F2" w:rsidRPr="00CE1A0E" w:rsidRDefault="00E621F2" w:rsidP="00E621F2">
      <w:pPr>
        <w:widowControl/>
        <w:jc w:val="distribute"/>
        <w:rPr>
          <w:rFonts w:eastAsia="標楷體"/>
          <w:b/>
          <w:color w:val="000000" w:themeColor="text1"/>
          <w:sz w:val="32"/>
          <w:szCs w:val="28"/>
          <w:highlight w:val="yellow"/>
          <w:u w:val="single"/>
        </w:rPr>
        <w:sectPr w:rsidR="00E621F2" w:rsidRPr="00CE1A0E" w:rsidSect="00EF2396">
          <w:footerReference w:type="default" r:id="rId8"/>
          <w:pgSz w:w="11906" w:h="16838"/>
          <w:pgMar w:top="851" w:right="851" w:bottom="1134" w:left="851" w:header="851" w:footer="283" w:gutter="0"/>
          <w:cols w:space="425"/>
          <w:docGrid w:type="lines" w:linePitch="360"/>
        </w:sectPr>
      </w:pPr>
    </w:p>
    <w:p w14:paraId="57CB164E" w14:textId="77777777" w:rsidR="00E621F2" w:rsidRPr="00CE1A0E" w:rsidRDefault="00E621F2" w:rsidP="00E621F2">
      <w:pPr>
        <w:widowControl/>
        <w:jc w:val="center"/>
        <w:rPr>
          <w:rFonts w:eastAsia="標楷體"/>
          <w:b/>
          <w:color w:val="000000" w:themeColor="text1"/>
          <w:sz w:val="44"/>
          <w:szCs w:val="44"/>
          <w:lang w:val="x-none"/>
        </w:rPr>
      </w:pPr>
    </w:p>
    <w:p w14:paraId="25238CE6" w14:textId="77777777" w:rsidR="00E621F2" w:rsidRPr="00CE1A0E" w:rsidRDefault="00E621F2" w:rsidP="00E621F2">
      <w:pPr>
        <w:widowControl/>
        <w:jc w:val="center"/>
        <w:rPr>
          <w:rFonts w:eastAsia="標楷體"/>
          <w:b/>
          <w:color w:val="000000" w:themeColor="text1"/>
          <w:sz w:val="44"/>
          <w:szCs w:val="44"/>
          <w:lang w:val="x-none"/>
        </w:rPr>
      </w:pPr>
      <w:r w:rsidRPr="00CE1A0E">
        <w:rPr>
          <w:rFonts w:eastAsia="標楷體" w:hint="eastAsia"/>
          <w:b/>
          <w:color w:val="000000" w:themeColor="text1"/>
          <w:sz w:val="44"/>
          <w:szCs w:val="44"/>
          <w:lang w:val="x-none"/>
        </w:rPr>
        <w:t>目</w:t>
      </w:r>
      <w:r w:rsidR="001D7B2E" w:rsidRPr="00CE1A0E">
        <w:rPr>
          <w:rFonts w:eastAsia="標楷體" w:hint="eastAsia"/>
          <w:b/>
          <w:color w:val="000000" w:themeColor="text1"/>
          <w:sz w:val="44"/>
          <w:szCs w:val="44"/>
          <w:lang w:val="x-none"/>
        </w:rPr>
        <w:t xml:space="preserve"> </w:t>
      </w:r>
      <w:r w:rsidR="001D7B2E" w:rsidRPr="00CE1A0E">
        <w:rPr>
          <w:rFonts w:eastAsia="標楷體"/>
          <w:b/>
          <w:color w:val="000000" w:themeColor="text1"/>
          <w:sz w:val="44"/>
          <w:szCs w:val="44"/>
          <w:lang w:val="x-none"/>
        </w:rPr>
        <w:t xml:space="preserve"> </w:t>
      </w:r>
      <w:r w:rsidRPr="00CE1A0E">
        <w:rPr>
          <w:rFonts w:eastAsia="標楷體" w:hint="eastAsia"/>
          <w:b/>
          <w:color w:val="000000" w:themeColor="text1"/>
          <w:sz w:val="44"/>
          <w:szCs w:val="44"/>
          <w:lang w:val="x-none"/>
        </w:rPr>
        <w:t>錄</w:t>
      </w:r>
    </w:p>
    <w:p w14:paraId="49445171" w14:textId="4EF53D35" w:rsidR="00FE63B5" w:rsidRPr="00FE63B5" w:rsidRDefault="001D7B2E">
      <w:pPr>
        <w:pStyle w:val="11"/>
        <w:tabs>
          <w:tab w:val="right" w:leader="dot" w:pos="10194"/>
        </w:tabs>
        <w:rPr>
          <w:rFonts w:ascii="Times New Roman" w:hAnsi="Times New Roman"/>
          <w:noProof/>
          <w:kern w:val="2"/>
          <w:sz w:val="28"/>
          <w:szCs w:val="28"/>
        </w:rPr>
      </w:pPr>
      <w:r w:rsidRPr="00CE1A0E">
        <w:rPr>
          <w:rFonts w:ascii="Times New Roman" w:eastAsia="標楷體" w:hAnsi="Times New Roman"/>
          <w:b/>
          <w:color w:val="000000" w:themeColor="text1"/>
          <w:sz w:val="28"/>
          <w:szCs w:val="28"/>
          <w:highlight w:val="yellow"/>
          <w:u w:val="single"/>
        </w:rPr>
        <w:fldChar w:fldCharType="begin"/>
      </w:r>
      <w:r w:rsidRPr="00CE1A0E">
        <w:rPr>
          <w:rFonts w:ascii="Times New Roman" w:eastAsia="標楷體" w:hAnsi="Times New Roman"/>
          <w:b/>
          <w:color w:val="000000" w:themeColor="text1"/>
          <w:sz w:val="28"/>
          <w:szCs w:val="28"/>
          <w:highlight w:val="yellow"/>
          <w:u w:val="single"/>
        </w:rPr>
        <w:instrText xml:space="preserve"> TOC \o "1-2" \h \z \u </w:instrText>
      </w:r>
      <w:r w:rsidRPr="00CE1A0E">
        <w:rPr>
          <w:rFonts w:ascii="Times New Roman" w:eastAsia="標楷體" w:hAnsi="Times New Roman"/>
          <w:b/>
          <w:color w:val="000000" w:themeColor="text1"/>
          <w:sz w:val="28"/>
          <w:szCs w:val="28"/>
          <w:highlight w:val="yellow"/>
          <w:u w:val="single"/>
        </w:rPr>
        <w:fldChar w:fldCharType="separate"/>
      </w:r>
      <w:hyperlink w:anchor="_Toc207873958" w:history="1">
        <w:r w:rsidR="00FE63B5" w:rsidRPr="00FE63B5">
          <w:rPr>
            <w:rStyle w:val="af5"/>
            <w:rFonts w:ascii="Times New Roman" w:eastAsia="標楷體" w:hAnsi="Times New Roman"/>
            <w:b/>
            <w:noProof/>
            <w:sz w:val="28"/>
            <w:szCs w:val="28"/>
          </w:rPr>
          <w:t>第一部分、摘要表</w:t>
        </w:r>
        <w:r w:rsidR="00FE63B5" w:rsidRPr="00FE63B5">
          <w:rPr>
            <w:rFonts w:ascii="Times New Roman" w:hAnsi="Times New Roman"/>
            <w:noProof/>
            <w:webHidden/>
            <w:sz w:val="28"/>
            <w:szCs w:val="28"/>
          </w:rPr>
          <w:tab/>
        </w:r>
        <w:r w:rsidR="00FE63B5" w:rsidRPr="00FE63B5">
          <w:rPr>
            <w:rFonts w:ascii="Times New Roman" w:hAnsi="Times New Roman"/>
            <w:noProof/>
            <w:webHidden/>
            <w:sz w:val="28"/>
            <w:szCs w:val="28"/>
          </w:rPr>
          <w:fldChar w:fldCharType="begin"/>
        </w:r>
        <w:r w:rsidR="00FE63B5" w:rsidRPr="00FE63B5">
          <w:rPr>
            <w:rFonts w:ascii="Times New Roman" w:hAnsi="Times New Roman"/>
            <w:noProof/>
            <w:webHidden/>
            <w:sz w:val="28"/>
            <w:szCs w:val="28"/>
          </w:rPr>
          <w:instrText xml:space="preserve"> PAGEREF _Toc207873958 \h </w:instrText>
        </w:r>
        <w:r w:rsidR="00FE63B5" w:rsidRPr="00FE63B5">
          <w:rPr>
            <w:rFonts w:ascii="Times New Roman" w:hAnsi="Times New Roman"/>
            <w:noProof/>
            <w:webHidden/>
            <w:sz w:val="28"/>
            <w:szCs w:val="28"/>
          </w:rPr>
        </w:r>
        <w:r w:rsidR="00FE63B5"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w:t>
        </w:r>
        <w:r w:rsidR="00FE63B5" w:rsidRPr="00FE63B5">
          <w:rPr>
            <w:rFonts w:ascii="Times New Roman" w:hAnsi="Times New Roman"/>
            <w:noProof/>
            <w:webHidden/>
            <w:sz w:val="28"/>
            <w:szCs w:val="28"/>
          </w:rPr>
          <w:fldChar w:fldCharType="end"/>
        </w:r>
      </w:hyperlink>
    </w:p>
    <w:p w14:paraId="5CF53D88" w14:textId="78747E22" w:rsidR="00FE63B5" w:rsidRPr="00FE63B5" w:rsidRDefault="00FE63B5">
      <w:pPr>
        <w:pStyle w:val="11"/>
        <w:tabs>
          <w:tab w:val="right" w:leader="dot" w:pos="10194"/>
        </w:tabs>
        <w:rPr>
          <w:rFonts w:ascii="Times New Roman" w:hAnsi="Times New Roman"/>
          <w:noProof/>
          <w:kern w:val="2"/>
          <w:sz w:val="28"/>
          <w:szCs w:val="28"/>
        </w:rPr>
      </w:pPr>
      <w:hyperlink w:anchor="_Toc207873959" w:history="1">
        <w:r w:rsidRPr="00FE63B5">
          <w:rPr>
            <w:rStyle w:val="af5"/>
            <w:rFonts w:ascii="Times New Roman" w:eastAsia="標楷體" w:hAnsi="Times New Roman"/>
            <w:b/>
            <w:noProof/>
            <w:sz w:val="28"/>
            <w:szCs w:val="28"/>
          </w:rPr>
          <w:t>第二部分：自我檢核表</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_Toc207873959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3</w:t>
        </w:r>
        <w:r w:rsidRPr="00FE63B5">
          <w:rPr>
            <w:rFonts w:ascii="Times New Roman" w:hAnsi="Times New Roman"/>
            <w:noProof/>
            <w:webHidden/>
            <w:sz w:val="28"/>
            <w:szCs w:val="28"/>
          </w:rPr>
          <w:fldChar w:fldCharType="end"/>
        </w:r>
      </w:hyperlink>
    </w:p>
    <w:p w14:paraId="4746704F" w14:textId="33916410" w:rsidR="00FE63B5" w:rsidRPr="00FE63B5" w:rsidRDefault="00FE63B5">
      <w:pPr>
        <w:pStyle w:val="11"/>
        <w:tabs>
          <w:tab w:val="right" w:leader="dot" w:pos="10194"/>
        </w:tabs>
        <w:rPr>
          <w:rFonts w:ascii="Times New Roman" w:hAnsi="Times New Roman"/>
          <w:noProof/>
          <w:kern w:val="2"/>
          <w:sz w:val="28"/>
          <w:szCs w:val="28"/>
        </w:rPr>
      </w:pPr>
      <w:hyperlink w:anchor="_Toc207873960" w:history="1">
        <w:r w:rsidRPr="00FE63B5">
          <w:rPr>
            <w:rStyle w:val="af5"/>
            <w:rFonts w:ascii="Times New Roman" w:eastAsia="標楷體" w:hAnsi="Times New Roman"/>
            <w:b/>
            <w:noProof/>
            <w:sz w:val="28"/>
            <w:szCs w:val="28"/>
          </w:rPr>
          <w:t>第三部分：師資規劃表</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_Toc207873960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5</w:t>
        </w:r>
        <w:r w:rsidRPr="00FE63B5">
          <w:rPr>
            <w:rFonts w:ascii="Times New Roman" w:hAnsi="Times New Roman"/>
            <w:noProof/>
            <w:webHidden/>
            <w:sz w:val="28"/>
            <w:szCs w:val="28"/>
          </w:rPr>
          <w:fldChar w:fldCharType="end"/>
        </w:r>
      </w:hyperlink>
    </w:p>
    <w:p w14:paraId="744F61BC" w14:textId="212AF4AE" w:rsidR="00FE63B5" w:rsidRPr="00FE63B5" w:rsidRDefault="00FE63B5">
      <w:pPr>
        <w:pStyle w:val="11"/>
        <w:tabs>
          <w:tab w:val="right" w:leader="dot" w:pos="10194"/>
        </w:tabs>
        <w:rPr>
          <w:rFonts w:ascii="Times New Roman" w:hAnsi="Times New Roman"/>
          <w:noProof/>
          <w:kern w:val="2"/>
          <w:sz w:val="28"/>
          <w:szCs w:val="28"/>
        </w:rPr>
      </w:pPr>
      <w:hyperlink w:anchor="_Toc207873961" w:history="1">
        <w:r w:rsidRPr="00FE63B5">
          <w:rPr>
            <w:rStyle w:val="af5"/>
            <w:rFonts w:ascii="Times New Roman" w:eastAsia="標楷體" w:hAnsi="Times New Roman"/>
            <w:b/>
            <w:noProof/>
            <w:sz w:val="28"/>
            <w:szCs w:val="28"/>
          </w:rPr>
          <w:t>第四部分：博士班／博士學位學程學術條件一覽表</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_Toc207873961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8</w:t>
        </w:r>
        <w:r w:rsidRPr="00FE63B5">
          <w:rPr>
            <w:rFonts w:ascii="Times New Roman" w:hAnsi="Times New Roman"/>
            <w:noProof/>
            <w:webHidden/>
            <w:sz w:val="28"/>
            <w:szCs w:val="28"/>
          </w:rPr>
          <w:fldChar w:fldCharType="end"/>
        </w:r>
      </w:hyperlink>
    </w:p>
    <w:p w14:paraId="24655DBD" w14:textId="0A9AC448" w:rsidR="00FE63B5" w:rsidRPr="00FE63B5" w:rsidRDefault="00FE63B5">
      <w:pPr>
        <w:pStyle w:val="11"/>
        <w:tabs>
          <w:tab w:val="right" w:leader="dot" w:pos="10194"/>
        </w:tabs>
        <w:rPr>
          <w:rFonts w:ascii="Times New Roman" w:hAnsi="Times New Roman"/>
          <w:noProof/>
          <w:kern w:val="2"/>
          <w:sz w:val="28"/>
          <w:szCs w:val="28"/>
        </w:rPr>
      </w:pPr>
      <w:hyperlink w:anchor="_Toc207873962" w:history="1">
        <w:r w:rsidRPr="00FE63B5">
          <w:rPr>
            <w:rStyle w:val="af5"/>
            <w:rFonts w:ascii="Times New Roman" w:eastAsia="標楷體" w:hAnsi="Times New Roman"/>
            <w:b/>
            <w:noProof/>
            <w:sz w:val="28"/>
            <w:szCs w:val="28"/>
          </w:rPr>
          <w:t>第五部分：計畫內容</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_Toc207873962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9</w:t>
        </w:r>
        <w:r w:rsidRPr="00FE63B5">
          <w:rPr>
            <w:rFonts w:ascii="Times New Roman" w:hAnsi="Times New Roman"/>
            <w:noProof/>
            <w:webHidden/>
            <w:sz w:val="28"/>
            <w:szCs w:val="28"/>
          </w:rPr>
          <w:fldChar w:fldCharType="end"/>
        </w:r>
      </w:hyperlink>
    </w:p>
    <w:p w14:paraId="5FC9D9A0" w14:textId="3F907B40" w:rsidR="00FE63B5" w:rsidRPr="00FE63B5" w:rsidRDefault="00FE63B5">
      <w:pPr>
        <w:pStyle w:val="21"/>
        <w:tabs>
          <w:tab w:val="left" w:pos="960"/>
          <w:tab w:val="right" w:leader="dot" w:pos="10194"/>
        </w:tabs>
        <w:rPr>
          <w:rFonts w:ascii="Times New Roman" w:hAnsi="Times New Roman"/>
          <w:noProof/>
          <w:kern w:val="2"/>
          <w:sz w:val="28"/>
          <w:szCs w:val="28"/>
        </w:rPr>
      </w:pPr>
      <w:hyperlink w:anchor="_Toc207873963" w:history="1">
        <w:r w:rsidRPr="00FE63B5">
          <w:rPr>
            <w:rStyle w:val="af5"/>
            <w:rFonts w:ascii="Times New Roman" w:eastAsia="標楷體" w:hAnsi="Times New Roman"/>
            <w:b/>
            <w:bCs/>
            <w:noProof/>
            <w:sz w:val="28"/>
            <w:szCs w:val="28"/>
          </w:rPr>
          <w:t>壹、</w:t>
        </w:r>
        <w:r w:rsidRPr="00FE63B5">
          <w:rPr>
            <w:rFonts w:ascii="Times New Roman" w:hAnsi="Times New Roman"/>
            <w:noProof/>
            <w:kern w:val="2"/>
            <w:sz w:val="28"/>
            <w:szCs w:val="28"/>
          </w:rPr>
          <w:tab/>
        </w:r>
        <w:r w:rsidRPr="00FE63B5">
          <w:rPr>
            <w:rStyle w:val="af5"/>
            <w:rFonts w:ascii="Times New Roman" w:eastAsia="標楷體" w:hAnsi="Times New Roman"/>
            <w:b/>
            <w:noProof/>
            <w:sz w:val="28"/>
            <w:szCs w:val="28"/>
          </w:rPr>
          <w:t>申請理由</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_Toc207873963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9</w:t>
        </w:r>
        <w:r w:rsidRPr="00FE63B5">
          <w:rPr>
            <w:rFonts w:ascii="Times New Roman" w:hAnsi="Times New Roman"/>
            <w:noProof/>
            <w:webHidden/>
            <w:sz w:val="28"/>
            <w:szCs w:val="28"/>
          </w:rPr>
          <w:fldChar w:fldCharType="end"/>
        </w:r>
      </w:hyperlink>
    </w:p>
    <w:p w14:paraId="5DAEB148" w14:textId="6F00331B"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"_Toc207873964"</w:instrText>
      </w:r>
      <w:r>
        <w:fldChar w:fldCharType="separate"/>
      </w:r>
      <w:r w:rsidRPr="00FE63B5">
        <w:rPr>
          <w:rStyle w:val="af5"/>
          <w:rFonts w:ascii="Times New Roman" w:eastAsia="標楷體" w:hAnsi="Times New Roman"/>
          <w:b/>
          <w:bCs/>
          <w:noProof/>
          <w:sz w:val="28"/>
          <w:szCs w:val="28"/>
        </w:rPr>
        <w:t>貳、</w:t>
      </w:r>
      <w:r w:rsidRPr="00FE63B5">
        <w:rPr>
          <w:rFonts w:ascii="Times New Roman" w:hAnsi="Times New Roman"/>
          <w:noProof/>
          <w:kern w:val="2"/>
          <w:sz w:val="28"/>
          <w:szCs w:val="28"/>
        </w:rPr>
        <w:tab/>
      </w:r>
      <w:del w:id="11"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12"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發展方向與重點</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_Toc207873964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10</w:t>
      </w:r>
      <w:r w:rsidRPr="00FE63B5">
        <w:rPr>
          <w:rFonts w:ascii="Times New Roman" w:hAnsi="Times New Roman"/>
          <w:noProof/>
          <w:webHidden/>
          <w:sz w:val="28"/>
          <w:szCs w:val="28"/>
        </w:rPr>
        <w:fldChar w:fldCharType="end"/>
      </w:r>
      <w:r>
        <w:fldChar w:fldCharType="end"/>
      </w:r>
    </w:p>
    <w:p w14:paraId="11D3EF0D" w14:textId="0CD24E7B"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"_Toc207873965"</w:instrText>
      </w:r>
      <w:r>
        <w:fldChar w:fldCharType="separate"/>
      </w:r>
      <w:r w:rsidRPr="00FE63B5">
        <w:rPr>
          <w:rStyle w:val="af5"/>
          <w:rFonts w:ascii="Times New Roman" w:eastAsia="標楷體" w:hAnsi="Times New Roman"/>
          <w:b/>
          <w:bCs/>
          <w:noProof/>
          <w:sz w:val="28"/>
          <w:szCs w:val="28"/>
        </w:rPr>
        <w:t>參、</w:t>
      </w:r>
      <w:r w:rsidRPr="00FE63B5">
        <w:rPr>
          <w:rFonts w:ascii="Times New Roman" w:hAnsi="Times New Roman"/>
          <w:noProof/>
          <w:kern w:val="2"/>
          <w:sz w:val="28"/>
          <w:szCs w:val="28"/>
        </w:rPr>
        <w:tab/>
      </w:r>
      <w:del w:id="13"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14"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與世界學術潮流之趨勢</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_Toc207873965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11</w:t>
      </w:r>
      <w:r w:rsidRPr="00FE63B5">
        <w:rPr>
          <w:rFonts w:ascii="Times New Roman" w:hAnsi="Times New Roman"/>
          <w:noProof/>
          <w:webHidden/>
          <w:sz w:val="28"/>
          <w:szCs w:val="28"/>
        </w:rPr>
        <w:fldChar w:fldCharType="end"/>
      </w:r>
      <w:r>
        <w:fldChar w:fldCharType="end"/>
      </w:r>
    </w:p>
    <w:p w14:paraId="0A867BAD" w14:textId="67921462"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"_Toc207873966"</w:instrText>
      </w:r>
      <w:r>
        <w:fldChar w:fldCharType="separate"/>
      </w:r>
      <w:r w:rsidRPr="00FE63B5">
        <w:rPr>
          <w:rStyle w:val="af5"/>
          <w:rFonts w:ascii="Times New Roman" w:eastAsia="標楷體" w:hAnsi="Times New Roman"/>
          <w:b/>
          <w:bCs/>
          <w:noProof/>
          <w:sz w:val="28"/>
          <w:szCs w:val="28"/>
        </w:rPr>
        <w:t>肆、</w:t>
      </w:r>
      <w:r w:rsidRPr="00FE63B5">
        <w:rPr>
          <w:rFonts w:ascii="Times New Roman" w:hAnsi="Times New Roman"/>
          <w:noProof/>
          <w:kern w:val="2"/>
          <w:sz w:val="28"/>
          <w:szCs w:val="28"/>
        </w:rPr>
        <w:tab/>
      </w:r>
      <w:del w:id="15"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16"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與國家社會人力需求評估</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_Toc207873966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12</w:t>
      </w:r>
      <w:r w:rsidRPr="00FE63B5">
        <w:rPr>
          <w:rFonts w:ascii="Times New Roman" w:hAnsi="Times New Roman"/>
          <w:noProof/>
          <w:webHidden/>
          <w:sz w:val="28"/>
          <w:szCs w:val="28"/>
        </w:rPr>
        <w:fldChar w:fldCharType="end"/>
      </w:r>
      <w:r>
        <w:fldChar w:fldCharType="end"/>
      </w:r>
    </w:p>
    <w:p w14:paraId="644346EE" w14:textId="0F2FDB3E"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"_Toc207873967"</w:instrText>
      </w:r>
      <w:r>
        <w:fldChar w:fldCharType="separate"/>
      </w:r>
      <w:r w:rsidRPr="00FE63B5">
        <w:rPr>
          <w:rStyle w:val="af5"/>
          <w:rFonts w:ascii="Times New Roman" w:eastAsia="標楷體" w:hAnsi="Times New Roman"/>
          <w:b/>
          <w:bCs/>
          <w:noProof/>
          <w:sz w:val="28"/>
          <w:szCs w:val="28"/>
        </w:rPr>
        <w:t>伍、</w:t>
      </w:r>
      <w:r w:rsidRPr="00FE63B5">
        <w:rPr>
          <w:rFonts w:ascii="Times New Roman" w:hAnsi="Times New Roman"/>
          <w:noProof/>
          <w:kern w:val="2"/>
          <w:sz w:val="28"/>
          <w:szCs w:val="28"/>
        </w:rPr>
        <w:tab/>
      </w:r>
      <w:del w:id="17"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18"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與學校整體發展之評估</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_Toc207873967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14</w:t>
      </w:r>
      <w:r w:rsidRPr="00FE63B5">
        <w:rPr>
          <w:rFonts w:ascii="Times New Roman" w:hAnsi="Times New Roman"/>
          <w:noProof/>
          <w:webHidden/>
          <w:sz w:val="28"/>
          <w:szCs w:val="28"/>
        </w:rPr>
        <w:fldChar w:fldCharType="end"/>
      </w:r>
      <w:r>
        <w:fldChar w:fldCharType="end"/>
      </w:r>
    </w:p>
    <w:p w14:paraId="04050350" w14:textId="1434969D"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"_Toc207873968"</w:instrText>
      </w:r>
      <w:r>
        <w:fldChar w:fldCharType="separate"/>
      </w:r>
      <w:r w:rsidRPr="00FE63B5">
        <w:rPr>
          <w:rStyle w:val="af5"/>
          <w:rFonts w:ascii="Times New Roman" w:eastAsia="標楷體" w:hAnsi="Times New Roman"/>
          <w:b/>
          <w:bCs/>
          <w:noProof/>
          <w:sz w:val="28"/>
          <w:szCs w:val="28"/>
        </w:rPr>
        <w:t>陸、</w:t>
      </w:r>
      <w:r w:rsidRPr="00FE63B5">
        <w:rPr>
          <w:rFonts w:ascii="Times New Roman" w:hAnsi="Times New Roman"/>
          <w:noProof/>
          <w:kern w:val="2"/>
          <w:sz w:val="28"/>
          <w:szCs w:val="28"/>
        </w:rPr>
        <w:tab/>
      </w:r>
      <w:del w:id="19"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20"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之課程規劃</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_Toc207873968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15</w:t>
      </w:r>
      <w:r w:rsidRPr="00FE63B5">
        <w:rPr>
          <w:rFonts w:ascii="Times New Roman" w:hAnsi="Times New Roman"/>
          <w:noProof/>
          <w:webHidden/>
          <w:sz w:val="28"/>
          <w:szCs w:val="28"/>
        </w:rPr>
        <w:fldChar w:fldCharType="end"/>
      </w:r>
      <w:r>
        <w:fldChar w:fldCharType="end"/>
      </w:r>
    </w:p>
    <w:p w14:paraId="4F5CC849" w14:textId="7BB3FCC7"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"_Toc207873969"</w:instrText>
      </w:r>
      <w:r>
        <w:fldChar w:fldCharType="separate"/>
      </w:r>
      <w:r w:rsidRPr="00FE63B5">
        <w:rPr>
          <w:rStyle w:val="af5"/>
          <w:rFonts w:ascii="Times New Roman" w:eastAsia="標楷體" w:hAnsi="Times New Roman"/>
          <w:b/>
          <w:bCs/>
          <w:noProof/>
          <w:sz w:val="28"/>
          <w:szCs w:val="28"/>
        </w:rPr>
        <w:t>柒、</w:t>
      </w:r>
      <w:r w:rsidRPr="00FE63B5">
        <w:rPr>
          <w:rFonts w:ascii="Times New Roman" w:hAnsi="Times New Roman"/>
          <w:noProof/>
          <w:kern w:val="2"/>
          <w:sz w:val="28"/>
          <w:szCs w:val="28"/>
        </w:rPr>
        <w:tab/>
      </w:r>
      <w:del w:id="21"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22"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所需圖書、儀器設備規劃及增購之計畫</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_Toc207873969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18</w:t>
      </w:r>
      <w:r w:rsidRPr="00FE63B5">
        <w:rPr>
          <w:rFonts w:ascii="Times New Roman" w:hAnsi="Times New Roman"/>
          <w:noProof/>
          <w:webHidden/>
          <w:sz w:val="28"/>
          <w:szCs w:val="28"/>
        </w:rPr>
        <w:fldChar w:fldCharType="end"/>
      </w:r>
      <w:r>
        <w:fldChar w:fldCharType="end"/>
      </w:r>
    </w:p>
    <w:p w14:paraId="357C8983" w14:textId="6FD38D19" w:rsidR="00FE63B5" w:rsidRPr="00FE63B5" w:rsidRDefault="00FE63B5">
      <w:pPr>
        <w:pStyle w:val="21"/>
        <w:tabs>
          <w:tab w:val="left" w:pos="960"/>
          <w:tab w:val="right" w:leader="dot" w:pos="10194"/>
        </w:tabs>
        <w:rPr>
          <w:rFonts w:ascii="Times New Roman" w:hAnsi="Times New Roman"/>
          <w:noProof/>
          <w:kern w:val="2"/>
          <w:sz w:val="28"/>
          <w:szCs w:val="28"/>
        </w:rPr>
      </w:pPr>
      <w:r>
        <w:fldChar w:fldCharType="begin"/>
      </w:r>
      <w:r>
        <w:instrText>HYPERLINK \l "_Toc207873970"</w:instrText>
      </w:r>
      <w:r>
        <w:fldChar w:fldCharType="separate"/>
      </w:r>
      <w:r w:rsidRPr="00FE63B5">
        <w:rPr>
          <w:rStyle w:val="af5"/>
          <w:rFonts w:ascii="Times New Roman" w:eastAsia="標楷體" w:hAnsi="Times New Roman"/>
          <w:b/>
          <w:bCs/>
          <w:noProof/>
          <w:sz w:val="28"/>
          <w:szCs w:val="28"/>
        </w:rPr>
        <w:t>捌、</w:t>
      </w:r>
      <w:r w:rsidRPr="00FE63B5">
        <w:rPr>
          <w:rFonts w:ascii="Times New Roman" w:hAnsi="Times New Roman"/>
          <w:noProof/>
          <w:kern w:val="2"/>
          <w:sz w:val="28"/>
          <w:szCs w:val="28"/>
        </w:rPr>
        <w:tab/>
      </w:r>
      <w:del w:id="23" w:author="鄭成偉" w:date="2025-09-24T22:27:00Z" w16du:dateUtc="2025-09-24T14:27:00Z">
        <w:r w:rsidRPr="00FE63B5" w:rsidDel="00075DC4">
          <w:rPr>
            <w:rStyle w:val="af5"/>
            <w:rFonts w:ascii="Times New Roman" w:eastAsia="標楷體" w:hAnsi="Times New Roman"/>
            <w:b/>
            <w:noProof/>
            <w:sz w:val="28"/>
            <w:szCs w:val="28"/>
          </w:rPr>
          <w:delText>本博士班</w:delText>
        </w:r>
      </w:del>
      <w:ins w:id="24" w:author="鄭成偉" w:date="2025-09-24T22:27:00Z" w16du:dateUtc="2025-09-24T14:27:00Z">
        <w:r w:rsidR="00075DC4">
          <w:rPr>
            <w:rStyle w:val="af5"/>
            <w:rFonts w:ascii="Times New Roman" w:eastAsia="標楷體" w:hAnsi="Times New Roman"/>
            <w:b/>
            <w:noProof/>
            <w:sz w:val="28"/>
            <w:szCs w:val="28"/>
          </w:rPr>
          <w:t>本博士學位學程</w:t>
        </w:r>
      </w:ins>
      <w:r w:rsidRPr="00FE63B5">
        <w:rPr>
          <w:rStyle w:val="af5"/>
          <w:rFonts w:ascii="Times New Roman" w:eastAsia="標楷體" w:hAnsi="Times New Roman"/>
          <w:b/>
          <w:noProof/>
          <w:sz w:val="28"/>
          <w:szCs w:val="28"/>
        </w:rPr>
        <w:t>之空間規劃</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_Toc207873970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19</w:t>
      </w:r>
      <w:r w:rsidRPr="00FE63B5">
        <w:rPr>
          <w:rFonts w:ascii="Times New Roman" w:hAnsi="Times New Roman"/>
          <w:noProof/>
          <w:webHidden/>
          <w:sz w:val="28"/>
          <w:szCs w:val="28"/>
        </w:rPr>
        <w:fldChar w:fldCharType="end"/>
      </w:r>
      <w:r>
        <w:fldChar w:fldCharType="end"/>
      </w:r>
    </w:p>
    <w:p w14:paraId="05B43D23" w14:textId="1754855A" w:rsidR="00FE63B5" w:rsidRPr="00FE63B5" w:rsidRDefault="00FE63B5">
      <w:pPr>
        <w:pStyle w:val="21"/>
        <w:tabs>
          <w:tab w:val="left" w:pos="960"/>
          <w:tab w:val="right" w:leader="dot" w:pos="10194"/>
        </w:tabs>
        <w:rPr>
          <w:rFonts w:ascii="Times New Roman" w:hAnsi="Times New Roman"/>
          <w:noProof/>
          <w:kern w:val="2"/>
          <w:sz w:val="28"/>
          <w:szCs w:val="28"/>
        </w:rPr>
      </w:pPr>
      <w:hyperlink w:anchor="_Toc207873971" w:history="1">
        <w:r w:rsidRPr="00FE63B5">
          <w:rPr>
            <w:rStyle w:val="af5"/>
            <w:rFonts w:ascii="Times New Roman" w:eastAsia="標楷體" w:hAnsi="Times New Roman"/>
            <w:b/>
            <w:bCs/>
            <w:noProof/>
            <w:sz w:val="28"/>
            <w:szCs w:val="28"/>
          </w:rPr>
          <w:t>玖、</w:t>
        </w:r>
        <w:r w:rsidRPr="00FE63B5">
          <w:rPr>
            <w:rFonts w:ascii="Times New Roman" w:hAnsi="Times New Roman"/>
            <w:noProof/>
            <w:kern w:val="2"/>
            <w:sz w:val="28"/>
            <w:szCs w:val="28"/>
          </w:rPr>
          <w:tab/>
        </w:r>
        <w:r w:rsidRPr="00FE63B5">
          <w:rPr>
            <w:rStyle w:val="af5"/>
            <w:rFonts w:ascii="Times New Roman" w:eastAsia="標楷體" w:hAnsi="Times New Roman"/>
            <w:b/>
            <w:noProof/>
            <w:sz w:val="28"/>
            <w:szCs w:val="28"/>
          </w:rPr>
          <w:t>其他具設立優勢條件之說明</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_Toc207873971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20</w:t>
        </w:r>
        <w:r w:rsidRPr="00FE63B5">
          <w:rPr>
            <w:rFonts w:ascii="Times New Roman" w:hAnsi="Times New Roman"/>
            <w:noProof/>
            <w:webHidden/>
            <w:sz w:val="28"/>
            <w:szCs w:val="28"/>
          </w:rPr>
          <w:fldChar w:fldCharType="end"/>
        </w:r>
      </w:hyperlink>
    </w:p>
    <w:p w14:paraId="6E9A1352" w14:textId="483BD28E" w:rsidR="00FE63B5" w:rsidRDefault="00FE63B5">
      <w:pPr>
        <w:pStyle w:val="21"/>
        <w:tabs>
          <w:tab w:val="left" w:pos="1200"/>
          <w:tab w:val="right" w:leader="dot" w:pos="10194"/>
        </w:tabs>
        <w:rPr>
          <w:rFonts w:cstheme="minorBidi"/>
          <w:noProof/>
          <w:kern w:val="2"/>
          <w:sz w:val="24"/>
        </w:rPr>
      </w:pPr>
      <w:hyperlink w:anchor="_Toc207873972" w:history="1">
        <w:r w:rsidRPr="00FE63B5">
          <w:rPr>
            <w:rStyle w:val="af5"/>
            <w:rFonts w:ascii="Times New Roman" w:eastAsia="標楷體" w:hAnsi="Times New Roman"/>
            <w:b/>
            <w:bCs/>
            <w:noProof/>
            <w:sz w:val="28"/>
            <w:szCs w:val="28"/>
          </w:rPr>
          <w:t>壹拾、</w:t>
        </w:r>
        <w:r w:rsidRPr="00FE63B5">
          <w:rPr>
            <w:rFonts w:ascii="Times New Roman" w:hAnsi="Times New Roman"/>
            <w:noProof/>
            <w:kern w:val="2"/>
            <w:sz w:val="28"/>
            <w:szCs w:val="28"/>
          </w:rPr>
          <w:tab/>
        </w:r>
        <w:r w:rsidRPr="00FE63B5">
          <w:rPr>
            <w:rStyle w:val="af5"/>
            <w:rFonts w:ascii="Times New Roman" w:eastAsia="標楷體" w:hAnsi="Times New Roman"/>
            <w:b/>
            <w:noProof/>
            <w:sz w:val="28"/>
            <w:szCs w:val="28"/>
          </w:rPr>
          <w:t>拾壹、學位論文品質管控機制</w:t>
        </w:r>
        <w:r w:rsidRPr="00FE63B5">
          <w:rPr>
            <w:rFonts w:ascii="Times New Roman" w:hAnsi="Times New Roman"/>
            <w:noProof/>
            <w:webHidden/>
            <w:sz w:val="28"/>
            <w:szCs w:val="28"/>
          </w:rPr>
          <w:tab/>
        </w:r>
        <w:r w:rsidRPr="00FE63B5">
          <w:rPr>
            <w:rFonts w:ascii="Times New Roman" w:hAnsi="Times New Roman"/>
            <w:noProof/>
            <w:webHidden/>
            <w:sz w:val="28"/>
            <w:szCs w:val="28"/>
          </w:rPr>
          <w:fldChar w:fldCharType="begin"/>
        </w:r>
        <w:r w:rsidRPr="00FE63B5">
          <w:rPr>
            <w:rFonts w:ascii="Times New Roman" w:hAnsi="Times New Roman"/>
            <w:noProof/>
            <w:webHidden/>
            <w:sz w:val="28"/>
            <w:szCs w:val="28"/>
          </w:rPr>
          <w:instrText xml:space="preserve"> PAGEREF _Toc207873972 \h </w:instrText>
        </w:r>
        <w:r w:rsidRPr="00FE63B5">
          <w:rPr>
            <w:rFonts w:ascii="Times New Roman" w:hAnsi="Times New Roman"/>
            <w:noProof/>
            <w:webHidden/>
            <w:sz w:val="28"/>
            <w:szCs w:val="28"/>
          </w:rPr>
        </w:r>
        <w:r w:rsidRPr="00FE63B5">
          <w:rPr>
            <w:rFonts w:ascii="Times New Roman" w:hAnsi="Times New Roman"/>
            <w:noProof/>
            <w:webHidden/>
            <w:sz w:val="28"/>
            <w:szCs w:val="28"/>
          </w:rPr>
          <w:fldChar w:fldCharType="separate"/>
        </w:r>
        <w:r w:rsidR="00716090">
          <w:rPr>
            <w:rFonts w:ascii="Times New Roman" w:hAnsi="Times New Roman"/>
            <w:noProof/>
            <w:webHidden/>
            <w:sz w:val="28"/>
            <w:szCs w:val="28"/>
          </w:rPr>
          <w:t>21</w:t>
        </w:r>
        <w:r w:rsidRPr="00FE63B5">
          <w:rPr>
            <w:rFonts w:ascii="Times New Roman" w:hAnsi="Times New Roman"/>
            <w:noProof/>
            <w:webHidden/>
            <w:sz w:val="28"/>
            <w:szCs w:val="28"/>
          </w:rPr>
          <w:fldChar w:fldCharType="end"/>
        </w:r>
      </w:hyperlink>
    </w:p>
    <w:p w14:paraId="6661CF91" w14:textId="79F50EC3" w:rsidR="00E621F2" w:rsidRPr="00CE1A0E" w:rsidRDefault="001D7B2E" w:rsidP="001D7B2E">
      <w:pPr>
        <w:widowControl/>
        <w:spacing w:beforeLines="50" w:before="180" w:afterLines="50" w:after="180" w:line="500" w:lineRule="exact"/>
        <w:rPr>
          <w:rFonts w:eastAsia="標楷體"/>
          <w:b/>
          <w:color w:val="000000" w:themeColor="text1"/>
          <w:sz w:val="32"/>
          <w:szCs w:val="28"/>
          <w:highlight w:val="yellow"/>
          <w:u w:val="single"/>
        </w:rPr>
      </w:pPr>
      <w:r w:rsidRPr="00CE1A0E">
        <w:rPr>
          <w:rFonts w:eastAsia="標楷體"/>
          <w:b/>
          <w:color w:val="000000" w:themeColor="text1"/>
          <w:sz w:val="28"/>
          <w:szCs w:val="28"/>
          <w:highlight w:val="yellow"/>
          <w:u w:val="single"/>
        </w:rPr>
        <w:fldChar w:fldCharType="end"/>
      </w:r>
    </w:p>
    <w:p w14:paraId="5164CAD0" w14:textId="77777777" w:rsidR="00E621F2" w:rsidRPr="00CE1A0E" w:rsidRDefault="00E621F2">
      <w:pPr>
        <w:widowControl/>
        <w:rPr>
          <w:rFonts w:eastAsia="標楷體"/>
          <w:b/>
          <w:color w:val="000000" w:themeColor="text1"/>
          <w:sz w:val="44"/>
          <w:szCs w:val="44"/>
          <w:lang w:val="x-none"/>
        </w:rPr>
        <w:sectPr w:rsidR="00E621F2" w:rsidRPr="00CE1A0E" w:rsidSect="00EF2396">
          <w:pgSz w:w="11906" w:h="16838"/>
          <w:pgMar w:top="851" w:right="851" w:bottom="1134" w:left="851" w:header="851" w:footer="283" w:gutter="0"/>
          <w:cols w:space="425"/>
          <w:docGrid w:type="lines" w:linePitch="360"/>
        </w:sectPr>
      </w:pPr>
    </w:p>
    <w:p w14:paraId="6C0A2910" w14:textId="2C9E0B63" w:rsidR="00E11E36" w:rsidRPr="00534379" w:rsidRDefault="00E11E36" w:rsidP="00E11E36">
      <w:pPr>
        <w:pStyle w:val="a3"/>
        <w:snapToGrid w:val="0"/>
        <w:spacing w:afterLines="50" w:after="180"/>
        <w:jc w:val="center"/>
        <w:rPr>
          <w:rFonts w:ascii="Times New Roman" w:eastAsia="標楷體" w:hAnsi="Times New Roman"/>
          <w:b/>
          <w:sz w:val="32"/>
          <w:szCs w:val="28"/>
          <w:u w:val="single"/>
        </w:rPr>
      </w:pPr>
      <w:r w:rsidRPr="00534379">
        <w:rPr>
          <w:rFonts w:ascii="Times New Roman" w:eastAsia="標楷體" w:hAnsi="Times New Roman"/>
          <w:b/>
          <w:sz w:val="32"/>
          <w:szCs w:val="28"/>
          <w:u w:val="single"/>
        </w:rPr>
        <w:lastRenderedPageBreak/>
        <w:t>11</w:t>
      </w:r>
      <w:r w:rsidRPr="00534379">
        <w:rPr>
          <w:rFonts w:ascii="Times New Roman" w:eastAsia="標楷體" w:hAnsi="Times New Roman" w:hint="eastAsia"/>
          <w:b/>
          <w:sz w:val="32"/>
          <w:szCs w:val="28"/>
          <w:u w:val="single"/>
          <w:lang w:eastAsia="zh-TW"/>
        </w:rPr>
        <w:t>6</w:t>
      </w:r>
      <w:r w:rsidRPr="00534379">
        <w:rPr>
          <w:rFonts w:ascii="Times New Roman" w:eastAsia="標楷體" w:hAnsi="Times New Roman"/>
          <w:b/>
          <w:sz w:val="32"/>
          <w:szCs w:val="28"/>
          <w:u w:val="single"/>
        </w:rPr>
        <w:t>學年度</w:t>
      </w:r>
      <w:r w:rsidRPr="00534379">
        <w:rPr>
          <w:rFonts w:ascii="Times New Roman" w:eastAsia="標楷體" w:hAnsi="Times New Roman"/>
          <w:b/>
          <w:sz w:val="32"/>
          <w:szCs w:val="28"/>
          <w:u w:val="single"/>
          <w:lang w:eastAsia="zh-TW"/>
        </w:rPr>
        <w:t>一般大學</w:t>
      </w:r>
      <w:proofErr w:type="spellStart"/>
      <w:r w:rsidRPr="00534379">
        <w:rPr>
          <w:rFonts w:ascii="Times New Roman" w:eastAsia="標楷體" w:hAnsi="Times New Roman"/>
          <w:b/>
          <w:sz w:val="32"/>
          <w:szCs w:val="28"/>
          <w:u w:val="single"/>
        </w:rPr>
        <w:t>申請增設計畫書</w:t>
      </w:r>
      <w:proofErr w:type="spellEnd"/>
    </w:p>
    <w:p w14:paraId="5CD629BF" w14:textId="77777777" w:rsidR="00E11E36" w:rsidRPr="00534379" w:rsidRDefault="00E11E36" w:rsidP="001D0B50">
      <w:pPr>
        <w:pStyle w:val="a3"/>
        <w:snapToGrid w:val="0"/>
        <w:spacing w:beforeLines="50" w:before="180"/>
        <w:jc w:val="both"/>
        <w:outlineLvl w:val="0"/>
        <w:rPr>
          <w:rFonts w:ascii="Times New Roman" w:eastAsia="標楷體" w:hAnsi="Times New Roman"/>
          <w:szCs w:val="28"/>
        </w:rPr>
      </w:pPr>
      <w:bookmarkStart w:id="25" w:name="_Toc207873958"/>
      <w:proofErr w:type="spellStart"/>
      <w:r w:rsidRPr="00534379">
        <w:rPr>
          <w:rFonts w:ascii="Times New Roman" w:eastAsia="標楷體" w:hAnsi="Times New Roman"/>
          <w:b/>
          <w:sz w:val="28"/>
          <w:szCs w:val="32"/>
        </w:rPr>
        <w:t>第一部</w:t>
      </w:r>
      <w:r w:rsidRPr="00534379">
        <w:rPr>
          <w:rFonts w:ascii="Times New Roman" w:eastAsia="標楷體" w:hAnsi="Times New Roman"/>
          <w:b/>
          <w:sz w:val="28"/>
          <w:szCs w:val="32"/>
          <w:lang w:eastAsia="zh-TW"/>
        </w:rPr>
        <w:t>分</w:t>
      </w:r>
      <w:proofErr w:type="spellEnd"/>
      <w:r w:rsidRPr="00534379">
        <w:rPr>
          <w:rFonts w:ascii="Times New Roman" w:eastAsia="標楷體" w:hAnsi="Times New Roman"/>
          <w:b/>
          <w:sz w:val="28"/>
          <w:szCs w:val="32"/>
        </w:rPr>
        <w:t>、</w:t>
      </w:r>
      <w:proofErr w:type="spellStart"/>
      <w:r w:rsidRPr="00534379">
        <w:rPr>
          <w:rFonts w:ascii="Times New Roman" w:eastAsia="標楷體" w:hAnsi="Times New Roman"/>
          <w:b/>
          <w:sz w:val="28"/>
          <w:szCs w:val="32"/>
        </w:rPr>
        <w:t>摘要表</w:t>
      </w:r>
      <w:proofErr w:type="spellEnd"/>
      <w:r w:rsidRPr="00534379">
        <w:rPr>
          <w:rFonts w:ascii="Times New Roman" w:eastAsia="標楷體" w:hAnsi="Times New Roman"/>
          <w:b/>
          <w:sz w:val="28"/>
          <w:szCs w:val="32"/>
          <w:lang w:eastAsia="zh-TW"/>
        </w:rPr>
        <w:t>（</w:t>
      </w:r>
      <w:proofErr w:type="spellStart"/>
      <w:r w:rsidRPr="00534379">
        <w:rPr>
          <w:rFonts w:ascii="Times New Roman" w:eastAsia="標楷體" w:hAnsi="Times New Roman"/>
          <w:b/>
          <w:sz w:val="28"/>
          <w:szCs w:val="32"/>
        </w:rPr>
        <w:t>下列各項欄位均請務必填列俾納入審查</w:t>
      </w:r>
      <w:proofErr w:type="spellEnd"/>
      <w:r w:rsidRPr="00534379">
        <w:rPr>
          <w:rFonts w:ascii="Times New Roman" w:eastAsia="標楷體" w:hAnsi="Times New Roman"/>
          <w:b/>
          <w:sz w:val="28"/>
          <w:szCs w:val="32"/>
          <w:lang w:eastAsia="zh-TW"/>
        </w:rPr>
        <w:t>）</w:t>
      </w:r>
      <w:r w:rsidRPr="00534379">
        <w:rPr>
          <w:rFonts w:ascii="Times New Roman" w:eastAsia="標楷體" w:hAnsi="Times New Roman"/>
          <w:b/>
          <w:sz w:val="28"/>
          <w:szCs w:val="32"/>
          <w:lang w:eastAsia="zh-TW"/>
        </w:rPr>
        <w:t xml:space="preserve">    </w:t>
      </w:r>
      <w:r w:rsidRPr="00534379">
        <w:rPr>
          <w:rFonts w:ascii="Times New Roman" w:eastAsia="標楷體" w:hAnsi="Times New Roman"/>
          <w:b/>
          <w:szCs w:val="28"/>
        </w:rPr>
        <w:t>*</w:t>
      </w:r>
      <w:proofErr w:type="spellStart"/>
      <w:r w:rsidRPr="00534379">
        <w:rPr>
          <w:rFonts w:ascii="Times New Roman" w:eastAsia="標楷體" w:hAnsi="Times New Roman"/>
          <w:b/>
          <w:szCs w:val="28"/>
        </w:rPr>
        <w:t>本表為計畫書首頁</w:t>
      </w:r>
      <w:bookmarkEnd w:id="25"/>
      <w:proofErr w:type="spellEnd"/>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992"/>
        <w:gridCol w:w="683"/>
        <w:gridCol w:w="310"/>
        <w:gridCol w:w="850"/>
        <w:gridCol w:w="709"/>
        <w:gridCol w:w="1134"/>
        <w:gridCol w:w="1417"/>
        <w:gridCol w:w="142"/>
        <w:gridCol w:w="1010"/>
        <w:gridCol w:w="1128"/>
      </w:tblGrid>
      <w:tr w:rsidR="00E11E36" w:rsidRPr="00534379" w14:paraId="24D3249E" w14:textId="77777777" w:rsidTr="006B1487">
        <w:trPr>
          <w:trHeight w:val="445"/>
          <w:jc w:val="center"/>
        </w:trPr>
        <w:tc>
          <w:tcPr>
            <w:tcW w:w="1838" w:type="dxa"/>
            <w:vAlign w:val="center"/>
          </w:tcPr>
          <w:p w14:paraId="1F0C639F" w14:textId="77777777" w:rsidR="00E11E36" w:rsidRPr="00674DCA" w:rsidRDefault="00E11E36" w:rsidP="00674DCA">
            <w:pPr>
              <w:spacing w:line="0" w:lineRule="atLeast"/>
              <w:ind w:leftChars="-25" w:left="-60" w:rightChars="-25" w:right="-60"/>
              <w:jc w:val="center"/>
              <w:rPr>
                <w:rFonts w:eastAsia="標楷體"/>
              </w:rPr>
            </w:pPr>
            <w:r w:rsidRPr="00674DCA">
              <w:rPr>
                <w:rFonts w:eastAsia="標楷體"/>
                <w:szCs w:val="24"/>
              </w:rPr>
              <w:t>申請學校</w:t>
            </w:r>
          </w:p>
        </w:tc>
        <w:tc>
          <w:tcPr>
            <w:tcW w:w="4678" w:type="dxa"/>
            <w:gridSpan w:val="6"/>
            <w:vAlign w:val="center"/>
          </w:tcPr>
          <w:p w14:paraId="39569F6E" w14:textId="77777777" w:rsidR="00E11E36" w:rsidRPr="00674DCA" w:rsidRDefault="00E11E36" w:rsidP="00674DCA">
            <w:pPr>
              <w:spacing w:line="0" w:lineRule="atLeast"/>
              <w:jc w:val="center"/>
              <w:rPr>
                <w:rFonts w:eastAsia="標楷體"/>
              </w:rPr>
            </w:pPr>
            <w:r w:rsidRPr="00674DCA">
              <w:rPr>
                <w:rFonts w:eastAsia="標楷體" w:hint="eastAsia"/>
                <w:szCs w:val="24"/>
              </w:rPr>
              <w:t>高雄醫學大學</w:t>
            </w:r>
          </w:p>
        </w:tc>
        <w:tc>
          <w:tcPr>
            <w:tcW w:w="2569" w:type="dxa"/>
            <w:gridSpan w:val="3"/>
            <w:vAlign w:val="center"/>
          </w:tcPr>
          <w:p w14:paraId="4B2F228A" w14:textId="77777777" w:rsidR="00E11E36" w:rsidRPr="00674DCA" w:rsidRDefault="00E11E36" w:rsidP="00674DCA">
            <w:pPr>
              <w:spacing w:line="0" w:lineRule="atLeast"/>
              <w:jc w:val="center"/>
              <w:rPr>
                <w:rFonts w:eastAsia="標楷體"/>
              </w:rPr>
            </w:pPr>
            <w:r w:rsidRPr="00674DCA">
              <w:rPr>
                <w:rFonts w:eastAsia="標楷體"/>
                <w:szCs w:val="24"/>
              </w:rPr>
              <w:t>全校申請案優先序號</w:t>
            </w:r>
          </w:p>
        </w:tc>
        <w:tc>
          <w:tcPr>
            <w:tcW w:w="1128" w:type="dxa"/>
            <w:vAlign w:val="center"/>
          </w:tcPr>
          <w:p w14:paraId="6A4CF154" w14:textId="77777777" w:rsidR="00E11E36" w:rsidRPr="00674DCA" w:rsidRDefault="00E11E36" w:rsidP="00674DCA">
            <w:pPr>
              <w:spacing w:line="0" w:lineRule="atLeast"/>
              <w:jc w:val="center"/>
              <w:rPr>
                <w:rFonts w:eastAsia="標楷體"/>
              </w:rPr>
            </w:pPr>
            <w:r w:rsidRPr="00674DCA">
              <w:rPr>
                <w:rFonts w:eastAsia="標楷體"/>
                <w:szCs w:val="24"/>
              </w:rPr>
              <w:t>1</w:t>
            </w:r>
          </w:p>
        </w:tc>
      </w:tr>
      <w:tr w:rsidR="00E11E36" w:rsidRPr="00534379" w14:paraId="144A40B8" w14:textId="77777777" w:rsidTr="006B1487">
        <w:trPr>
          <w:trHeight w:val="411"/>
          <w:jc w:val="center"/>
        </w:trPr>
        <w:tc>
          <w:tcPr>
            <w:tcW w:w="1838" w:type="dxa"/>
            <w:vAlign w:val="center"/>
          </w:tcPr>
          <w:p w14:paraId="533099F6" w14:textId="77777777" w:rsidR="00E11E36" w:rsidRPr="00674DCA" w:rsidRDefault="00E11E36" w:rsidP="00674DCA">
            <w:pPr>
              <w:spacing w:line="0" w:lineRule="atLeast"/>
              <w:ind w:leftChars="-25" w:left="-60" w:rightChars="-25" w:right="-60"/>
              <w:jc w:val="center"/>
              <w:rPr>
                <w:rFonts w:eastAsia="標楷體"/>
              </w:rPr>
            </w:pPr>
            <w:r w:rsidRPr="00674DCA">
              <w:rPr>
                <w:rFonts w:eastAsia="標楷體"/>
                <w:szCs w:val="24"/>
              </w:rPr>
              <w:t>生師比值</w:t>
            </w:r>
          </w:p>
        </w:tc>
        <w:tc>
          <w:tcPr>
            <w:tcW w:w="992" w:type="dxa"/>
            <w:vAlign w:val="center"/>
          </w:tcPr>
          <w:p w14:paraId="0A8F6709" w14:textId="77777777"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szCs w:val="24"/>
              </w:rPr>
              <w:t>全校</w:t>
            </w:r>
          </w:p>
        </w:tc>
        <w:tc>
          <w:tcPr>
            <w:tcW w:w="993" w:type="dxa"/>
            <w:gridSpan w:val="2"/>
            <w:vAlign w:val="center"/>
          </w:tcPr>
          <w:p w14:paraId="3A7070A1" w14:textId="604CFD6F"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szCs w:val="24"/>
              </w:rPr>
              <w:t>12.</w:t>
            </w:r>
            <w:r w:rsidR="00674DCA" w:rsidRPr="00674DCA">
              <w:rPr>
                <w:rFonts w:eastAsia="標楷體" w:hint="eastAsia"/>
                <w:szCs w:val="24"/>
              </w:rPr>
              <w:t>52</w:t>
            </w:r>
          </w:p>
        </w:tc>
        <w:tc>
          <w:tcPr>
            <w:tcW w:w="2693" w:type="dxa"/>
            <w:gridSpan w:val="3"/>
            <w:vAlign w:val="center"/>
          </w:tcPr>
          <w:p w14:paraId="069D9859" w14:textId="77777777"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szCs w:val="24"/>
              </w:rPr>
              <w:t>日間學制</w:t>
            </w:r>
          </w:p>
        </w:tc>
        <w:tc>
          <w:tcPr>
            <w:tcW w:w="1417" w:type="dxa"/>
            <w:vAlign w:val="center"/>
          </w:tcPr>
          <w:p w14:paraId="66EA4939" w14:textId="1FF2B7B5"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hint="eastAsia"/>
                <w:szCs w:val="24"/>
              </w:rPr>
              <w:t>1</w:t>
            </w:r>
            <w:r w:rsidRPr="00674DCA">
              <w:rPr>
                <w:rFonts w:eastAsia="標楷體"/>
                <w:szCs w:val="24"/>
              </w:rPr>
              <w:t>2.</w:t>
            </w:r>
            <w:r w:rsidR="00674DCA" w:rsidRPr="00674DCA">
              <w:rPr>
                <w:rFonts w:eastAsia="標楷體" w:hint="eastAsia"/>
                <w:szCs w:val="24"/>
              </w:rPr>
              <w:t>08</w:t>
            </w:r>
          </w:p>
        </w:tc>
        <w:tc>
          <w:tcPr>
            <w:tcW w:w="1152" w:type="dxa"/>
            <w:gridSpan w:val="2"/>
            <w:vAlign w:val="center"/>
          </w:tcPr>
          <w:p w14:paraId="45080711" w14:textId="77777777"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szCs w:val="24"/>
              </w:rPr>
              <w:t>研究生</w:t>
            </w:r>
          </w:p>
        </w:tc>
        <w:tc>
          <w:tcPr>
            <w:tcW w:w="1128" w:type="dxa"/>
            <w:vAlign w:val="center"/>
          </w:tcPr>
          <w:p w14:paraId="6003FE93" w14:textId="368845B0" w:rsidR="00E11E36" w:rsidRPr="00674DCA" w:rsidRDefault="00E11E36" w:rsidP="00674DCA">
            <w:pPr>
              <w:spacing w:line="0" w:lineRule="atLeast"/>
              <w:ind w:leftChars="-25" w:left="-60" w:rightChars="-25" w:right="-60"/>
              <w:jc w:val="center"/>
              <w:rPr>
                <w:rFonts w:eastAsia="標楷體"/>
                <w:szCs w:val="24"/>
              </w:rPr>
            </w:pPr>
            <w:r w:rsidRPr="00674DCA">
              <w:rPr>
                <w:rFonts w:eastAsia="標楷體"/>
                <w:szCs w:val="24"/>
              </w:rPr>
              <w:t>1.6</w:t>
            </w:r>
            <w:r w:rsidR="00674DCA" w:rsidRPr="00674DCA">
              <w:rPr>
                <w:rFonts w:eastAsia="標楷體" w:hint="eastAsia"/>
                <w:szCs w:val="24"/>
              </w:rPr>
              <w:t>7</w:t>
            </w:r>
          </w:p>
        </w:tc>
      </w:tr>
      <w:tr w:rsidR="00E11E36" w:rsidRPr="00534379" w14:paraId="4BBCF4D4" w14:textId="77777777" w:rsidTr="006B1487">
        <w:trPr>
          <w:trHeight w:val="416"/>
          <w:jc w:val="center"/>
        </w:trPr>
        <w:tc>
          <w:tcPr>
            <w:tcW w:w="3823" w:type="dxa"/>
            <w:gridSpan w:val="4"/>
            <w:vAlign w:val="center"/>
          </w:tcPr>
          <w:p w14:paraId="7FA19B39" w14:textId="77777777" w:rsidR="00E11E36" w:rsidRPr="00674DCA" w:rsidRDefault="00E11E36" w:rsidP="00674DCA">
            <w:pPr>
              <w:spacing w:line="0" w:lineRule="atLeast"/>
              <w:jc w:val="both"/>
              <w:rPr>
                <w:rFonts w:eastAsia="標楷體"/>
              </w:rPr>
            </w:pPr>
            <w:r w:rsidRPr="00674DCA">
              <w:rPr>
                <w:rFonts w:eastAsia="標楷體"/>
                <w:szCs w:val="24"/>
              </w:rPr>
              <w:t>專任助理教授以上師資結構</w:t>
            </w:r>
          </w:p>
        </w:tc>
        <w:tc>
          <w:tcPr>
            <w:tcW w:w="6390" w:type="dxa"/>
            <w:gridSpan w:val="7"/>
            <w:vAlign w:val="center"/>
          </w:tcPr>
          <w:p w14:paraId="75CCC560" w14:textId="77777777" w:rsidR="00E11E36" w:rsidRPr="00674DCA" w:rsidRDefault="00E11E36" w:rsidP="00674DCA">
            <w:pPr>
              <w:spacing w:line="0" w:lineRule="atLeast"/>
              <w:jc w:val="center"/>
              <w:rPr>
                <w:rFonts w:eastAsia="標楷體"/>
              </w:rPr>
            </w:pPr>
            <w:r w:rsidRPr="00674DCA">
              <w:rPr>
                <w:rFonts w:eastAsia="標楷體"/>
                <w:szCs w:val="24"/>
              </w:rPr>
              <w:t>1.96</w:t>
            </w:r>
          </w:p>
        </w:tc>
      </w:tr>
      <w:tr w:rsidR="00E11E36" w:rsidRPr="00534379" w14:paraId="12C00FF5" w14:textId="77777777" w:rsidTr="006B1487">
        <w:trPr>
          <w:trHeight w:val="555"/>
          <w:jc w:val="center"/>
        </w:trPr>
        <w:tc>
          <w:tcPr>
            <w:tcW w:w="1838" w:type="dxa"/>
            <w:vMerge w:val="restart"/>
            <w:vAlign w:val="center"/>
          </w:tcPr>
          <w:p w14:paraId="2B0933B9" w14:textId="77777777" w:rsidR="00E11E36" w:rsidRPr="00534379" w:rsidRDefault="00E11E36" w:rsidP="00674DCA">
            <w:pPr>
              <w:spacing w:line="0" w:lineRule="atLeast"/>
              <w:ind w:leftChars="-25" w:left="-60" w:rightChars="-25" w:right="-60"/>
              <w:jc w:val="center"/>
              <w:rPr>
                <w:rFonts w:eastAsia="標楷體"/>
              </w:rPr>
            </w:pPr>
            <w:r w:rsidRPr="00534379">
              <w:rPr>
                <w:rFonts w:eastAsia="標楷體"/>
                <w:szCs w:val="24"/>
              </w:rPr>
              <w:t>申請類別</w:t>
            </w:r>
          </w:p>
        </w:tc>
        <w:tc>
          <w:tcPr>
            <w:tcW w:w="1985" w:type="dxa"/>
            <w:gridSpan w:val="3"/>
            <w:vMerge w:val="restart"/>
            <w:shd w:val="clear" w:color="auto" w:fill="FFFFFF" w:themeFill="background1"/>
            <w:vAlign w:val="center"/>
          </w:tcPr>
          <w:p w14:paraId="1B11F75B" w14:textId="77777777" w:rsidR="00E11E36" w:rsidRPr="00534379" w:rsidRDefault="00E11E36" w:rsidP="00674DCA">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534379">
              <w:rPr>
                <w:rFonts w:ascii="Times New Roman" w:eastAsia="標楷體" w:hAnsi="Times New Roman" w:hint="eastAsia"/>
                <w:szCs w:val="24"/>
              </w:rPr>
              <w:t>■</w:t>
            </w:r>
            <w:proofErr w:type="spellStart"/>
            <w:r w:rsidRPr="00534379">
              <w:rPr>
                <w:rFonts w:ascii="Times New Roman" w:eastAsia="標楷體" w:hAnsi="Times New Roman"/>
                <w:b/>
                <w:szCs w:val="24"/>
                <w:lang w:val="en-US" w:eastAsia="zh-TW"/>
              </w:rPr>
              <w:t>增設</w:t>
            </w:r>
            <w:proofErr w:type="spellEnd"/>
            <w:r w:rsidRPr="00534379">
              <w:rPr>
                <w:rFonts w:ascii="Times New Roman" w:eastAsia="標楷體" w:hAnsi="Times New Roman"/>
                <w:szCs w:val="24"/>
                <w:lang w:val="en-US" w:eastAsia="zh-TW"/>
              </w:rPr>
              <w:t>（院、系、所、學位學程、班別、班次、分組）</w:t>
            </w:r>
          </w:p>
        </w:tc>
        <w:tc>
          <w:tcPr>
            <w:tcW w:w="850" w:type="dxa"/>
            <w:vAlign w:val="center"/>
          </w:tcPr>
          <w:p w14:paraId="1B4B2BE9" w14:textId="77777777" w:rsidR="00E11E36" w:rsidRPr="00534379" w:rsidRDefault="00E11E36" w:rsidP="00674DCA">
            <w:pPr>
              <w:spacing w:line="0" w:lineRule="atLeast"/>
              <w:ind w:leftChars="-25" w:left="-60" w:rightChars="-25" w:right="-60"/>
              <w:jc w:val="center"/>
              <w:rPr>
                <w:rFonts w:eastAsia="標楷體"/>
                <w:szCs w:val="24"/>
              </w:rPr>
            </w:pPr>
            <w:r w:rsidRPr="00534379">
              <w:rPr>
                <w:rFonts w:eastAsia="標楷體"/>
                <w:szCs w:val="24"/>
              </w:rPr>
              <w:t>學制</w:t>
            </w:r>
          </w:p>
        </w:tc>
        <w:tc>
          <w:tcPr>
            <w:tcW w:w="5540" w:type="dxa"/>
            <w:gridSpan w:val="6"/>
            <w:vAlign w:val="center"/>
          </w:tcPr>
          <w:p w14:paraId="2DE058EC" w14:textId="77777777" w:rsidR="00E11E36" w:rsidRPr="00534379" w:rsidRDefault="00E11E36" w:rsidP="00674DCA">
            <w:pPr>
              <w:spacing w:line="0" w:lineRule="atLeast"/>
              <w:ind w:leftChars="-25" w:left="-60" w:rightChars="-25" w:right="-60"/>
              <w:rPr>
                <w:rFonts w:eastAsia="標楷體"/>
                <w:szCs w:val="24"/>
              </w:rPr>
            </w:pPr>
            <w:r w:rsidRPr="00534379">
              <w:rPr>
                <w:rFonts w:eastAsia="標楷體" w:hint="eastAsia"/>
                <w:szCs w:val="24"/>
              </w:rPr>
              <w:t>■</w:t>
            </w:r>
            <w:r w:rsidRPr="00534379">
              <w:rPr>
                <w:rFonts w:eastAsia="標楷體"/>
                <w:szCs w:val="24"/>
              </w:rPr>
              <w:t>日間學制</w:t>
            </w:r>
            <w:r w:rsidRPr="00534379">
              <w:rPr>
                <w:rFonts w:eastAsia="標楷體" w:hint="eastAsia"/>
                <w:szCs w:val="24"/>
              </w:rPr>
              <w:t xml:space="preserve">　</w:t>
            </w:r>
            <w:r w:rsidRPr="0011795B">
              <w:rPr>
                <w:rFonts w:eastAsia="標楷體" w:hint="eastAsia"/>
                <w:szCs w:val="24"/>
              </w:rPr>
              <w:t>□</w:t>
            </w:r>
            <w:r w:rsidRPr="00534379">
              <w:rPr>
                <w:rFonts w:eastAsia="標楷體"/>
                <w:szCs w:val="24"/>
              </w:rPr>
              <w:t>進修學制</w:t>
            </w:r>
          </w:p>
        </w:tc>
      </w:tr>
      <w:tr w:rsidR="00E11E36" w:rsidRPr="00534379" w14:paraId="21B5ACA0" w14:textId="77777777" w:rsidTr="006B1487">
        <w:trPr>
          <w:trHeight w:val="409"/>
          <w:jc w:val="center"/>
        </w:trPr>
        <w:tc>
          <w:tcPr>
            <w:tcW w:w="1838" w:type="dxa"/>
            <w:vMerge/>
            <w:vAlign w:val="center"/>
          </w:tcPr>
          <w:p w14:paraId="6D30E2A6" w14:textId="77777777" w:rsidR="00E11E36" w:rsidRPr="00534379" w:rsidRDefault="00E11E36" w:rsidP="00674DCA">
            <w:pPr>
              <w:spacing w:line="0" w:lineRule="atLeast"/>
              <w:ind w:leftChars="-25" w:left="-60" w:rightChars="-25" w:right="-60"/>
              <w:jc w:val="center"/>
              <w:rPr>
                <w:rFonts w:eastAsia="標楷體"/>
                <w:szCs w:val="24"/>
              </w:rPr>
            </w:pPr>
          </w:p>
        </w:tc>
        <w:tc>
          <w:tcPr>
            <w:tcW w:w="1985" w:type="dxa"/>
            <w:gridSpan w:val="3"/>
            <w:vMerge/>
            <w:shd w:val="clear" w:color="auto" w:fill="FFFFFF" w:themeFill="background1"/>
            <w:vAlign w:val="center"/>
          </w:tcPr>
          <w:p w14:paraId="0773E070" w14:textId="77777777" w:rsidR="00E11E36" w:rsidRPr="00534379" w:rsidRDefault="00E11E36" w:rsidP="00674DCA">
            <w:pPr>
              <w:spacing w:line="0" w:lineRule="atLeast"/>
              <w:jc w:val="both"/>
              <w:rPr>
                <w:rFonts w:eastAsia="標楷體"/>
              </w:rPr>
            </w:pPr>
          </w:p>
        </w:tc>
        <w:tc>
          <w:tcPr>
            <w:tcW w:w="850" w:type="dxa"/>
            <w:vAlign w:val="center"/>
          </w:tcPr>
          <w:p w14:paraId="0375CBFC" w14:textId="77777777" w:rsidR="00E11E36" w:rsidRPr="00534379" w:rsidRDefault="00E11E36" w:rsidP="00674DCA">
            <w:pPr>
              <w:spacing w:line="0" w:lineRule="atLeast"/>
              <w:ind w:leftChars="-25" w:left="-60" w:rightChars="-25" w:right="-60"/>
              <w:jc w:val="center"/>
              <w:rPr>
                <w:rFonts w:eastAsia="標楷體"/>
                <w:szCs w:val="24"/>
              </w:rPr>
            </w:pPr>
            <w:r w:rsidRPr="00534379">
              <w:rPr>
                <w:rFonts w:eastAsia="標楷體"/>
                <w:szCs w:val="24"/>
              </w:rPr>
              <w:t>班別</w:t>
            </w:r>
          </w:p>
        </w:tc>
        <w:tc>
          <w:tcPr>
            <w:tcW w:w="5540" w:type="dxa"/>
            <w:gridSpan w:val="6"/>
            <w:vAlign w:val="center"/>
          </w:tcPr>
          <w:p w14:paraId="591F24DD" w14:textId="77777777" w:rsidR="00E11E36" w:rsidRPr="00534379" w:rsidRDefault="00E11E36" w:rsidP="00674DCA">
            <w:pPr>
              <w:spacing w:line="0" w:lineRule="atLeast"/>
              <w:ind w:leftChars="-25" w:left="-60" w:rightChars="-25" w:right="-60"/>
              <w:rPr>
                <w:rFonts w:eastAsia="標楷體"/>
                <w:szCs w:val="24"/>
              </w:rPr>
            </w:pPr>
            <w:r w:rsidRPr="00534379">
              <w:rPr>
                <w:rFonts w:eastAsia="標楷體" w:hint="eastAsia"/>
                <w:szCs w:val="24"/>
              </w:rPr>
              <w:t>■</w:t>
            </w:r>
            <w:r w:rsidRPr="00534379">
              <w:rPr>
                <w:rFonts w:eastAsia="標楷體"/>
                <w:szCs w:val="24"/>
              </w:rPr>
              <w:t>博士班</w:t>
            </w:r>
            <w:r w:rsidRPr="00534379">
              <w:rPr>
                <w:rFonts w:eastAsia="標楷體" w:hint="eastAsia"/>
                <w:szCs w:val="24"/>
              </w:rPr>
              <w:t xml:space="preserve">　　</w:t>
            </w:r>
            <w:r w:rsidRPr="0011795B">
              <w:rPr>
                <w:rFonts w:eastAsia="標楷體" w:hint="eastAsia"/>
                <w:szCs w:val="24"/>
              </w:rPr>
              <w:t>□</w:t>
            </w:r>
            <w:r w:rsidRPr="00534379">
              <w:rPr>
                <w:rFonts w:eastAsia="標楷體"/>
                <w:szCs w:val="24"/>
              </w:rPr>
              <w:t>碩士班</w:t>
            </w:r>
            <w:r w:rsidRPr="00534379">
              <w:rPr>
                <w:rFonts w:eastAsia="標楷體" w:hint="eastAsia"/>
                <w:szCs w:val="24"/>
              </w:rPr>
              <w:t xml:space="preserve">　　</w:t>
            </w:r>
            <w:r w:rsidRPr="0011795B">
              <w:rPr>
                <w:rFonts w:eastAsia="標楷體" w:hint="eastAsia"/>
                <w:szCs w:val="24"/>
              </w:rPr>
              <w:t>□</w:t>
            </w:r>
            <w:r w:rsidRPr="00534379">
              <w:rPr>
                <w:rFonts w:eastAsia="標楷體"/>
                <w:szCs w:val="24"/>
              </w:rPr>
              <w:t>學士班</w:t>
            </w:r>
          </w:p>
          <w:p w14:paraId="1AD61378" w14:textId="77777777" w:rsidR="00E11E36" w:rsidRPr="00534379" w:rsidRDefault="00E11E36" w:rsidP="00674DCA">
            <w:pPr>
              <w:spacing w:line="0" w:lineRule="atLeast"/>
              <w:ind w:leftChars="-25" w:left="-60" w:rightChars="-25" w:right="-60"/>
              <w:rPr>
                <w:rFonts w:eastAsia="標楷體"/>
                <w:szCs w:val="24"/>
              </w:rPr>
            </w:pPr>
            <w:r w:rsidRPr="0011795B">
              <w:rPr>
                <w:rFonts w:eastAsia="標楷體" w:hint="eastAsia"/>
                <w:szCs w:val="24"/>
              </w:rPr>
              <w:t>□</w:t>
            </w:r>
            <w:r w:rsidRPr="00534379">
              <w:rPr>
                <w:rFonts w:eastAsia="標楷體"/>
                <w:szCs w:val="24"/>
              </w:rPr>
              <w:t>二年制學士班</w:t>
            </w:r>
          </w:p>
        </w:tc>
      </w:tr>
      <w:tr w:rsidR="00E11E36" w:rsidRPr="00534379" w14:paraId="073D3E93" w14:textId="77777777" w:rsidTr="006B1487">
        <w:trPr>
          <w:trHeight w:val="532"/>
          <w:jc w:val="center"/>
        </w:trPr>
        <w:tc>
          <w:tcPr>
            <w:tcW w:w="1838" w:type="dxa"/>
            <w:vMerge/>
            <w:vAlign w:val="center"/>
          </w:tcPr>
          <w:p w14:paraId="51AC3B48" w14:textId="77777777" w:rsidR="00E11E36" w:rsidRPr="00534379" w:rsidRDefault="00E11E36" w:rsidP="00674DCA">
            <w:pPr>
              <w:spacing w:line="0" w:lineRule="atLeast"/>
              <w:ind w:leftChars="-25" w:left="-60" w:rightChars="-25" w:right="-60"/>
              <w:jc w:val="center"/>
              <w:rPr>
                <w:rFonts w:eastAsia="標楷體"/>
                <w:szCs w:val="24"/>
              </w:rPr>
            </w:pPr>
          </w:p>
        </w:tc>
        <w:tc>
          <w:tcPr>
            <w:tcW w:w="1985" w:type="dxa"/>
            <w:gridSpan w:val="3"/>
            <w:vMerge/>
            <w:shd w:val="clear" w:color="auto" w:fill="FFFFFF" w:themeFill="background1"/>
            <w:vAlign w:val="center"/>
          </w:tcPr>
          <w:p w14:paraId="576B2C18" w14:textId="77777777" w:rsidR="00E11E36" w:rsidRPr="00534379" w:rsidRDefault="00E11E36" w:rsidP="00674DCA">
            <w:pPr>
              <w:spacing w:line="0" w:lineRule="atLeast"/>
              <w:jc w:val="both"/>
              <w:rPr>
                <w:rFonts w:eastAsia="標楷體"/>
              </w:rPr>
            </w:pPr>
          </w:p>
        </w:tc>
        <w:tc>
          <w:tcPr>
            <w:tcW w:w="850" w:type="dxa"/>
            <w:vAlign w:val="center"/>
          </w:tcPr>
          <w:p w14:paraId="458786FC" w14:textId="77777777" w:rsidR="00E11E36" w:rsidRPr="00534379" w:rsidRDefault="00E11E36" w:rsidP="00674DCA">
            <w:pPr>
              <w:spacing w:line="0" w:lineRule="atLeast"/>
              <w:ind w:leftChars="-25" w:left="-60" w:rightChars="-25" w:right="-60"/>
              <w:jc w:val="center"/>
              <w:rPr>
                <w:rFonts w:eastAsia="標楷體"/>
                <w:szCs w:val="24"/>
              </w:rPr>
            </w:pPr>
            <w:r w:rsidRPr="00534379">
              <w:rPr>
                <w:rFonts w:eastAsia="標楷體"/>
                <w:szCs w:val="24"/>
              </w:rPr>
              <w:t>教學</w:t>
            </w:r>
          </w:p>
          <w:p w14:paraId="7B524B75" w14:textId="77777777" w:rsidR="00E11E36" w:rsidRPr="00534379" w:rsidRDefault="00E11E36" w:rsidP="00674DCA">
            <w:pPr>
              <w:spacing w:line="0" w:lineRule="atLeast"/>
              <w:ind w:leftChars="-25" w:left="-60" w:rightChars="-25" w:right="-60"/>
              <w:jc w:val="center"/>
              <w:rPr>
                <w:rFonts w:eastAsia="標楷體"/>
                <w:szCs w:val="24"/>
              </w:rPr>
            </w:pPr>
            <w:r w:rsidRPr="00534379">
              <w:rPr>
                <w:rFonts w:eastAsia="標楷體"/>
                <w:szCs w:val="24"/>
              </w:rPr>
              <w:t>單位</w:t>
            </w:r>
          </w:p>
        </w:tc>
        <w:tc>
          <w:tcPr>
            <w:tcW w:w="5540" w:type="dxa"/>
            <w:gridSpan w:val="6"/>
            <w:vAlign w:val="center"/>
          </w:tcPr>
          <w:p w14:paraId="1F25C682" w14:textId="4CA410B6" w:rsidR="00E11E36" w:rsidRPr="00534379" w:rsidRDefault="00444A6F" w:rsidP="00674DCA">
            <w:pPr>
              <w:spacing w:line="0" w:lineRule="atLeast"/>
              <w:ind w:leftChars="-25" w:left="-60" w:rightChars="-25" w:right="-60"/>
              <w:rPr>
                <w:rFonts w:eastAsia="標楷體"/>
                <w:szCs w:val="24"/>
              </w:rPr>
            </w:pPr>
            <w:ins w:id="26" w:author="鄭成偉" w:date="2025-09-24T22:56:00Z" w16du:dateUtc="2025-09-24T14:56:00Z">
              <w:r w:rsidRPr="0011795B">
                <w:rPr>
                  <w:rFonts w:eastAsia="標楷體" w:hint="eastAsia"/>
                  <w:szCs w:val="24"/>
                </w:rPr>
                <w:t>□</w:t>
              </w:r>
            </w:ins>
            <w:del w:id="27" w:author="鄭成偉" w:date="2025-09-24T22:56:00Z" w16du:dateUtc="2025-09-24T14:56:00Z">
              <w:r w:rsidR="00E11E36" w:rsidRPr="00534379" w:rsidDel="00444A6F">
                <w:rPr>
                  <w:rFonts w:eastAsia="標楷體" w:hint="eastAsia"/>
                  <w:szCs w:val="24"/>
                </w:rPr>
                <w:delText>■</w:delText>
              </w:r>
            </w:del>
            <w:r w:rsidR="00E11E36" w:rsidRPr="0014463B">
              <w:rPr>
                <w:rFonts w:eastAsia="標楷體" w:hint="eastAsia"/>
                <w:szCs w:val="24"/>
              </w:rPr>
              <w:t>院設班別</w:t>
            </w:r>
            <w:r w:rsidR="00E11E36" w:rsidRPr="00534379">
              <w:rPr>
                <w:rFonts w:eastAsia="標楷體" w:hint="eastAsia"/>
                <w:szCs w:val="24"/>
              </w:rPr>
              <w:t xml:space="preserve">　</w:t>
            </w:r>
            <w:r w:rsidR="00E11E36" w:rsidRPr="0011795B">
              <w:rPr>
                <w:rFonts w:eastAsia="標楷體" w:hint="eastAsia"/>
                <w:szCs w:val="24"/>
              </w:rPr>
              <w:t>□</w:t>
            </w:r>
            <w:r w:rsidR="00E11E36" w:rsidRPr="00534379">
              <w:rPr>
                <w:rFonts w:eastAsia="標楷體"/>
                <w:szCs w:val="24"/>
              </w:rPr>
              <w:t>系</w:t>
            </w:r>
            <w:r w:rsidR="00E11E36" w:rsidRPr="00534379">
              <w:rPr>
                <w:rFonts w:eastAsia="標楷體" w:hint="eastAsia"/>
                <w:szCs w:val="24"/>
              </w:rPr>
              <w:t xml:space="preserve">　</w:t>
            </w:r>
            <w:r w:rsidR="00E11E36" w:rsidRPr="0011795B">
              <w:rPr>
                <w:rFonts w:eastAsia="標楷體" w:hint="eastAsia"/>
                <w:szCs w:val="24"/>
              </w:rPr>
              <w:t>□</w:t>
            </w:r>
            <w:r w:rsidR="00E11E36" w:rsidRPr="00534379">
              <w:rPr>
                <w:rFonts w:eastAsia="標楷體"/>
                <w:szCs w:val="24"/>
              </w:rPr>
              <w:t>所</w:t>
            </w:r>
            <w:r w:rsidR="00E11E36" w:rsidRPr="00534379">
              <w:rPr>
                <w:rFonts w:eastAsia="標楷體" w:hint="eastAsia"/>
                <w:szCs w:val="24"/>
              </w:rPr>
              <w:t xml:space="preserve">　</w:t>
            </w:r>
            <w:ins w:id="28" w:author="鄭成偉" w:date="2025-09-24T22:56:00Z" w16du:dateUtc="2025-09-24T14:56:00Z">
              <w:r w:rsidRPr="00534379">
                <w:rPr>
                  <w:rFonts w:eastAsia="標楷體" w:hint="eastAsia"/>
                  <w:szCs w:val="24"/>
                </w:rPr>
                <w:t>■</w:t>
              </w:r>
            </w:ins>
            <w:del w:id="29" w:author="鄭成偉" w:date="2025-09-24T22:56:00Z" w16du:dateUtc="2025-09-24T14:56:00Z">
              <w:r w:rsidR="00E11E36" w:rsidRPr="0011795B" w:rsidDel="00444A6F">
                <w:rPr>
                  <w:rFonts w:eastAsia="標楷體" w:hint="eastAsia"/>
                  <w:szCs w:val="24"/>
                </w:rPr>
                <w:delText>□</w:delText>
              </w:r>
            </w:del>
            <w:r w:rsidR="00E11E36" w:rsidRPr="0014463B">
              <w:rPr>
                <w:rFonts w:eastAsia="標楷體" w:hint="eastAsia"/>
                <w:szCs w:val="24"/>
              </w:rPr>
              <w:t>學位學程</w:t>
            </w:r>
          </w:p>
        </w:tc>
      </w:tr>
      <w:tr w:rsidR="00E11E36" w:rsidRPr="00534379" w14:paraId="7CE9D95A" w14:textId="77777777" w:rsidTr="006B1487">
        <w:trPr>
          <w:trHeight w:val="567"/>
          <w:jc w:val="center"/>
        </w:trPr>
        <w:tc>
          <w:tcPr>
            <w:tcW w:w="1838" w:type="dxa"/>
            <w:vMerge/>
            <w:vAlign w:val="center"/>
          </w:tcPr>
          <w:p w14:paraId="53963C9B" w14:textId="77777777" w:rsidR="00E11E36" w:rsidRPr="00534379" w:rsidRDefault="00E11E36" w:rsidP="00674DCA">
            <w:pPr>
              <w:spacing w:line="0" w:lineRule="atLeast"/>
              <w:ind w:leftChars="-25" w:left="-60" w:rightChars="-25" w:right="-60"/>
              <w:jc w:val="center"/>
              <w:rPr>
                <w:rFonts w:eastAsia="標楷體"/>
                <w:szCs w:val="24"/>
              </w:rPr>
            </w:pPr>
          </w:p>
        </w:tc>
        <w:tc>
          <w:tcPr>
            <w:tcW w:w="1985" w:type="dxa"/>
            <w:gridSpan w:val="3"/>
            <w:vMerge/>
            <w:shd w:val="clear" w:color="auto" w:fill="FFFFFF" w:themeFill="background1"/>
            <w:vAlign w:val="center"/>
          </w:tcPr>
          <w:p w14:paraId="459FF0C8" w14:textId="77777777" w:rsidR="00E11E36" w:rsidRPr="00534379" w:rsidRDefault="00E11E36" w:rsidP="00674DCA">
            <w:pPr>
              <w:spacing w:line="0" w:lineRule="atLeast"/>
              <w:jc w:val="both"/>
              <w:rPr>
                <w:rFonts w:eastAsia="標楷體"/>
              </w:rPr>
            </w:pPr>
          </w:p>
        </w:tc>
        <w:tc>
          <w:tcPr>
            <w:tcW w:w="850" w:type="dxa"/>
            <w:vAlign w:val="center"/>
          </w:tcPr>
          <w:p w14:paraId="23E506C5" w14:textId="77777777" w:rsidR="00E11E36" w:rsidRPr="00534379" w:rsidRDefault="00E11E36" w:rsidP="00674DCA">
            <w:pPr>
              <w:spacing w:line="0" w:lineRule="atLeast"/>
              <w:ind w:leftChars="-25" w:left="-60" w:rightChars="-25" w:right="-60"/>
              <w:jc w:val="center"/>
              <w:rPr>
                <w:rFonts w:eastAsia="標楷體"/>
                <w:szCs w:val="24"/>
              </w:rPr>
            </w:pPr>
            <w:r w:rsidRPr="00534379">
              <w:rPr>
                <w:rFonts w:eastAsia="標楷體"/>
                <w:szCs w:val="24"/>
              </w:rPr>
              <w:t>性質</w:t>
            </w:r>
          </w:p>
        </w:tc>
        <w:tc>
          <w:tcPr>
            <w:tcW w:w="5540" w:type="dxa"/>
            <w:gridSpan w:val="6"/>
            <w:vAlign w:val="center"/>
          </w:tcPr>
          <w:p w14:paraId="24416C70" w14:textId="11C171B4" w:rsidR="00E11E36" w:rsidRPr="00534379" w:rsidRDefault="00E11E36" w:rsidP="00674DCA">
            <w:pPr>
              <w:spacing w:line="0" w:lineRule="atLeast"/>
              <w:ind w:leftChars="-25" w:left="-60" w:rightChars="-25" w:right="-60"/>
              <w:rPr>
                <w:rFonts w:eastAsia="標楷體"/>
                <w:szCs w:val="24"/>
              </w:rPr>
            </w:pPr>
            <w:r w:rsidRPr="0011795B">
              <w:rPr>
                <w:rFonts w:eastAsia="標楷體" w:hint="eastAsia"/>
                <w:szCs w:val="24"/>
              </w:rPr>
              <w:t>□</w:t>
            </w:r>
            <w:r w:rsidRPr="00534379">
              <w:rPr>
                <w:rFonts w:eastAsia="標楷體"/>
                <w:szCs w:val="24"/>
              </w:rPr>
              <w:t>涉醫事相關系所</w:t>
            </w:r>
            <w:r w:rsidRPr="00534379">
              <w:rPr>
                <w:rFonts w:eastAsia="標楷體" w:hint="eastAsia"/>
                <w:szCs w:val="24"/>
              </w:rPr>
              <w:t xml:space="preserve">　</w:t>
            </w:r>
            <w:r w:rsidRPr="0011795B">
              <w:rPr>
                <w:rFonts w:eastAsia="標楷體" w:hint="eastAsia"/>
                <w:szCs w:val="24"/>
              </w:rPr>
              <w:t>□</w:t>
            </w:r>
            <w:r w:rsidRPr="00534379">
              <w:rPr>
                <w:rFonts w:eastAsia="標楷體"/>
                <w:szCs w:val="24"/>
              </w:rPr>
              <w:t>涉師培相關系所</w:t>
            </w:r>
            <w:r w:rsidR="00674DCA">
              <w:rPr>
                <w:rFonts w:eastAsia="標楷體" w:hint="eastAsia"/>
                <w:szCs w:val="24"/>
              </w:rPr>
              <w:t xml:space="preserve"> </w:t>
            </w:r>
            <w:r w:rsidRPr="00534379">
              <w:rPr>
                <w:rFonts w:eastAsia="標楷體" w:hint="eastAsia"/>
                <w:szCs w:val="24"/>
              </w:rPr>
              <w:t>■</w:t>
            </w:r>
            <w:r w:rsidRPr="00534379">
              <w:rPr>
                <w:rFonts w:eastAsia="標楷體"/>
                <w:szCs w:val="24"/>
              </w:rPr>
              <w:t>一般系所</w:t>
            </w:r>
          </w:p>
        </w:tc>
      </w:tr>
      <w:tr w:rsidR="00E11E36" w:rsidRPr="00534379" w14:paraId="1517A958" w14:textId="77777777" w:rsidTr="007D68A5">
        <w:trPr>
          <w:trHeight w:val="709"/>
          <w:jc w:val="center"/>
        </w:trPr>
        <w:tc>
          <w:tcPr>
            <w:tcW w:w="1838" w:type="dxa"/>
            <w:vAlign w:val="center"/>
          </w:tcPr>
          <w:p w14:paraId="32445BA4"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申請案名</w:t>
            </w:r>
            <w:r w:rsidRPr="00534379">
              <w:rPr>
                <w:rStyle w:val="a8"/>
                <w:rFonts w:ascii="Times New Roman" w:eastAsia="標楷體" w:hAnsi="Times New Roman"/>
                <w:szCs w:val="24"/>
                <w:lang w:val="en-US" w:eastAsia="zh-TW"/>
              </w:rPr>
              <w:footnoteReference w:id="1"/>
            </w:r>
            <w:r w:rsidRPr="00534379">
              <w:rPr>
                <w:rFonts w:ascii="Times New Roman" w:eastAsia="標楷體" w:hAnsi="Times New Roman"/>
                <w:sz w:val="20"/>
                <w:u w:val="single"/>
                <w:lang w:val="en-US" w:eastAsia="zh-TW"/>
              </w:rPr>
              <w:t>（請依註</w:t>
            </w:r>
            <w:r w:rsidRPr="00534379">
              <w:rPr>
                <w:rFonts w:ascii="Times New Roman" w:eastAsia="標楷體" w:hAnsi="Times New Roman"/>
                <w:sz w:val="20"/>
                <w:u w:val="single"/>
                <w:lang w:val="en-US" w:eastAsia="zh-TW"/>
              </w:rPr>
              <w:t>1</w:t>
            </w:r>
            <w:r w:rsidRPr="00534379">
              <w:rPr>
                <w:rFonts w:ascii="Times New Roman" w:eastAsia="標楷體" w:hAnsi="Times New Roman"/>
                <w:sz w:val="20"/>
                <w:u w:val="single"/>
                <w:lang w:val="en-US" w:eastAsia="zh-TW"/>
              </w:rPr>
              <w:t>體例填報）</w:t>
            </w:r>
          </w:p>
        </w:tc>
        <w:tc>
          <w:tcPr>
            <w:tcW w:w="8375" w:type="dxa"/>
            <w:gridSpan w:val="10"/>
            <w:vAlign w:val="center"/>
          </w:tcPr>
          <w:p w14:paraId="037C657E" w14:textId="0913EE44"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szCs w:val="24"/>
                <w:lang w:val="en-US" w:eastAsia="zh-TW"/>
              </w:rPr>
              <w:t>中文名稱：</w:t>
            </w:r>
            <w:del w:id="30" w:author="鄭成偉" w:date="2025-09-24T22:21:00Z" w16du:dateUtc="2025-09-24T14:21:00Z">
              <w:r w:rsidRPr="00534379" w:rsidDel="00531ACF">
                <w:rPr>
                  <w:rFonts w:ascii="Times New Roman" w:eastAsia="標楷體" w:hAnsi="Times New Roman" w:hint="eastAsia"/>
                  <w:szCs w:val="24"/>
                  <w:lang w:val="en-US" w:eastAsia="zh-TW"/>
                </w:rPr>
                <w:delText>智慧生醫與精準健康博士</w:delText>
              </w:r>
              <w:r w:rsidDel="00531ACF">
                <w:rPr>
                  <w:rFonts w:ascii="Times New Roman" w:eastAsia="標楷體" w:hAnsi="Times New Roman" w:hint="eastAsia"/>
                  <w:szCs w:val="24"/>
                  <w:lang w:val="en-US" w:eastAsia="zh-HK"/>
                </w:rPr>
                <w:delText>班</w:delText>
              </w:r>
            </w:del>
            <w:ins w:id="31" w:author="鄭成偉" w:date="2025-09-24T22:21:00Z" w16du:dateUtc="2025-09-24T14:21:00Z">
              <w:r w:rsidR="00531ACF">
                <w:rPr>
                  <w:rFonts w:ascii="Times New Roman" w:eastAsia="標楷體" w:hAnsi="Times New Roman" w:hint="eastAsia"/>
                  <w:szCs w:val="24"/>
                  <w:lang w:val="en-US" w:eastAsia="zh-TW"/>
                </w:rPr>
                <w:t>智慧生醫與精準健康博士學位學程</w:t>
              </w:r>
            </w:ins>
          </w:p>
          <w:p w14:paraId="564E4E1E"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szCs w:val="24"/>
                <w:lang w:val="en-US" w:eastAsia="zh-TW"/>
              </w:rPr>
              <w:t>英文名稱：</w:t>
            </w:r>
            <w:r w:rsidRPr="00534379">
              <w:rPr>
                <w:rFonts w:ascii="Times New Roman" w:eastAsia="標楷體" w:hAnsi="Times New Roman" w:hint="eastAsia"/>
                <w:szCs w:val="24"/>
                <w:lang w:val="en-US" w:eastAsia="zh-TW"/>
              </w:rPr>
              <w:t xml:space="preserve">The </w:t>
            </w:r>
            <w:r w:rsidRPr="00534379">
              <w:rPr>
                <w:rFonts w:ascii="Times New Roman" w:eastAsia="標楷體" w:hAnsi="Times New Roman"/>
                <w:szCs w:val="24"/>
                <w:lang w:val="en-US" w:eastAsia="zh-TW"/>
              </w:rPr>
              <w:t>Ph.D. Program in Artificial Intelligence for Biomedical Science and Precision Health</w:t>
            </w:r>
          </w:p>
        </w:tc>
      </w:tr>
      <w:tr w:rsidR="00E11E36" w:rsidRPr="00CE1A0E" w14:paraId="3477BEB2" w14:textId="77777777" w:rsidTr="007D68A5">
        <w:tblPrEx>
          <w:jc w:val="left"/>
        </w:tblPrEx>
        <w:trPr>
          <w:trHeight w:val="303"/>
        </w:trPr>
        <w:tc>
          <w:tcPr>
            <w:tcW w:w="1838" w:type="dxa"/>
            <w:vAlign w:val="center"/>
          </w:tcPr>
          <w:p w14:paraId="47C863A5" w14:textId="77777777" w:rsidR="00E11E36" w:rsidRPr="00CE1A0E" w:rsidRDefault="00E11E36" w:rsidP="00674DCA">
            <w:pPr>
              <w:pStyle w:val="a3"/>
              <w:snapToGrid w:val="0"/>
              <w:spacing w:line="400" w:lineRule="exact"/>
              <w:jc w:val="center"/>
              <w:rPr>
                <w:rFonts w:ascii="Times New Roman" w:eastAsia="標楷體" w:hAnsi="Times New Roman"/>
                <w:color w:val="000000" w:themeColor="text1"/>
                <w:szCs w:val="24"/>
                <w:lang w:val="en-US" w:eastAsia="zh-TW"/>
              </w:rPr>
            </w:pPr>
            <w:r w:rsidRPr="00CE1A0E">
              <w:rPr>
                <w:rFonts w:ascii="Times New Roman" w:eastAsia="標楷體" w:hAnsi="Times New Roman" w:hint="eastAsia"/>
                <w:color w:val="000000" w:themeColor="text1"/>
                <w:szCs w:val="24"/>
                <w:lang w:val="en-US" w:eastAsia="zh-TW"/>
              </w:rPr>
              <w:t>全英語授課</w:t>
            </w:r>
          </w:p>
        </w:tc>
        <w:tc>
          <w:tcPr>
            <w:tcW w:w="8375" w:type="dxa"/>
            <w:gridSpan w:val="10"/>
            <w:vAlign w:val="center"/>
          </w:tcPr>
          <w:p w14:paraId="6DA38023" w14:textId="77777777" w:rsidR="00E11E36" w:rsidRPr="00CE1A0E" w:rsidRDefault="00E11E36" w:rsidP="00674DCA">
            <w:pPr>
              <w:pStyle w:val="a3"/>
              <w:snapToGrid w:val="0"/>
              <w:spacing w:line="400" w:lineRule="exact"/>
              <w:jc w:val="both"/>
              <w:rPr>
                <w:rFonts w:ascii="Times New Roman" w:eastAsia="標楷體" w:hAnsi="Times New Roman"/>
                <w:color w:val="000000" w:themeColor="text1"/>
                <w:szCs w:val="24"/>
                <w:lang w:val="en-US" w:eastAsia="zh-TW"/>
              </w:rPr>
            </w:pPr>
            <w:r w:rsidRPr="00CE1A0E">
              <w:rPr>
                <w:rFonts w:ascii="Times New Roman" w:eastAsia="標楷體" w:hAnsi="Times New Roman" w:hint="eastAsia"/>
                <w:color w:val="000000" w:themeColor="text1"/>
                <w:szCs w:val="24"/>
                <w:lang w:val="en-US" w:eastAsia="zh-TW"/>
              </w:rPr>
              <w:t>□是</w:t>
            </w:r>
            <w:r w:rsidRPr="00CE1A0E">
              <w:rPr>
                <w:rFonts w:ascii="Times New Roman" w:eastAsia="標楷體" w:hAnsi="Times New Roman" w:hint="eastAsia"/>
                <w:color w:val="000000" w:themeColor="text1"/>
                <w:szCs w:val="24"/>
                <w:lang w:val="en-US" w:eastAsia="zh-TW"/>
              </w:rPr>
              <w:t xml:space="preserve"> </w:t>
            </w:r>
            <w:r w:rsidRPr="00CE1A0E">
              <w:rPr>
                <w:rFonts w:ascii="Times New Roman" w:eastAsia="標楷體" w:hAnsi="Times New Roman" w:hint="eastAsia"/>
                <w:color w:val="000000" w:themeColor="text1"/>
                <w:szCs w:val="24"/>
                <w:lang w:val="en-US" w:eastAsia="zh-TW"/>
              </w:rPr>
              <w:t>■否</w:t>
            </w:r>
          </w:p>
        </w:tc>
      </w:tr>
      <w:tr w:rsidR="00E11E36" w:rsidRPr="00534379" w14:paraId="3F779DBB" w14:textId="77777777" w:rsidTr="007D68A5">
        <w:trPr>
          <w:trHeight w:val="454"/>
          <w:jc w:val="center"/>
        </w:trPr>
        <w:tc>
          <w:tcPr>
            <w:tcW w:w="1838" w:type="dxa"/>
            <w:vAlign w:val="center"/>
          </w:tcPr>
          <w:p w14:paraId="70DB6F6E"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所屬細學類</w:t>
            </w:r>
          </w:p>
        </w:tc>
        <w:tc>
          <w:tcPr>
            <w:tcW w:w="8375" w:type="dxa"/>
            <w:gridSpan w:val="10"/>
            <w:vAlign w:val="center"/>
          </w:tcPr>
          <w:p w14:paraId="2D4EB4B7"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 w:val="20"/>
                <w:lang w:val="en-US" w:eastAsia="zh-TW"/>
              </w:rPr>
            </w:pPr>
            <w:r w:rsidRPr="00674DCA">
              <w:rPr>
                <w:rFonts w:ascii="Times New Roman" w:eastAsia="標楷體" w:hAnsi="Times New Roman"/>
                <w:szCs w:val="24"/>
              </w:rPr>
              <w:t>07193</w:t>
            </w:r>
            <w:r w:rsidRPr="0014463B">
              <w:rPr>
                <w:rFonts w:eastAsia="標楷體"/>
                <w:szCs w:val="24"/>
              </w:rPr>
              <w:t xml:space="preserve"> </w:t>
            </w:r>
            <w:proofErr w:type="spellStart"/>
            <w:r w:rsidRPr="0014463B">
              <w:rPr>
                <w:rFonts w:eastAsia="標楷體" w:hint="eastAsia"/>
                <w:szCs w:val="24"/>
              </w:rPr>
              <w:t>生醫工程細學類</w:t>
            </w:r>
            <w:proofErr w:type="spellEnd"/>
          </w:p>
        </w:tc>
      </w:tr>
      <w:tr w:rsidR="00E11E36" w:rsidRPr="00534379" w14:paraId="2014FD37" w14:textId="77777777" w:rsidTr="007D68A5">
        <w:trPr>
          <w:trHeight w:val="415"/>
          <w:jc w:val="center"/>
        </w:trPr>
        <w:tc>
          <w:tcPr>
            <w:tcW w:w="1838" w:type="dxa"/>
            <w:vAlign w:val="center"/>
          </w:tcPr>
          <w:p w14:paraId="6AEAF32F"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專業審查領域</w:t>
            </w:r>
          </w:p>
        </w:tc>
        <w:tc>
          <w:tcPr>
            <w:tcW w:w="8375" w:type="dxa"/>
            <w:gridSpan w:val="10"/>
            <w:vAlign w:val="center"/>
          </w:tcPr>
          <w:p w14:paraId="528053A0" w14:textId="16C9C0C4"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eastAsia="zh-TW"/>
              </w:rPr>
              <w:t>■</w:t>
            </w:r>
            <w:r w:rsidRPr="00534379">
              <w:rPr>
                <w:rFonts w:ascii="Times New Roman" w:eastAsia="標楷體" w:hAnsi="Times New Roman"/>
                <w:szCs w:val="24"/>
                <w:lang w:val="en-US" w:eastAsia="zh-TW"/>
              </w:rPr>
              <w:t>主領域</w:t>
            </w:r>
            <w:r w:rsidRPr="00534379">
              <w:rPr>
                <w:rFonts w:ascii="Times New Roman" w:eastAsia="標楷體" w:hAnsi="Times New Roman" w:hint="eastAsia"/>
                <w:szCs w:val="24"/>
                <w:lang w:val="en-US" w:eastAsia="zh-TW"/>
              </w:rPr>
              <w:t>：</w:t>
            </w:r>
            <w:r w:rsidRPr="00534379">
              <w:rPr>
                <w:rFonts w:ascii="Times New Roman" w:eastAsia="標楷體" w:hAnsi="Times New Roman"/>
                <w:szCs w:val="24"/>
                <w:u w:val="single"/>
                <w:lang w:val="en-US" w:eastAsia="zh-HK"/>
              </w:rPr>
              <w:t>理學</w:t>
            </w:r>
            <w:r w:rsidRPr="00534379">
              <w:rPr>
                <w:rFonts w:ascii="Times New Roman" w:eastAsia="標楷體" w:hAnsi="Times New Roman" w:hint="eastAsia"/>
                <w:szCs w:val="24"/>
                <w:lang w:val="en-US" w:eastAsia="zh-TW"/>
              </w:rPr>
              <w:t xml:space="preserve"> </w:t>
            </w:r>
            <w:r w:rsidRPr="00534379">
              <w:rPr>
                <w:rFonts w:ascii="Times New Roman" w:eastAsia="標楷體" w:hAnsi="Times New Roman" w:hint="eastAsia"/>
                <w:szCs w:val="24"/>
                <w:lang w:eastAsia="zh-TW"/>
              </w:rPr>
              <w:t>■</w:t>
            </w:r>
            <w:r w:rsidRPr="00534379">
              <w:rPr>
                <w:rFonts w:ascii="Times New Roman" w:eastAsia="標楷體" w:hAnsi="Times New Roman"/>
                <w:szCs w:val="24"/>
                <w:lang w:val="en-US" w:eastAsia="zh-TW"/>
              </w:rPr>
              <w:t>副領域</w:t>
            </w:r>
            <w:r w:rsidRPr="00534379">
              <w:rPr>
                <w:rFonts w:ascii="Times New Roman" w:eastAsia="標楷體" w:hAnsi="Times New Roman" w:hint="eastAsia"/>
                <w:szCs w:val="24"/>
                <w:lang w:val="en-US" w:eastAsia="zh-TW"/>
              </w:rPr>
              <w:t>：</w:t>
            </w:r>
            <w:r w:rsidRPr="00534379">
              <w:rPr>
                <w:rFonts w:ascii="Times New Roman" w:eastAsia="標楷體" w:hAnsi="Times New Roman"/>
                <w:szCs w:val="24"/>
                <w:u w:val="single"/>
                <w:lang w:val="en-US" w:eastAsia="zh-HK"/>
              </w:rPr>
              <w:t>電資類</w:t>
            </w:r>
            <w:r w:rsidRPr="00534379">
              <w:rPr>
                <w:rFonts w:ascii="Times New Roman" w:eastAsia="標楷體" w:hAnsi="Times New Roman" w:hint="eastAsia"/>
                <w:szCs w:val="24"/>
                <w:u w:val="single"/>
                <w:lang w:val="en-US" w:eastAsia="zh-TW"/>
              </w:rPr>
              <w:t>、</w:t>
            </w:r>
            <w:r w:rsidRPr="00534379">
              <w:rPr>
                <w:rFonts w:ascii="Times New Roman" w:eastAsia="標楷體" w:hAnsi="Times New Roman" w:hint="eastAsia"/>
                <w:szCs w:val="24"/>
                <w:u w:val="single"/>
                <w:lang w:val="en-US" w:eastAsia="zh-HK"/>
              </w:rPr>
              <w:t>醫學類</w:t>
            </w:r>
          </w:p>
        </w:tc>
      </w:tr>
      <w:tr w:rsidR="00E11E36" w:rsidRPr="00534379" w14:paraId="2B2D8082" w14:textId="77777777" w:rsidTr="007D68A5">
        <w:trPr>
          <w:trHeight w:val="407"/>
          <w:jc w:val="center"/>
        </w:trPr>
        <w:tc>
          <w:tcPr>
            <w:tcW w:w="1838" w:type="dxa"/>
            <w:vAlign w:val="center"/>
          </w:tcPr>
          <w:p w14:paraId="6042E385"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就業領域主管之中央機關</w:t>
            </w:r>
          </w:p>
        </w:tc>
        <w:tc>
          <w:tcPr>
            <w:tcW w:w="8375" w:type="dxa"/>
            <w:gridSpan w:val="10"/>
            <w:vAlign w:val="center"/>
          </w:tcPr>
          <w:p w14:paraId="011F5C88" w14:textId="54F4DBBF"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eastAsia="zh-TW"/>
              </w:rPr>
              <w:t>■</w:t>
            </w:r>
            <w:r w:rsidRPr="00534379">
              <w:rPr>
                <w:rFonts w:ascii="Times New Roman" w:eastAsia="標楷體" w:hAnsi="Times New Roman"/>
                <w:szCs w:val="24"/>
                <w:lang w:val="en-US" w:eastAsia="zh-HK"/>
              </w:rPr>
              <w:t>衛生福利部</w:t>
            </w:r>
            <w:r w:rsidRPr="00534379">
              <w:rPr>
                <w:rFonts w:ascii="Times New Roman" w:eastAsia="標楷體" w:hAnsi="Times New Roman" w:hint="eastAsia"/>
                <w:szCs w:val="24"/>
                <w:lang w:val="en-US" w:eastAsia="zh-HK"/>
              </w:rPr>
              <w:t>、</w:t>
            </w:r>
            <w:r w:rsidRPr="00534379">
              <w:rPr>
                <w:rFonts w:ascii="Times New Roman" w:eastAsia="標楷體" w:hAnsi="Times New Roman"/>
                <w:szCs w:val="24"/>
                <w:lang w:val="en-US" w:eastAsia="zh-HK"/>
              </w:rPr>
              <w:t>經濟部</w:t>
            </w:r>
            <w:r w:rsidRPr="00534379">
              <w:rPr>
                <w:rFonts w:ascii="Times New Roman" w:eastAsia="標楷體" w:hAnsi="Times New Roman" w:hint="eastAsia"/>
                <w:szCs w:val="24"/>
                <w:lang w:val="en-US" w:eastAsia="zh-HK"/>
              </w:rPr>
              <w:t>、</w:t>
            </w:r>
            <w:r w:rsidRPr="00534379">
              <w:rPr>
                <w:rFonts w:ascii="Times New Roman" w:eastAsia="標楷體" w:hAnsi="Times New Roman"/>
                <w:szCs w:val="24"/>
                <w:lang w:val="en-US" w:eastAsia="zh-HK"/>
              </w:rPr>
              <w:t>勞動部</w:t>
            </w:r>
          </w:p>
        </w:tc>
      </w:tr>
      <w:tr w:rsidR="00E11E36" w:rsidRPr="00534379" w14:paraId="7E42FB25" w14:textId="77777777" w:rsidTr="007D68A5">
        <w:trPr>
          <w:trHeight w:val="487"/>
          <w:jc w:val="center"/>
        </w:trPr>
        <w:tc>
          <w:tcPr>
            <w:tcW w:w="1838" w:type="dxa"/>
            <w:vAlign w:val="center"/>
          </w:tcPr>
          <w:p w14:paraId="0BA7D06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曾申請學年度</w:t>
            </w:r>
          </w:p>
        </w:tc>
        <w:tc>
          <w:tcPr>
            <w:tcW w:w="8375" w:type="dxa"/>
            <w:gridSpan w:val="10"/>
            <w:vAlign w:val="center"/>
          </w:tcPr>
          <w:p w14:paraId="3FF3925E"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11795B">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11</w:t>
            </w:r>
            <w:r w:rsidRPr="00534379">
              <w:rPr>
                <w:rFonts w:ascii="Times New Roman" w:eastAsia="標楷體" w:hAnsi="Times New Roman" w:hint="eastAsia"/>
                <w:szCs w:val="24"/>
                <w:lang w:val="en-US" w:eastAsia="zh-TW"/>
              </w:rPr>
              <w:t>5</w:t>
            </w:r>
            <w:r w:rsidRPr="00534379">
              <w:rPr>
                <w:rFonts w:ascii="Times New Roman" w:eastAsia="標楷體" w:hAnsi="Times New Roman"/>
                <w:szCs w:val="24"/>
                <w:lang w:val="en-US" w:eastAsia="zh-TW"/>
              </w:rPr>
              <w:t>學年度</w:t>
            </w:r>
            <w:r w:rsidRPr="0011795B">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11</w:t>
            </w:r>
            <w:r w:rsidRPr="00534379">
              <w:rPr>
                <w:rFonts w:ascii="Times New Roman" w:eastAsia="標楷體" w:hAnsi="Times New Roman" w:hint="eastAsia"/>
                <w:szCs w:val="24"/>
                <w:lang w:val="en-US" w:eastAsia="zh-TW"/>
              </w:rPr>
              <w:t>4</w:t>
            </w:r>
            <w:r w:rsidRPr="00534379">
              <w:rPr>
                <w:rFonts w:ascii="Times New Roman" w:eastAsia="標楷體" w:hAnsi="Times New Roman"/>
                <w:szCs w:val="24"/>
                <w:lang w:val="en-US" w:eastAsia="zh-TW"/>
              </w:rPr>
              <w:t>學年度</w:t>
            </w:r>
            <w:r w:rsidRPr="0011795B">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1</w:t>
            </w:r>
            <w:r w:rsidRPr="00534379">
              <w:rPr>
                <w:rFonts w:ascii="Times New Roman" w:eastAsia="標楷體" w:hAnsi="Times New Roman" w:hint="eastAsia"/>
                <w:szCs w:val="24"/>
                <w:lang w:val="en-US" w:eastAsia="zh-TW"/>
              </w:rPr>
              <w:t>13</w:t>
            </w:r>
            <w:r w:rsidRPr="00534379">
              <w:rPr>
                <w:rFonts w:ascii="Times New Roman" w:eastAsia="標楷體" w:hAnsi="Times New Roman"/>
                <w:szCs w:val="24"/>
                <w:lang w:val="en-US" w:eastAsia="zh-TW"/>
              </w:rPr>
              <w:t>學年度</w:t>
            </w:r>
            <w:r w:rsidRPr="0011795B">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曾於</w:t>
            </w:r>
            <w:r w:rsidRPr="00534379">
              <w:rPr>
                <w:rFonts w:ascii="Times New Roman" w:eastAsia="標楷體" w:hAnsi="Times New Roman"/>
                <w:szCs w:val="24"/>
                <w:u w:val="single"/>
                <w:lang w:val="en-US" w:eastAsia="zh-TW"/>
              </w:rPr>
              <w:t xml:space="preserve">    </w:t>
            </w:r>
            <w:r w:rsidRPr="00534379">
              <w:rPr>
                <w:rFonts w:ascii="Times New Roman" w:eastAsia="標楷體" w:hAnsi="Times New Roman"/>
                <w:szCs w:val="24"/>
                <w:lang w:val="en-US" w:eastAsia="zh-TW"/>
              </w:rPr>
              <w:t>學年度申請</w:t>
            </w:r>
            <w:r w:rsidRPr="00534379">
              <w:rPr>
                <w:rFonts w:ascii="Times New Roman" w:eastAsia="標楷體" w:hAnsi="Times New Roman"/>
                <w:szCs w:val="24"/>
                <w:lang w:val="en-US" w:eastAsia="zh-TW"/>
              </w:rPr>
              <w:t xml:space="preserve"> </w:t>
            </w:r>
            <w:r w:rsidRPr="00534379">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未曾申請</w:t>
            </w:r>
          </w:p>
        </w:tc>
      </w:tr>
      <w:tr w:rsidR="00E11E36" w:rsidRPr="00534379" w14:paraId="3292D5A2" w14:textId="77777777" w:rsidTr="007D68A5">
        <w:trPr>
          <w:trHeight w:val="914"/>
          <w:jc w:val="center"/>
        </w:trPr>
        <w:tc>
          <w:tcPr>
            <w:tcW w:w="1838" w:type="dxa"/>
            <w:vAlign w:val="center"/>
          </w:tcPr>
          <w:p w14:paraId="6AA9BE9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是否已通過校務會議</w:t>
            </w:r>
          </w:p>
        </w:tc>
        <w:tc>
          <w:tcPr>
            <w:tcW w:w="8375" w:type="dxa"/>
            <w:gridSpan w:val="10"/>
            <w:vAlign w:val="center"/>
          </w:tcPr>
          <w:p w14:paraId="0D0276C3" w14:textId="675747A3"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lang w:val="en-US" w:eastAsia="zh-TW"/>
              </w:rPr>
            </w:pPr>
            <w:r w:rsidRPr="0011795B">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是，會議日期：</w:t>
            </w:r>
            <w:r w:rsidRPr="00534379">
              <w:rPr>
                <w:rFonts w:ascii="Times New Roman" w:eastAsia="標楷體" w:hAnsi="Times New Roman"/>
                <w:szCs w:val="24"/>
                <w:lang w:val="en-US" w:eastAsia="zh-TW"/>
              </w:rPr>
              <w:t>___________</w:t>
            </w:r>
            <w:r w:rsidRPr="00534379">
              <w:rPr>
                <w:rFonts w:ascii="Times New Roman" w:eastAsia="標楷體" w:hAnsi="Times New Roman"/>
                <w:szCs w:val="24"/>
                <w:lang w:val="en-US" w:eastAsia="zh-TW"/>
              </w:rPr>
              <w:t>；會議名稱：</w:t>
            </w:r>
            <w:r w:rsidRPr="00534379">
              <w:rPr>
                <w:rFonts w:ascii="Times New Roman" w:eastAsia="標楷體" w:hAnsi="Times New Roman"/>
                <w:szCs w:val="24"/>
                <w:lang w:val="en-US" w:eastAsia="zh-TW"/>
              </w:rPr>
              <w:t xml:space="preserve">____________ </w:t>
            </w:r>
            <w:r w:rsidRPr="00534379">
              <w:rPr>
                <w:rFonts w:ascii="Times New Roman" w:eastAsia="標楷體" w:hAnsi="Times New Roman"/>
                <w:sz w:val="20"/>
                <w:lang w:val="en-US" w:eastAsia="zh-TW"/>
              </w:rPr>
              <w:t>（</w:t>
            </w:r>
            <w:r w:rsidRPr="00534379">
              <w:rPr>
                <w:rFonts w:ascii="Times New Roman" w:eastAsia="標楷體" w:hAnsi="Times New Roman"/>
                <w:sz w:val="20"/>
                <w:lang w:val="en-US" w:eastAsia="zh-HK"/>
              </w:rPr>
              <w:t>系統需上傳會議紀錄</w:t>
            </w:r>
            <w:r w:rsidRPr="00534379">
              <w:rPr>
                <w:rFonts w:ascii="Times New Roman" w:eastAsia="標楷體" w:hAnsi="Times New Roman"/>
                <w:sz w:val="20"/>
                <w:lang w:val="en-US" w:eastAsia="zh-TW"/>
              </w:rPr>
              <w:t>）</w:t>
            </w:r>
            <w:r w:rsidRPr="00534379">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否，</w:t>
            </w:r>
            <w:r w:rsidRPr="00674DCA">
              <w:rPr>
                <w:rFonts w:ascii="Times New Roman" w:eastAsia="標楷體" w:hAnsi="Times New Roman" w:hint="eastAsia"/>
                <w:szCs w:val="24"/>
                <w:u w:val="single"/>
                <w:lang w:val="en-US" w:eastAsia="zh-TW"/>
              </w:rPr>
              <w:t>預計提送</w:t>
            </w:r>
            <w:r w:rsidRPr="00674DCA">
              <w:rPr>
                <w:rFonts w:ascii="Times New Roman" w:eastAsia="標楷體" w:hAnsi="Times New Roman"/>
                <w:szCs w:val="24"/>
                <w:u w:val="single"/>
                <w:lang w:val="en-US" w:eastAsia="zh-TW"/>
              </w:rPr>
              <w:t>114/12/2</w:t>
            </w:r>
            <w:r w:rsidR="00674DCA">
              <w:rPr>
                <w:rFonts w:ascii="Times New Roman" w:eastAsia="標楷體" w:hAnsi="Times New Roman" w:hint="eastAsia"/>
                <w:szCs w:val="24"/>
                <w:u w:val="single"/>
                <w:lang w:val="en-US" w:eastAsia="zh-TW"/>
              </w:rPr>
              <w:t>4</w:t>
            </w:r>
            <w:r w:rsidRPr="00674DCA">
              <w:rPr>
                <w:rFonts w:ascii="Times New Roman" w:eastAsia="標楷體" w:hAnsi="Times New Roman" w:hint="eastAsia"/>
                <w:szCs w:val="24"/>
                <w:u w:val="single"/>
                <w:lang w:val="en-US" w:eastAsia="zh-TW"/>
              </w:rPr>
              <w:t>本校</w:t>
            </w:r>
            <w:r w:rsidRPr="00674DCA">
              <w:rPr>
                <w:rFonts w:ascii="Times New Roman" w:eastAsia="標楷體" w:hAnsi="Times New Roman"/>
                <w:szCs w:val="24"/>
                <w:u w:val="single"/>
                <w:lang w:val="en-US" w:eastAsia="zh-TW"/>
              </w:rPr>
              <w:t>114</w:t>
            </w:r>
            <w:r w:rsidRPr="00674DCA">
              <w:rPr>
                <w:rFonts w:ascii="Times New Roman" w:eastAsia="標楷體" w:hAnsi="Times New Roman" w:hint="eastAsia"/>
                <w:szCs w:val="24"/>
                <w:u w:val="single"/>
                <w:lang w:val="en-US" w:eastAsia="zh-TW"/>
              </w:rPr>
              <w:t>學年度第</w:t>
            </w:r>
            <w:r w:rsidRPr="00674DCA">
              <w:rPr>
                <w:rFonts w:ascii="Times New Roman" w:eastAsia="標楷體" w:hAnsi="Times New Roman"/>
                <w:szCs w:val="24"/>
                <w:u w:val="single"/>
                <w:lang w:val="en-US" w:eastAsia="zh-TW"/>
              </w:rPr>
              <w:t>2</w:t>
            </w:r>
            <w:r w:rsidRPr="00674DCA">
              <w:rPr>
                <w:rFonts w:ascii="Times New Roman" w:eastAsia="標楷體" w:hAnsi="Times New Roman" w:hint="eastAsia"/>
                <w:szCs w:val="24"/>
                <w:u w:val="single"/>
                <w:lang w:val="en-US" w:eastAsia="zh-TW"/>
              </w:rPr>
              <w:t>次校務會議審議</w:t>
            </w:r>
          </w:p>
        </w:tc>
      </w:tr>
      <w:tr w:rsidR="00E11E36" w:rsidRPr="00534379" w14:paraId="7FE0C5CC" w14:textId="77777777" w:rsidTr="007D68A5">
        <w:trPr>
          <w:trHeight w:val="545"/>
          <w:jc w:val="center"/>
        </w:trPr>
        <w:tc>
          <w:tcPr>
            <w:tcW w:w="1838" w:type="dxa"/>
            <w:vAlign w:val="center"/>
          </w:tcPr>
          <w:p w14:paraId="461A6392"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授予學位名稱</w:t>
            </w:r>
          </w:p>
        </w:tc>
        <w:tc>
          <w:tcPr>
            <w:tcW w:w="8375" w:type="dxa"/>
            <w:gridSpan w:val="10"/>
            <w:vAlign w:val="center"/>
          </w:tcPr>
          <w:p w14:paraId="7D6AA8F5" w14:textId="77777777" w:rsidR="00E11E36" w:rsidRPr="00534379" w:rsidRDefault="00E11E36" w:rsidP="00674DCA">
            <w:pPr>
              <w:spacing w:line="0" w:lineRule="atLeast"/>
              <w:jc w:val="both"/>
              <w:rPr>
                <w:rFonts w:eastAsia="標楷體"/>
              </w:rPr>
            </w:pPr>
            <w:r w:rsidRPr="005D3E13">
              <w:rPr>
                <w:rFonts w:eastAsia="標楷體" w:hint="eastAsia"/>
                <w:color w:val="000000" w:themeColor="text1"/>
                <w:szCs w:val="24"/>
              </w:rPr>
              <w:t>理學博士</w:t>
            </w:r>
            <w:r w:rsidRPr="00534379">
              <w:rPr>
                <w:rFonts w:eastAsia="標楷體" w:hint="eastAsia"/>
                <w:color w:val="000000" w:themeColor="text1"/>
                <w:szCs w:val="24"/>
              </w:rPr>
              <w:t>（</w:t>
            </w:r>
            <w:r w:rsidRPr="00534379">
              <w:rPr>
                <w:rFonts w:eastAsia="標楷體"/>
                <w:color w:val="000000" w:themeColor="text1"/>
                <w:szCs w:val="24"/>
              </w:rPr>
              <w:t>Doctor of Philosophy</w:t>
            </w:r>
            <w:r w:rsidRPr="00534379">
              <w:rPr>
                <w:rFonts w:eastAsia="標楷體" w:hint="eastAsia"/>
                <w:color w:val="000000" w:themeColor="text1"/>
                <w:szCs w:val="24"/>
              </w:rPr>
              <w:t>）</w:t>
            </w:r>
          </w:p>
        </w:tc>
      </w:tr>
      <w:tr w:rsidR="00E11E36" w:rsidRPr="00534379" w14:paraId="781F3C7D" w14:textId="77777777" w:rsidTr="006B1487">
        <w:trPr>
          <w:trHeight w:val="283"/>
          <w:jc w:val="center"/>
        </w:trPr>
        <w:tc>
          <w:tcPr>
            <w:tcW w:w="1838" w:type="dxa"/>
            <w:vMerge w:val="restart"/>
            <w:vAlign w:val="center"/>
          </w:tcPr>
          <w:p w14:paraId="6D111A9E"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所屬院系所或校內現有相關學門之系所學位學程</w:t>
            </w:r>
          </w:p>
        </w:tc>
        <w:tc>
          <w:tcPr>
            <w:tcW w:w="1985" w:type="dxa"/>
            <w:gridSpan w:val="3"/>
            <w:vMerge w:val="restart"/>
            <w:vAlign w:val="center"/>
          </w:tcPr>
          <w:p w14:paraId="443714D0"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系所名稱</w:t>
            </w:r>
          </w:p>
        </w:tc>
        <w:tc>
          <w:tcPr>
            <w:tcW w:w="1559" w:type="dxa"/>
            <w:gridSpan w:val="2"/>
            <w:vMerge w:val="restart"/>
            <w:vAlign w:val="center"/>
          </w:tcPr>
          <w:p w14:paraId="10263B51"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設立</w:t>
            </w:r>
          </w:p>
          <w:p w14:paraId="25BE5E68" w14:textId="77777777" w:rsidR="00E11E36" w:rsidRPr="00534379" w:rsidRDefault="00E11E36" w:rsidP="00674DCA">
            <w:pPr>
              <w:spacing w:line="0" w:lineRule="atLeast"/>
              <w:jc w:val="center"/>
              <w:rPr>
                <w:rFonts w:eastAsia="標楷體"/>
              </w:rPr>
            </w:pPr>
            <w:r w:rsidRPr="00534379">
              <w:rPr>
                <w:rFonts w:eastAsia="標楷體"/>
                <w:szCs w:val="24"/>
              </w:rPr>
              <w:t>學年度</w:t>
            </w:r>
          </w:p>
        </w:tc>
        <w:tc>
          <w:tcPr>
            <w:tcW w:w="4831" w:type="dxa"/>
            <w:gridSpan w:val="5"/>
            <w:vAlign w:val="center"/>
          </w:tcPr>
          <w:p w14:paraId="1338764E" w14:textId="77777777" w:rsidR="00E11E36" w:rsidRPr="00534379" w:rsidRDefault="00E11E36" w:rsidP="00674DCA">
            <w:pPr>
              <w:spacing w:line="0" w:lineRule="atLeast"/>
              <w:jc w:val="center"/>
              <w:rPr>
                <w:rFonts w:eastAsia="標楷體"/>
              </w:rPr>
            </w:pPr>
            <w:r w:rsidRPr="0014463B">
              <w:rPr>
                <w:rFonts w:eastAsia="標楷體"/>
                <w:szCs w:val="24"/>
              </w:rPr>
              <w:t>114</w:t>
            </w:r>
            <w:r w:rsidRPr="00534379">
              <w:rPr>
                <w:rFonts w:eastAsia="標楷體"/>
                <w:szCs w:val="24"/>
              </w:rPr>
              <w:t>學年度在學學生數（校庫學</w:t>
            </w:r>
            <w:r w:rsidRPr="00534379">
              <w:rPr>
                <w:rFonts w:eastAsia="標楷體"/>
                <w:szCs w:val="24"/>
              </w:rPr>
              <w:t>1</w:t>
            </w:r>
            <w:r w:rsidRPr="00534379">
              <w:rPr>
                <w:rFonts w:eastAsia="標楷體"/>
                <w:szCs w:val="24"/>
              </w:rPr>
              <w:t>）</w:t>
            </w:r>
          </w:p>
        </w:tc>
      </w:tr>
      <w:tr w:rsidR="00E11E36" w:rsidRPr="00534379" w14:paraId="23DBB840" w14:textId="77777777" w:rsidTr="006B1487">
        <w:trPr>
          <w:trHeight w:val="283"/>
          <w:jc w:val="center"/>
        </w:trPr>
        <w:tc>
          <w:tcPr>
            <w:tcW w:w="1838" w:type="dxa"/>
            <w:vMerge/>
            <w:vAlign w:val="center"/>
          </w:tcPr>
          <w:p w14:paraId="6160836A"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1985" w:type="dxa"/>
            <w:gridSpan w:val="3"/>
            <w:vMerge/>
            <w:vAlign w:val="center"/>
          </w:tcPr>
          <w:p w14:paraId="4E9E6B06"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p>
        </w:tc>
        <w:tc>
          <w:tcPr>
            <w:tcW w:w="1559" w:type="dxa"/>
            <w:gridSpan w:val="2"/>
            <w:vMerge/>
            <w:vAlign w:val="center"/>
          </w:tcPr>
          <w:p w14:paraId="2E7CA623"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p>
        </w:tc>
        <w:tc>
          <w:tcPr>
            <w:tcW w:w="1134" w:type="dxa"/>
            <w:vAlign w:val="center"/>
          </w:tcPr>
          <w:p w14:paraId="7EFE6833"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大學</w:t>
            </w:r>
          </w:p>
        </w:tc>
        <w:tc>
          <w:tcPr>
            <w:tcW w:w="1417" w:type="dxa"/>
            <w:vAlign w:val="center"/>
          </w:tcPr>
          <w:p w14:paraId="00F0646B"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碩士</w:t>
            </w:r>
          </w:p>
        </w:tc>
        <w:tc>
          <w:tcPr>
            <w:tcW w:w="1152" w:type="dxa"/>
            <w:gridSpan w:val="2"/>
            <w:vAlign w:val="center"/>
          </w:tcPr>
          <w:p w14:paraId="214901F6"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博士</w:t>
            </w:r>
          </w:p>
        </w:tc>
        <w:tc>
          <w:tcPr>
            <w:tcW w:w="1128" w:type="dxa"/>
            <w:vAlign w:val="center"/>
          </w:tcPr>
          <w:p w14:paraId="08DD10D7" w14:textId="77777777" w:rsidR="00E11E36" w:rsidRPr="00534379" w:rsidRDefault="00E11E36" w:rsidP="00674DCA">
            <w:pPr>
              <w:pStyle w:val="a3"/>
              <w:snapToGrid w:val="0"/>
              <w:spacing w:line="0" w:lineRule="atLeast"/>
              <w:ind w:leftChars="-22" w:left="-53" w:rightChars="-29" w:right="-7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小計</w:t>
            </w:r>
          </w:p>
        </w:tc>
      </w:tr>
      <w:tr w:rsidR="00E11E36" w:rsidRPr="00534379" w14:paraId="0EA7F4CA" w14:textId="77777777" w:rsidTr="006B1487">
        <w:trPr>
          <w:trHeight w:val="494"/>
          <w:jc w:val="center"/>
        </w:trPr>
        <w:tc>
          <w:tcPr>
            <w:tcW w:w="1838" w:type="dxa"/>
            <w:vMerge/>
            <w:vAlign w:val="center"/>
          </w:tcPr>
          <w:p w14:paraId="3F382A8E"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835" w:type="dxa"/>
            <w:gridSpan w:val="4"/>
            <w:vAlign w:val="center"/>
          </w:tcPr>
          <w:p w14:paraId="68C56DBA" w14:textId="77777777" w:rsidR="00E11E36" w:rsidRPr="00534379" w:rsidRDefault="00E11E36" w:rsidP="00674DCA">
            <w:pPr>
              <w:pStyle w:val="a3"/>
              <w:snapToGrid w:val="0"/>
              <w:spacing w:line="0" w:lineRule="atLeast"/>
              <w:jc w:val="center"/>
              <w:rPr>
                <w:rFonts w:ascii="Times New Roman" w:eastAsia="標楷體" w:hAnsi="Times New Roman"/>
                <w:szCs w:val="24"/>
                <w:highlight w:val="yellow"/>
                <w:lang w:val="en-US" w:eastAsia="zh-TW"/>
              </w:rPr>
            </w:pPr>
            <w:r w:rsidRPr="001F1FC4">
              <w:rPr>
                <w:rFonts w:ascii="Times New Roman" w:eastAsia="標楷體" w:hAnsi="Times New Roman" w:hint="eastAsia"/>
                <w:szCs w:val="24"/>
                <w:lang w:val="en-US" w:eastAsia="zh-TW"/>
              </w:rPr>
              <w:t>人工智慧健康產業應用碩士學位學程</w:t>
            </w:r>
          </w:p>
        </w:tc>
        <w:tc>
          <w:tcPr>
            <w:tcW w:w="709" w:type="dxa"/>
            <w:vAlign w:val="center"/>
          </w:tcPr>
          <w:p w14:paraId="790F5C86" w14:textId="77777777" w:rsidR="00E11E36" w:rsidRPr="00534379" w:rsidRDefault="00E11E36" w:rsidP="00674DCA">
            <w:pPr>
              <w:spacing w:line="0" w:lineRule="atLeast"/>
              <w:jc w:val="center"/>
              <w:rPr>
                <w:rFonts w:eastAsia="標楷體"/>
              </w:rPr>
            </w:pPr>
            <w:r>
              <w:rPr>
                <w:rFonts w:eastAsia="標楷體" w:hint="eastAsia"/>
              </w:rPr>
              <w:t>110</w:t>
            </w:r>
          </w:p>
        </w:tc>
        <w:tc>
          <w:tcPr>
            <w:tcW w:w="1134" w:type="dxa"/>
            <w:vAlign w:val="center"/>
          </w:tcPr>
          <w:p w14:paraId="5D5D665B" w14:textId="77777777" w:rsidR="00E11E36" w:rsidRPr="00534379" w:rsidRDefault="00E11E36" w:rsidP="00674DCA">
            <w:pPr>
              <w:spacing w:line="0" w:lineRule="atLeast"/>
              <w:jc w:val="center"/>
              <w:rPr>
                <w:rFonts w:eastAsia="標楷體"/>
              </w:rPr>
            </w:pPr>
            <w:r>
              <w:rPr>
                <w:rFonts w:eastAsia="標楷體" w:hint="eastAsia"/>
              </w:rPr>
              <w:t>N</w:t>
            </w:r>
            <w:r>
              <w:rPr>
                <w:rFonts w:eastAsia="標楷體"/>
              </w:rPr>
              <w:t>A</w:t>
            </w:r>
          </w:p>
        </w:tc>
        <w:tc>
          <w:tcPr>
            <w:tcW w:w="1417" w:type="dxa"/>
            <w:vAlign w:val="center"/>
          </w:tcPr>
          <w:p w14:paraId="632C9DA1" w14:textId="77777777" w:rsidR="00E11E36" w:rsidRPr="00534379" w:rsidRDefault="00E11E36" w:rsidP="00674DCA">
            <w:pPr>
              <w:spacing w:line="0" w:lineRule="atLeast"/>
              <w:jc w:val="center"/>
              <w:rPr>
                <w:rFonts w:eastAsia="標楷體"/>
              </w:rPr>
            </w:pPr>
            <w:r>
              <w:rPr>
                <w:rFonts w:eastAsia="標楷體" w:hint="eastAsia"/>
              </w:rPr>
              <w:t>7</w:t>
            </w:r>
          </w:p>
        </w:tc>
        <w:tc>
          <w:tcPr>
            <w:tcW w:w="1152" w:type="dxa"/>
            <w:gridSpan w:val="2"/>
            <w:vAlign w:val="center"/>
          </w:tcPr>
          <w:p w14:paraId="41A80AE5" w14:textId="77777777" w:rsidR="00E11E36" w:rsidRPr="00534379" w:rsidRDefault="00E11E36" w:rsidP="00674DCA">
            <w:pPr>
              <w:spacing w:line="0" w:lineRule="atLeast"/>
              <w:jc w:val="center"/>
              <w:rPr>
                <w:rFonts w:eastAsia="標楷體"/>
              </w:rPr>
            </w:pPr>
            <w:r>
              <w:rPr>
                <w:rFonts w:eastAsia="標楷體" w:hint="eastAsia"/>
              </w:rPr>
              <w:t>N</w:t>
            </w:r>
            <w:r>
              <w:rPr>
                <w:rFonts w:eastAsia="標楷體"/>
              </w:rPr>
              <w:t>A</w:t>
            </w:r>
          </w:p>
        </w:tc>
        <w:tc>
          <w:tcPr>
            <w:tcW w:w="1128" w:type="dxa"/>
            <w:vAlign w:val="center"/>
          </w:tcPr>
          <w:p w14:paraId="66B6D220" w14:textId="77777777" w:rsidR="00E11E36" w:rsidRPr="00534379" w:rsidRDefault="00E11E36" w:rsidP="00674DCA">
            <w:pPr>
              <w:spacing w:line="0" w:lineRule="atLeast"/>
              <w:jc w:val="center"/>
              <w:rPr>
                <w:rFonts w:eastAsia="標楷體"/>
              </w:rPr>
            </w:pPr>
            <w:r>
              <w:rPr>
                <w:rFonts w:eastAsia="標楷體"/>
              </w:rPr>
              <w:t>7</w:t>
            </w:r>
          </w:p>
        </w:tc>
      </w:tr>
      <w:tr w:rsidR="00E11E36" w:rsidRPr="00534379" w14:paraId="42D781FC" w14:textId="77777777" w:rsidTr="006B1487">
        <w:trPr>
          <w:trHeight w:val="276"/>
          <w:jc w:val="center"/>
        </w:trPr>
        <w:tc>
          <w:tcPr>
            <w:tcW w:w="1838" w:type="dxa"/>
            <w:vMerge/>
            <w:vAlign w:val="center"/>
          </w:tcPr>
          <w:p w14:paraId="5C6690B8"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835" w:type="dxa"/>
            <w:gridSpan w:val="4"/>
            <w:vAlign w:val="center"/>
          </w:tcPr>
          <w:p w14:paraId="65CACA8B" w14:textId="77777777" w:rsidR="00E11E36" w:rsidRDefault="00E11E36" w:rsidP="00674DCA">
            <w:pPr>
              <w:pStyle w:val="a3"/>
              <w:snapToGrid w:val="0"/>
              <w:spacing w:line="0" w:lineRule="atLeast"/>
              <w:jc w:val="center"/>
              <w:rPr>
                <w:rFonts w:ascii="Times New Roman" w:eastAsia="標楷體" w:hAnsi="Times New Roman"/>
                <w:szCs w:val="24"/>
                <w:highlight w:val="yellow"/>
                <w:lang w:val="en-US" w:eastAsia="zh-TW"/>
              </w:rPr>
            </w:pPr>
            <w:r w:rsidRPr="001F1FC4">
              <w:rPr>
                <w:rFonts w:ascii="Times New Roman" w:eastAsia="標楷體" w:hAnsi="Times New Roman" w:hint="eastAsia"/>
                <w:szCs w:val="24"/>
                <w:lang w:val="en-US" w:eastAsia="zh-TW"/>
              </w:rPr>
              <w:t>醫務管理暨醫療資訊學系</w:t>
            </w:r>
          </w:p>
        </w:tc>
        <w:tc>
          <w:tcPr>
            <w:tcW w:w="709" w:type="dxa"/>
            <w:vAlign w:val="center"/>
          </w:tcPr>
          <w:p w14:paraId="2FC91F52" w14:textId="77777777" w:rsidR="00E11E36" w:rsidRDefault="00E11E36" w:rsidP="00674DCA">
            <w:pPr>
              <w:spacing w:line="0" w:lineRule="atLeast"/>
              <w:jc w:val="center"/>
              <w:rPr>
                <w:rFonts w:eastAsia="標楷體"/>
              </w:rPr>
            </w:pPr>
            <w:r>
              <w:rPr>
                <w:rFonts w:eastAsia="標楷體" w:hint="eastAsia"/>
              </w:rPr>
              <w:t>100</w:t>
            </w:r>
          </w:p>
        </w:tc>
        <w:tc>
          <w:tcPr>
            <w:tcW w:w="1134" w:type="dxa"/>
            <w:vAlign w:val="center"/>
          </w:tcPr>
          <w:p w14:paraId="51C36B0C" w14:textId="77777777" w:rsidR="00E11E36" w:rsidRPr="00534379" w:rsidRDefault="00E11E36" w:rsidP="00674DCA">
            <w:pPr>
              <w:spacing w:line="0" w:lineRule="atLeast"/>
              <w:jc w:val="center"/>
              <w:rPr>
                <w:rFonts w:eastAsia="標楷體"/>
              </w:rPr>
            </w:pPr>
            <w:r>
              <w:rPr>
                <w:rFonts w:eastAsia="標楷體" w:hint="eastAsia"/>
              </w:rPr>
              <w:t>216</w:t>
            </w:r>
          </w:p>
        </w:tc>
        <w:tc>
          <w:tcPr>
            <w:tcW w:w="1417" w:type="dxa"/>
            <w:vAlign w:val="center"/>
          </w:tcPr>
          <w:p w14:paraId="12C0D161" w14:textId="77777777" w:rsidR="00674DCA" w:rsidRDefault="00E11E36" w:rsidP="00674DCA">
            <w:pPr>
              <w:spacing w:line="0" w:lineRule="atLeast"/>
              <w:jc w:val="center"/>
              <w:rPr>
                <w:rFonts w:eastAsia="標楷體"/>
                <w:color w:val="000000" w:themeColor="text1"/>
                <w:szCs w:val="24"/>
              </w:rPr>
            </w:pPr>
            <w:r>
              <w:rPr>
                <w:rFonts w:eastAsia="標楷體"/>
                <w:color w:val="000000" w:themeColor="text1"/>
                <w:szCs w:val="24"/>
              </w:rPr>
              <w:t>76</w:t>
            </w:r>
          </w:p>
          <w:p w14:paraId="50EE9887" w14:textId="61FF1B22" w:rsidR="00E11E36" w:rsidDel="001F1FC4" w:rsidRDefault="00E11E36" w:rsidP="00674DCA">
            <w:pPr>
              <w:spacing w:line="0" w:lineRule="atLeast"/>
              <w:jc w:val="center"/>
              <w:rPr>
                <w:rFonts w:eastAsia="標楷體"/>
              </w:rPr>
            </w:pPr>
            <w:r w:rsidRPr="005979F5">
              <w:rPr>
                <w:rFonts w:eastAsia="標楷體"/>
                <w:color w:val="000000" w:themeColor="text1"/>
                <w:szCs w:val="24"/>
              </w:rPr>
              <w:t>(</w:t>
            </w:r>
            <w:r w:rsidRPr="005979F5">
              <w:rPr>
                <w:rFonts w:eastAsia="標楷體" w:hint="eastAsia"/>
                <w:color w:val="000000" w:themeColor="text1"/>
                <w:szCs w:val="24"/>
              </w:rPr>
              <w:t>含碩專</w:t>
            </w:r>
            <w:r>
              <w:rPr>
                <w:rFonts w:eastAsia="標楷體"/>
                <w:color w:val="000000" w:themeColor="text1"/>
                <w:szCs w:val="24"/>
              </w:rPr>
              <w:t>51</w:t>
            </w:r>
            <w:r w:rsidRPr="005979F5">
              <w:rPr>
                <w:rFonts w:eastAsia="標楷體"/>
                <w:color w:val="000000" w:themeColor="text1"/>
                <w:szCs w:val="24"/>
              </w:rPr>
              <w:t>)</w:t>
            </w:r>
          </w:p>
        </w:tc>
        <w:tc>
          <w:tcPr>
            <w:tcW w:w="1152" w:type="dxa"/>
            <w:gridSpan w:val="2"/>
            <w:vAlign w:val="center"/>
          </w:tcPr>
          <w:p w14:paraId="6C5E65D5" w14:textId="77777777" w:rsidR="00E11E36" w:rsidRPr="00534379" w:rsidRDefault="00E11E36" w:rsidP="00674DCA">
            <w:pPr>
              <w:spacing w:line="0" w:lineRule="atLeast"/>
              <w:jc w:val="center"/>
              <w:rPr>
                <w:rFonts w:eastAsia="標楷體"/>
              </w:rPr>
            </w:pPr>
            <w:r>
              <w:t>0</w:t>
            </w:r>
          </w:p>
        </w:tc>
        <w:tc>
          <w:tcPr>
            <w:tcW w:w="1128" w:type="dxa"/>
            <w:vAlign w:val="center"/>
          </w:tcPr>
          <w:p w14:paraId="7C7580B4" w14:textId="77777777" w:rsidR="00E11E36" w:rsidRPr="00534379" w:rsidRDefault="00E11E36" w:rsidP="00674DCA">
            <w:pPr>
              <w:spacing w:line="0" w:lineRule="atLeast"/>
              <w:jc w:val="center"/>
              <w:rPr>
                <w:rFonts w:eastAsia="標楷體"/>
              </w:rPr>
            </w:pPr>
            <w:r>
              <w:t>241</w:t>
            </w:r>
          </w:p>
        </w:tc>
      </w:tr>
      <w:tr w:rsidR="00E11E36" w:rsidRPr="00534379" w14:paraId="3352DC2C" w14:textId="77777777" w:rsidTr="007D68A5">
        <w:trPr>
          <w:trHeight w:val="567"/>
          <w:jc w:val="center"/>
        </w:trPr>
        <w:tc>
          <w:tcPr>
            <w:tcW w:w="1838" w:type="dxa"/>
            <w:vAlign w:val="center"/>
          </w:tcPr>
          <w:p w14:paraId="60A27F7B"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國內相關系所學位學程學校</w:t>
            </w:r>
          </w:p>
        </w:tc>
        <w:tc>
          <w:tcPr>
            <w:tcW w:w="8375" w:type="dxa"/>
            <w:gridSpan w:val="10"/>
            <w:vAlign w:val="center"/>
          </w:tcPr>
          <w:p w14:paraId="550170D7"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國立清華大學智慧生醫博士學位學程</w:t>
            </w:r>
          </w:p>
        </w:tc>
      </w:tr>
      <w:tr w:rsidR="00E11E36" w:rsidRPr="00534379" w14:paraId="331BBC4C" w14:textId="77777777" w:rsidTr="006B1487">
        <w:trPr>
          <w:trHeight w:val="574"/>
          <w:jc w:val="center"/>
        </w:trPr>
        <w:tc>
          <w:tcPr>
            <w:tcW w:w="1838" w:type="dxa"/>
            <w:vAlign w:val="center"/>
          </w:tcPr>
          <w:p w14:paraId="0CD54553"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HK"/>
              </w:rPr>
              <w:t>招</w:t>
            </w:r>
            <w:r w:rsidRPr="00534379">
              <w:rPr>
                <w:rFonts w:ascii="Times New Roman" w:eastAsia="標楷體" w:hAnsi="Times New Roman"/>
                <w:szCs w:val="24"/>
                <w:lang w:val="en-US" w:eastAsia="zh-TW"/>
              </w:rPr>
              <w:t>生</w:t>
            </w:r>
            <w:r w:rsidRPr="00534379">
              <w:rPr>
                <w:rFonts w:ascii="Times New Roman" w:eastAsia="標楷體" w:hAnsi="Times New Roman"/>
                <w:szCs w:val="24"/>
                <w:lang w:val="en-US" w:eastAsia="zh-HK"/>
              </w:rPr>
              <w:t>管道</w:t>
            </w:r>
          </w:p>
        </w:tc>
        <w:tc>
          <w:tcPr>
            <w:tcW w:w="8375" w:type="dxa"/>
            <w:gridSpan w:val="10"/>
            <w:vAlign w:val="center"/>
          </w:tcPr>
          <w:p w14:paraId="6CD1439D" w14:textId="509C1D6D"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博士班甄試入學</w:t>
            </w:r>
            <w:r w:rsidR="00674DCA">
              <w:rPr>
                <w:rFonts w:ascii="Times New Roman" w:eastAsia="標楷體" w:hAnsi="Times New Roman" w:hint="eastAsia"/>
                <w:szCs w:val="24"/>
                <w:lang w:val="en-US" w:eastAsia="zh-TW"/>
              </w:rPr>
              <w:t>及考試入學</w:t>
            </w:r>
          </w:p>
        </w:tc>
      </w:tr>
      <w:tr w:rsidR="00E11E36" w:rsidRPr="00534379" w14:paraId="2A2222B9" w14:textId="77777777" w:rsidTr="007D68A5">
        <w:trPr>
          <w:trHeight w:val="418"/>
          <w:jc w:val="center"/>
        </w:trPr>
        <w:tc>
          <w:tcPr>
            <w:tcW w:w="1838" w:type="dxa"/>
            <w:vAlign w:val="center"/>
          </w:tcPr>
          <w:p w14:paraId="4A137691"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招生名額來源</w:t>
            </w:r>
            <w:r w:rsidRPr="00534379">
              <w:rPr>
                <w:rFonts w:ascii="Times New Roman" w:eastAsia="標楷體" w:hAnsi="Times New Roman"/>
                <w:szCs w:val="24"/>
                <w:lang w:val="en-US" w:eastAsia="zh-HK"/>
              </w:rPr>
              <w:t>及擬招生名額</w:t>
            </w:r>
          </w:p>
        </w:tc>
        <w:tc>
          <w:tcPr>
            <w:tcW w:w="8375" w:type="dxa"/>
            <w:gridSpan w:val="10"/>
            <w:vAlign w:val="center"/>
          </w:tcPr>
          <w:p w14:paraId="67B8730A" w14:textId="181C72D0"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pacing w:val="-2"/>
                <w:sz w:val="20"/>
                <w:szCs w:val="24"/>
                <w:lang w:val="en-US" w:eastAsia="zh-TW"/>
              </w:rPr>
            </w:pPr>
            <w:r w:rsidRPr="006B1487">
              <w:rPr>
                <w:rFonts w:ascii="Times New Roman" w:eastAsia="標楷體" w:hAnsi="Times New Roman"/>
                <w:szCs w:val="24"/>
              </w:rPr>
              <w:t>3</w:t>
            </w:r>
            <w:r w:rsidRPr="0014463B">
              <w:rPr>
                <w:rFonts w:eastAsia="標楷體" w:hint="eastAsia"/>
                <w:szCs w:val="24"/>
              </w:rPr>
              <w:t>名</w:t>
            </w:r>
            <w:r>
              <w:rPr>
                <w:rFonts w:ascii="Times New Roman" w:eastAsia="標楷體" w:hAnsi="Times New Roman" w:hint="eastAsia"/>
                <w:szCs w:val="24"/>
                <w:lang w:val="en-US" w:eastAsia="zh-TW"/>
              </w:rPr>
              <w:t>(</w:t>
            </w:r>
            <w:r w:rsidRPr="00CE1A0E">
              <w:rPr>
                <w:rFonts w:ascii="Times New Roman" w:eastAsia="標楷體" w:hAnsi="Times New Roman" w:hint="eastAsia"/>
                <w:color w:val="000000" w:themeColor="text1"/>
                <w:szCs w:val="24"/>
                <w:lang w:val="en-US" w:eastAsia="zh-TW"/>
              </w:rPr>
              <w:t>由現有碩士班</w:t>
            </w:r>
            <w:r w:rsidR="00674DCA">
              <w:rPr>
                <w:rFonts w:ascii="Times New Roman" w:eastAsia="標楷體" w:hAnsi="Times New Roman" w:hint="eastAsia"/>
                <w:color w:val="000000" w:themeColor="text1"/>
                <w:szCs w:val="24"/>
                <w:lang w:val="en-US" w:eastAsia="zh-TW"/>
              </w:rPr>
              <w:t>總量</w:t>
            </w:r>
            <w:r w:rsidRPr="00CE1A0E">
              <w:rPr>
                <w:rFonts w:ascii="Times New Roman" w:eastAsia="標楷體" w:hAnsi="Times New Roman" w:hint="eastAsia"/>
                <w:color w:val="000000" w:themeColor="text1"/>
                <w:szCs w:val="24"/>
                <w:lang w:val="en-US" w:eastAsia="zh-TW"/>
              </w:rPr>
              <w:t>轉換博士班名額，</w:t>
            </w:r>
            <w:r>
              <w:rPr>
                <w:rFonts w:ascii="Times New Roman" w:eastAsia="標楷體" w:hAnsi="Times New Roman" w:hint="eastAsia"/>
                <w:color w:val="000000" w:themeColor="text1"/>
                <w:szCs w:val="24"/>
                <w:lang w:val="en-US" w:eastAsia="zh-HK"/>
              </w:rPr>
              <w:t>或由</w:t>
            </w:r>
            <w:r>
              <w:rPr>
                <w:rFonts w:ascii="Times New Roman" w:eastAsia="標楷體" w:hAnsi="Times New Roman" w:hint="eastAsia"/>
                <w:color w:val="000000" w:themeColor="text1"/>
                <w:szCs w:val="24"/>
                <w:lang w:val="en-US" w:eastAsia="zh-TW"/>
              </w:rPr>
              <w:t>博士班總</w:t>
            </w:r>
            <w:r w:rsidR="00674DCA">
              <w:rPr>
                <w:rFonts w:ascii="Times New Roman" w:eastAsia="標楷體" w:hAnsi="Times New Roman" w:hint="eastAsia"/>
                <w:color w:val="000000" w:themeColor="text1"/>
                <w:szCs w:val="24"/>
                <w:lang w:val="en-US" w:eastAsia="zh-TW"/>
              </w:rPr>
              <w:t>量</w:t>
            </w:r>
            <w:r>
              <w:rPr>
                <w:rFonts w:ascii="Times New Roman" w:eastAsia="標楷體" w:hAnsi="Times New Roman" w:hint="eastAsia"/>
                <w:color w:val="000000" w:themeColor="text1"/>
                <w:szCs w:val="24"/>
                <w:lang w:val="en-US" w:eastAsia="zh-TW"/>
              </w:rPr>
              <w:t>調整名額配置</w:t>
            </w:r>
            <w:r>
              <w:rPr>
                <w:rFonts w:ascii="Times New Roman" w:eastAsia="標楷體" w:hAnsi="Times New Roman"/>
                <w:szCs w:val="24"/>
                <w:lang w:val="en-US" w:eastAsia="zh-TW"/>
              </w:rPr>
              <w:t>)</w:t>
            </w:r>
          </w:p>
        </w:tc>
      </w:tr>
      <w:tr w:rsidR="00E11E36" w:rsidRPr="00534379" w14:paraId="24E2CC20" w14:textId="77777777" w:rsidTr="007D68A5">
        <w:trPr>
          <w:trHeight w:val="484"/>
          <w:jc w:val="center"/>
        </w:trPr>
        <w:tc>
          <w:tcPr>
            <w:tcW w:w="3513" w:type="dxa"/>
            <w:gridSpan w:val="3"/>
            <w:vAlign w:val="center"/>
          </w:tcPr>
          <w:p w14:paraId="7A9ACFBF" w14:textId="77777777" w:rsidR="00E11E36" w:rsidRPr="00534379" w:rsidDel="00813ACE"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lastRenderedPageBreak/>
              <w:t>招生對象是否以外國學生為主</w:t>
            </w:r>
          </w:p>
        </w:tc>
        <w:tc>
          <w:tcPr>
            <w:tcW w:w="6700" w:type="dxa"/>
            <w:gridSpan w:val="8"/>
            <w:vAlign w:val="center"/>
          </w:tcPr>
          <w:p w14:paraId="2020C99A"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u w:val="single"/>
                <w:lang w:val="en-US" w:eastAsia="zh-TW"/>
              </w:rPr>
            </w:pPr>
            <w:r w:rsidRPr="00534379">
              <w:rPr>
                <w:rFonts w:ascii="Times New Roman" w:eastAsia="標楷體" w:hAnsi="Times New Roman"/>
                <w:szCs w:val="24"/>
                <w:lang w:val="en-US" w:eastAsia="zh-TW"/>
              </w:rPr>
              <w:t>□</w:t>
            </w:r>
            <w:r w:rsidRPr="00534379">
              <w:rPr>
                <w:rFonts w:ascii="Times New Roman" w:eastAsia="標楷體" w:hAnsi="Times New Roman"/>
                <w:szCs w:val="24"/>
                <w:lang w:val="en-US" w:eastAsia="zh-TW"/>
              </w:rPr>
              <w:t>是</w:t>
            </w:r>
            <w:r w:rsidRPr="00534379">
              <w:rPr>
                <w:rFonts w:ascii="Times New Roman" w:eastAsia="標楷體" w:hAnsi="Times New Roman" w:hint="eastAsia"/>
                <w:szCs w:val="24"/>
                <w:lang w:val="en-US" w:eastAsia="zh-TW"/>
              </w:rPr>
              <w:t xml:space="preserve">　■</w:t>
            </w:r>
            <w:r w:rsidRPr="00534379">
              <w:rPr>
                <w:rFonts w:ascii="Times New Roman" w:eastAsia="標楷體" w:hAnsi="Times New Roman"/>
                <w:szCs w:val="24"/>
                <w:lang w:val="en-US" w:eastAsia="zh-TW"/>
              </w:rPr>
              <w:t>否</w:t>
            </w:r>
          </w:p>
        </w:tc>
      </w:tr>
      <w:tr w:rsidR="00E11E36" w:rsidRPr="00534379" w14:paraId="46B94965" w14:textId="77777777" w:rsidTr="006B1487">
        <w:trPr>
          <w:trHeight w:val="779"/>
          <w:jc w:val="center"/>
        </w:trPr>
        <w:tc>
          <w:tcPr>
            <w:tcW w:w="2830" w:type="dxa"/>
            <w:gridSpan w:val="2"/>
            <w:vAlign w:val="center"/>
          </w:tcPr>
          <w:p w14:paraId="2BBD9D6D" w14:textId="77777777" w:rsidR="00E11E36" w:rsidRPr="00534379" w:rsidRDefault="00E11E36" w:rsidP="00674DCA">
            <w:pPr>
              <w:pStyle w:val="a3"/>
              <w:snapToGrid w:val="0"/>
              <w:spacing w:line="0" w:lineRule="atLeast"/>
              <w:ind w:leftChars="-50" w:left="-120" w:rightChars="-50" w:right="-120"/>
              <w:jc w:val="center"/>
              <w:rPr>
                <w:rFonts w:ascii="Times New Roman" w:eastAsia="標楷體" w:hAnsi="Times New Roman"/>
                <w:color w:val="000000" w:themeColor="text1"/>
                <w:szCs w:val="24"/>
                <w:lang w:val="en-US" w:eastAsia="zh-TW"/>
              </w:rPr>
            </w:pPr>
            <w:r w:rsidRPr="00534379">
              <w:rPr>
                <w:rFonts w:ascii="Times New Roman" w:eastAsia="標楷體" w:hAnsi="Times New Roman"/>
                <w:szCs w:val="24"/>
                <w:lang w:val="en-US" w:eastAsia="zh-TW"/>
              </w:rPr>
              <w:t>公開校內既有系所畢業生就業情形</w:t>
            </w:r>
          </w:p>
        </w:tc>
        <w:tc>
          <w:tcPr>
            <w:tcW w:w="7383" w:type="dxa"/>
            <w:gridSpan w:val="9"/>
            <w:vAlign w:val="center"/>
          </w:tcPr>
          <w:p w14:paraId="244D221C" w14:textId="77777777" w:rsidR="00E11E36" w:rsidRPr="00674DCA" w:rsidRDefault="00E11E36" w:rsidP="00674DCA">
            <w:pPr>
              <w:pStyle w:val="a3"/>
              <w:snapToGrid w:val="0"/>
              <w:spacing w:line="0" w:lineRule="atLeast"/>
              <w:ind w:leftChars="-25" w:left="180" w:rightChars="-25" w:right="-60" w:hangingChars="100" w:hanging="240"/>
              <w:jc w:val="both"/>
              <w:rPr>
                <w:rStyle w:val="af5"/>
                <w:rFonts w:ascii="Times New Roman" w:eastAsia="標楷體" w:hAnsi="Times New Roman"/>
                <w:color w:val="auto"/>
                <w:szCs w:val="24"/>
                <w:lang w:val="en-US" w:eastAsia="zh-TW"/>
              </w:rPr>
            </w:pPr>
            <w:r w:rsidRPr="00674DCA">
              <w:rPr>
                <w:rFonts w:ascii="Times New Roman" w:eastAsia="標楷體" w:hAnsi="Times New Roman"/>
                <w:szCs w:val="24"/>
                <w:lang w:val="en-US" w:eastAsia="zh-TW"/>
              </w:rPr>
              <w:t>高雄醫學大學學務處職涯發展組網頁</w:t>
            </w:r>
            <w:hyperlink r:id="rId9" w:history="1">
              <w:r w:rsidRPr="00674DCA">
                <w:rPr>
                  <w:rStyle w:val="af5"/>
                  <w:rFonts w:ascii="Times New Roman" w:eastAsia="標楷體" w:hAnsi="Times New Roman"/>
                  <w:color w:val="auto"/>
                  <w:szCs w:val="24"/>
                  <w:lang w:val="en-US" w:eastAsia="zh-TW"/>
                </w:rPr>
                <w:t>http://career.kmu.edu.tw</w:t>
              </w:r>
            </w:hyperlink>
          </w:p>
          <w:p w14:paraId="3E2258E6" w14:textId="77777777" w:rsidR="00E11E36" w:rsidRPr="00674DCA" w:rsidRDefault="00E11E36" w:rsidP="00674DCA">
            <w:pPr>
              <w:pStyle w:val="a3"/>
              <w:snapToGrid w:val="0"/>
              <w:spacing w:line="0" w:lineRule="atLeast"/>
              <w:ind w:leftChars="-25" w:left="180" w:rightChars="-25" w:right="-60" w:hangingChars="100" w:hanging="240"/>
              <w:jc w:val="both"/>
              <w:rPr>
                <w:rFonts w:ascii="Times New Roman" w:eastAsia="標楷體" w:hAnsi="Times New Roman"/>
                <w:sz w:val="20"/>
                <w:szCs w:val="24"/>
                <w:lang w:val="en-US" w:eastAsia="zh-TW"/>
              </w:rPr>
            </w:pPr>
            <w:r w:rsidRPr="00674DCA">
              <w:rPr>
                <w:rFonts w:ascii="Times New Roman" w:eastAsia="標楷體" w:hAnsi="Times New Roman"/>
                <w:szCs w:val="24"/>
                <w:lang w:val="en-US" w:eastAsia="zh-TW"/>
              </w:rPr>
              <w:t>高雄醫學大學畢業生流向資訊平台</w:t>
            </w:r>
            <w:r w:rsidRPr="00674DCA">
              <w:fldChar w:fldCharType="begin"/>
            </w:r>
            <w:r w:rsidRPr="00674DCA">
              <w:instrText xml:space="preserve"> HYPERLINK "http://career.kmu.edu.tw/graduate" </w:instrText>
            </w:r>
            <w:r w:rsidRPr="00674DCA">
              <w:fldChar w:fldCharType="separate"/>
            </w:r>
            <w:r w:rsidRPr="00674DCA">
              <w:rPr>
                <w:rStyle w:val="af5"/>
                <w:rFonts w:ascii="Times New Roman" w:eastAsia="標楷體" w:hAnsi="Times New Roman"/>
                <w:color w:val="auto"/>
                <w:szCs w:val="24"/>
                <w:lang w:val="en-US" w:eastAsia="zh-TW"/>
              </w:rPr>
              <w:t>http://career.kmu.edu.tw/graduate</w:t>
            </w:r>
            <w:r w:rsidRPr="00674DCA">
              <w:rPr>
                <w:rStyle w:val="af5"/>
                <w:rFonts w:ascii="Times New Roman" w:eastAsia="標楷體" w:hAnsi="Times New Roman"/>
                <w:color w:val="auto"/>
                <w:szCs w:val="24"/>
                <w:lang w:val="en-US" w:eastAsia="zh-TW"/>
              </w:rPr>
              <w:fldChar w:fldCharType="end"/>
            </w:r>
          </w:p>
        </w:tc>
      </w:tr>
      <w:tr w:rsidR="00E11E36" w:rsidRPr="00534379" w14:paraId="3D06431C" w14:textId="77777777" w:rsidTr="006B1487">
        <w:trPr>
          <w:trHeight w:val="567"/>
          <w:jc w:val="center"/>
        </w:trPr>
        <w:tc>
          <w:tcPr>
            <w:tcW w:w="1838" w:type="dxa"/>
            <w:vMerge w:val="restart"/>
            <w:vAlign w:val="center"/>
          </w:tcPr>
          <w:p w14:paraId="4D41795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填表人資料</w:t>
            </w:r>
          </w:p>
        </w:tc>
        <w:tc>
          <w:tcPr>
            <w:tcW w:w="1985" w:type="dxa"/>
            <w:gridSpan w:val="3"/>
            <w:vAlign w:val="center"/>
          </w:tcPr>
          <w:p w14:paraId="63D9BE2C" w14:textId="77777777" w:rsidR="00E11E36" w:rsidRPr="00534379" w:rsidRDefault="00E11E36" w:rsidP="00674DCA">
            <w:pPr>
              <w:spacing w:line="0" w:lineRule="atLeast"/>
              <w:jc w:val="center"/>
              <w:rPr>
                <w:rFonts w:eastAsia="標楷體"/>
              </w:rPr>
            </w:pPr>
            <w:r w:rsidRPr="00534379">
              <w:rPr>
                <w:rFonts w:eastAsia="標楷體"/>
                <w:szCs w:val="24"/>
              </w:rPr>
              <w:t>服務單位及職稱</w:t>
            </w:r>
          </w:p>
        </w:tc>
        <w:tc>
          <w:tcPr>
            <w:tcW w:w="2693" w:type="dxa"/>
            <w:gridSpan w:val="3"/>
            <w:vAlign w:val="center"/>
          </w:tcPr>
          <w:p w14:paraId="33619293" w14:textId="77777777" w:rsidR="00E11E36" w:rsidRPr="00534379" w:rsidRDefault="00E11E36" w:rsidP="00674DCA">
            <w:pPr>
              <w:spacing w:line="0" w:lineRule="atLeast"/>
              <w:jc w:val="both"/>
              <w:rPr>
                <w:rFonts w:eastAsia="標楷體"/>
              </w:rPr>
            </w:pPr>
            <w:r w:rsidRPr="00534379">
              <w:rPr>
                <w:rFonts w:eastAsia="標楷體" w:hint="eastAsia"/>
              </w:rPr>
              <w:t>醫務管理暨醫療資訊學系主任、人工智慧健康產業應用碩士學位學程助理教授</w:t>
            </w:r>
          </w:p>
        </w:tc>
        <w:tc>
          <w:tcPr>
            <w:tcW w:w="1559" w:type="dxa"/>
            <w:gridSpan w:val="2"/>
            <w:vAlign w:val="center"/>
          </w:tcPr>
          <w:p w14:paraId="4140DD28" w14:textId="77777777" w:rsidR="00E11E36" w:rsidRPr="00534379" w:rsidRDefault="00E11E36" w:rsidP="00674DCA">
            <w:pPr>
              <w:pStyle w:val="a3"/>
              <w:snapToGrid w:val="0"/>
              <w:spacing w:line="0" w:lineRule="atLeast"/>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姓名</w:t>
            </w:r>
          </w:p>
        </w:tc>
        <w:tc>
          <w:tcPr>
            <w:tcW w:w="2138" w:type="dxa"/>
            <w:gridSpan w:val="2"/>
            <w:vAlign w:val="center"/>
          </w:tcPr>
          <w:p w14:paraId="70711382" w14:textId="77777777" w:rsidR="00E11E36" w:rsidRPr="00534379" w:rsidRDefault="00E11E36" w:rsidP="00674DCA">
            <w:pPr>
              <w:spacing w:line="0" w:lineRule="atLeast"/>
              <w:jc w:val="both"/>
              <w:rPr>
                <w:rFonts w:eastAsia="標楷體"/>
              </w:rPr>
            </w:pPr>
            <w:r w:rsidRPr="00534379">
              <w:rPr>
                <w:rFonts w:eastAsia="標楷體" w:hint="eastAsia"/>
              </w:rPr>
              <w:t>陳以德、鄭成偉</w:t>
            </w:r>
          </w:p>
        </w:tc>
      </w:tr>
      <w:tr w:rsidR="00E11E36" w:rsidRPr="00534379" w14:paraId="179EE8EF" w14:textId="77777777" w:rsidTr="006B1487">
        <w:trPr>
          <w:trHeight w:val="567"/>
          <w:jc w:val="center"/>
        </w:trPr>
        <w:tc>
          <w:tcPr>
            <w:tcW w:w="1838" w:type="dxa"/>
            <w:vMerge/>
            <w:vAlign w:val="center"/>
          </w:tcPr>
          <w:p w14:paraId="34495DC4"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1985" w:type="dxa"/>
            <w:gridSpan w:val="3"/>
            <w:vAlign w:val="center"/>
          </w:tcPr>
          <w:p w14:paraId="7D9F04D0" w14:textId="77777777" w:rsidR="00E11E36" w:rsidRPr="00534379" w:rsidRDefault="00E11E36" w:rsidP="00674DCA">
            <w:pPr>
              <w:spacing w:line="0" w:lineRule="atLeast"/>
              <w:jc w:val="center"/>
              <w:rPr>
                <w:rFonts w:eastAsia="標楷體"/>
              </w:rPr>
            </w:pPr>
            <w:r w:rsidRPr="00534379">
              <w:rPr>
                <w:rFonts w:eastAsia="標楷體"/>
                <w:szCs w:val="24"/>
              </w:rPr>
              <w:t>電話</w:t>
            </w:r>
          </w:p>
        </w:tc>
        <w:tc>
          <w:tcPr>
            <w:tcW w:w="2693" w:type="dxa"/>
            <w:gridSpan w:val="3"/>
            <w:vAlign w:val="center"/>
          </w:tcPr>
          <w:p w14:paraId="58888CE2" w14:textId="77777777" w:rsidR="00E11E36" w:rsidRPr="00534379" w:rsidRDefault="00E11E36" w:rsidP="00674DCA">
            <w:pPr>
              <w:spacing w:line="0" w:lineRule="atLeast"/>
              <w:jc w:val="both"/>
              <w:rPr>
                <w:rFonts w:eastAsia="標楷體"/>
              </w:rPr>
            </w:pPr>
            <w:r w:rsidRPr="00534379">
              <w:rPr>
                <w:rFonts w:eastAsia="標楷體"/>
              </w:rPr>
              <w:t>07-3121101</w:t>
            </w:r>
            <w:r w:rsidRPr="00534379">
              <w:rPr>
                <w:rFonts w:eastAsia="標楷體" w:hint="eastAsia"/>
              </w:rPr>
              <w:t xml:space="preserve"> ext.</w:t>
            </w:r>
            <w:r w:rsidRPr="00534379">
              <w:rPr>
                <w:rFonts w:eastAsia="標楷體"/>
              </w:rPr>
              <w:t>2646#22</w:t>
            </w:r>
            <w:r w:rsidRPr="00534379">
              <w:rPr>
                <w:rFonts w:eastAsia="標楷體" w:hint="eastAsia"/>
              </w:rPr>
              <w:t>、</w:t>
            </w:r>
          </w:p>
          <w:p w14:paraId="0991948B" w14:textId="77777777" w:rsidR="00E11E36" w:rsidRPr="00534379" w:rsidRDefault="00E11E36" w:rsidP="00674DCA">
            <w:pPr>
              <w:spacing w:line="0" w:lineRule="atLeast"/>
              <w:jc w:val="both"/>
              <w:rPr>
                <w:rFonts w:eastAsia="標楷體"/>
              </w:rPr>
            </w:pPr>
            <w:r w:rsidRPr="00534379">
              <w:rPr>
                <w:rFonts w:eastAsia="標楷體" w:hint="eastAsia"/>
              </w:rPr>
              <w:t>07-3121101 ext.26</w:t>
            </w:r>
            <w:r>
              <w:rPr>
                <w:rFonts w:eastAsia="標楷體"/>
              </w:rPr>
              <w:t>7</w:t>
            </w:r>
            <w:r w:rsidRPr="00534379">
              <w:rPr>
                <w:rFonts w:eastAsia="標楷體" w:hint="eastAsia"/>
              </w:rPr>
              <w:t>8#5</w:t>
            </w:r>
            <w:r>
              <w:rPr>
                <w:rFonts w:eastAsia="標楷體"/>
              </w:rPr>
              <w:t>0</w:t>
            </w:r>
          </w:p>
        </w:tc>
        <w:tc>
          <w:tcPr>
            <w:tcW w:w="1559" w:type="dxa"/>
            <w:gridSpan w:val="2"/>
            <w:vAlign w:val="center"/>
          </w:tcPr>
          <w:p w14:paraId="30FC5530" w14:textId="77777777" w:rsidR="00E11E36" w:rsidRPr="00534379" w:rsidRDefault="00E11E36" w:rsidP="00674DCA">
            <w:pPr>
              <w:pStyle w:val="a3"/>
              <w:snapToGrid w:val="0"/>
              <w:spacing w:line="0" w:lineRule="atLeast"/>
              <w:jc w:val="center"/>
              <w:rPr>
                <w:rFonts w:ascii="Times New Roman" w:eastAsia="標楷體" w:hAnsi="Times New Roman"/>
                <w:szCs w:val="24"/>
                <w:lang w:val="en-US" w:eastAsia="zh-TW"/>
              </w:rPr>
            </w:pPr>
            <w:r w:rsidRPr="00534379">
              <w:rPr>
                <w:rFonts w:ascii="Times New Roman" w:eastAsia="標楷體" w:hAnsi="Times New Roman"/>
                <w:szCs w:val="24"/>
                <w:lang w:val="en-US" w:eastAsia="zh-TW"/>
              </w:rPr>
              <w:t>傳真</w:t>
            </w:r>
          </w:p>
        </w:tc>
        <w:tc>
          <w:tcPr>
            <w:tcW w:w="2138" w:type="dxa"/>
            <w:gridSpan w:val="2"/>
            <w:vAlign w:val="center"/>
          </w:tcPr>
          <w:p w14:paraId="5B5CF138" w14:textId="77777777" w:rsidR="00E11E36" w:rsidRPr="00534379" w:rsidRDefault="00E11E36" w:rsidP="00674DCA">
            <w:pPr>
              <w:spacing w:line="0" w:lineRule="atLeast"/>
              <w:jc w:val="both"/>
              <w:rPr>
                <w:rFonts w:eastAsia="標楷體"/>
              </w:rPr>
            </w:pPr>
            <w:r w:rsidRPr="00534379">
              <w:rPr>
                <w:rFonts w:eastAsia="標楷體"/>
              </w:rPr>
              <w:t>07-3137487</w:t>
            </w:r>
          </w:p>
        </w:tc>
      </w:tr>
      <w:tr w:rsidR="00E11E36" w:rsidRPr="00534379" w14:paraId="7986168F" w14:textId="77777777" w:rsidTr="006B1487">
        <w:trPr>
          <w:trHeight w:val="391"/>
          <w:jc w:val="center"/>
        </w:trPr>
        <w:tc>
          <w:tcPr>
            <w:tcW w:w="1838" w:type="dxa"/>
            <w:vMerge/>
            <w:vAlign w:val="center"/>
          </w:tcPr>
          <w:p w14:paraId="465AC867"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1985" w:type="dxa"/>
            <w:gridSpan w:val="3"/>
            <w:vAlign w:val="center"/>
          </w:tcPr>
          <w:p w14:paraId="23C6FE5F" w14:textId="77777777" w:rsidR="00E11E36" w:rsidRPr="00813ACE" w:rsidRDefault="00E11E36" w:rsidP="00674DCA">
            <w:pPr>
              <w:spacing w:line="0" w:lineRule="atLeast"/>
              <w:jc w:val="center"/>
              <w:rPr>
                <w:rFonts w:eastAsia="標楷體"/>
                <w:szCs w:val="24"/>
              </w:rPr>
            </w:pPr>
            <w:r w:rsidRPr="0014463B">
              <w:rPr>
                <w:rFonts w:eastAsia="標楷體"/>
                <w:szCs w:val="24"/>
              </w:rPr>
              <w:t>E-mail</w:t>
            </w:r>
          </w:p>
        </w:tc>
        <w:tc>
          <w:tcPr>
            <w:tcW w:w="6390" w:type="dxa"/>
            <w:gridSpan w:val="7"/>
            <w:vAlign w:val="center"/>
          </w:tcPr>
          <w:p w14:paraId="24194C05" w14:textId="77777777" w:rsidR="00E11E36" w:rsidRPr="00534379" w:rsidRDefault="00E11E36" w:rsidP="00674DCA">
            <w:pPr>
              <w:spacing w:line="0" w:lineRule="atLeast"/>
              <w:jc w:val="both"/>
              <w:rPr>
                <w:rFonts w:eastAsia="標楷體"/>
              </w:rPr>
            </w:pPr>
            <w:hyperlink r:id="rId10" w:history="1">
              <w:r w:rsidRPr="00674DCA">
                <w:rPr>
                  <w:rStyle w:val="af5"/>
                  <w:rFonts w:eastAsia="標楷體" w:hint="eastAsia"/>
                  <w:color w:val="auto"/>
                </w:rPr>
                <w:t>i</w:t>
              </w:r>
              <w:r w:rsidRPr="00674DCA">
                <w:rPr>
                  <w:rStyle w:val="af5"/>
                  <w:rFonts w:eastAsia="標楷體"/>
                  <w:color w:val="auto"/>
                </w:rPr>
                <w:t>tchen@kmu.edu.tw</w:t>
              </w:r>
            </w:hyperlink>
            <w:r w:rsidRPr="00674DCA">
              <w:rPr>
                <w:rFonts w:eastAsia="標楷體" w:hint="eastAsia"/>
              </w:rPr>
              <w:t>、</w:t>
            </w:r>
            <w:r w:rsidRPr="00674DCA">
              <w:fldChar w:fldCharType="begin"/>
            </w:r>
            <w:r w:rsidRPr="00674DCA">
              <w:instrText xml:space="preserve"> HYPERLINK "mailto:cwcheng@kmu.edu.tw" </w:instrText>
            </w:r>
            <w:r w:rsidRPr="00674DCA">
              <w:fldChar w:fldCharType="separate"/>
            </w:r>
            <w:r w:rsidRPr="00674DCA">
              <w:rPr>
                <w:rStyle w:val="af5"/>
                <w:rFonts w:eastAsia="標楷體" w:hint="eastAsia"/>
                <w:color w:val="auto"/>
              </w:rPr>
              <w:t>cwcheng@kmu.edu.tw</w:t>
            </w:r>
            <w:r w:rsidRPr="00674DCA">
              <w:rPr>
                <w:rStyle w:val="af5"/>
                <w:rFonts w:eastAsia="標楷體"/>
                <w:color w:val="auto"/>
              </w:rPr>
              <w:fldChar w:fldCharType="end"/>
            </w:r>
          </w:p>
        </w:tc>
      </w:tr>
      <w:tr w:rsidR="00E11E36" w:rsidRPr="00534379" w14:paraId="4F05FC9C" w14:textId="77777777" w:rsidTr="007D68A5">
        <w:trPr>
          <w:trHeight w:val="567"/>
          <w:jc w:val="center"/>
        </w:trPr>
        <w:tc>
          <w:tcPr>
            <w:tcW w:w="1838" w:type="dxa"/>
            <w:vAlign w:val="center"/>
          </w:tcPr>
          <w:p w14:paraId="281C5560" w14:textId="77777777" w:rsidR="00E11E36" w:rsidRPr="0014463B"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14463B">
              <w:rPr>
                <w:rFonts w:ascii="Times New Roman" w:eastAsia="標楷體" w:hAnsi="Times New Roman" w:hint="eastAsia"/>
                <w:szCs w:val="24"/>
                <w:lang w:val="en-US" w:eastAsia="zh-TW"/>
              </w:rPr>
              <w:t>自評委員名單</w:t>
            </w:r>
          </w:p>
        </w:tc>
        <w:tc>
          <w:tcPr>
            <w:tcW w:w="8375" w:type="dxa"/>
            <w:gridSpan w:val="10"/>
            <w:vAlign w:val="center"/>
          </w:tcPr>
          <w:p w14:paraId="62040D3A" w14:textId="10D4622C" w:rsidR="00E11E36" w:rsidRPr="0014463B" w:rsidRDefault="00E11E36" w:rsidP="00674DCA">
            <w:pPr>
              <w:pStyle w:val="a3"/>
              <w:snapToGrid w:val="0"/>
              <w:spacing w:line="0" w:lineRule="atLeast"/>
              <w:ind w:leftChars="-25" w:left="-60" w:rightChars="-25" w:right="-60"/>
              <w:jc w:val="both"/>
              <w:rPr>
                <w:rFonts w:ascii="標楷體" w:eastAsia="標楷體" w:hAnsi="標楷體"/>
                <w:szCs w:val="24"/>
                <w:lang w:val="en-US" w:eastAsia="zh-TW"/>
              </w:rPr>
            </w:pPr>
          </w:p>
          <w:p w14:paraId="507C639A"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 w:val="20"/>
                <w:szCs w:val="24"/>
                <w:lang w:val="en-US" w:eastAsia="zh-TW"/>
              </w:rPr>
              <w:t>※</w:t>
            </w:r>
            <w:r w:rsidRPr="00534379">
              <w:rPr>
                <w:rFonts w:ascii="Times New Roman" w:eastAsia="標楷體" w:hAnsi="Times New Roman"/>
                <w:sz w:val="20"/>
                <w:szCs w:val="24"/>
                <w:lang w:val="en-US" w:eastAsia="zh-TW"/>
              </w:rPr>
              <w:t>若</w:t>
            </w:r>
            <w:r w:rsidRPr="00534379">
              <w:rPr>
                <w:rFonts w:ascii="Times New Roman" w:eastAsia="標楷體" w:hAnsi="Times New Roman"/>
                <w:sz w:val="20"/>
                <w:szCs w:val="24"/>
                <w:lang w:val="en-US" w:eastAsia="zh-HK"/>
              </w:rPr>
              <w:t>本案</w:t>
            </w:r>
            <w:r w:rsidRPr="00534379">
              <w:rPr>
                <w:rFonts w:ascii="Times New Roman" w:eastAsia="標楷體" w:hAnsi="Times New Roman"/>
                <w:sz w:val="20"/>
                <w:szCs w:val="24"/>
                <w:lang w:val="en-US" w:eastAsia="zh-TW"/>
              </w:rPr>
              <w:t>有進行</w:t>
            </w:r>
            <w:r w:rsidRPr="00534379">
              <w:rPr>
                <w:rFonts w:ascii="Times New Roman" w:eastAsia="標楷體" w:hAnsi="Times New Roman"/>
                <w:sz w:val="20"/>
                <w:szCs w:val="24"/>
                <w:lang w:val="en-US" w:eastAsia="zh-HK"/>
              </w:rPr>
              <w:t>校外審查</w:t>
            </w:r>
            <w:r w:rsidRPr="00534379">
              <w:rPr>
                <w:rFonts w:ascii="Times New Roman" w:eastAsia="標楷體" w:hAnsi="Times New Roman"/>
                <w:sz w:val="20"/>
                <w:szCs w:val="24"/>
                <w:lang w:val="en-US" w:eastAsia="zh-TW"/>
              </w:rPr>
              <w:t>自評，建議將學校自評委員姓名填列，以避免本部送至相同委員審查。</w:t>
            </w:r>
          </w:p>
        </w:tc>
      </w:tr>
      <w:tr w:rsidR="00E11E36" w:rsidRPr="00534379" w14:paraId="127E5C02" w14:textId="77777777" w:rsidTr="007D68A5">
        <w:trPr>
          <w:trHeight w:val="567"/>
          <w:jc w:val="center"/>
        </w:trPr>
        <w:tc>
          <w:tcPr>
            <w:tcW w:w="1838" w:type="dxa"/>
            <w:vAlign w:val="center"/>
          </w:tcPr>
          <w:p w14:paraId="33B8DB91" w14:textId="77777777" w:rsidR="00E11E36" w:rsidRPr="0014463B"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14463B">
              <w:rPr>
                <w:rFonts w:ascii="Times New Roman" w:eastAsia="標楷體" w:hAnsi="Times New Roman" w:hint="eastAsia"/>
                <w:szCs w:val="24"/>
                <w:lang w:val="en-US" w:eastAsia="zh-TW"/>
              </w:rPr>
              <w:t>建議不送審教授（迴避名單）</w:t>
            </w:r>
          </w:p>
        </w:tc>
        <w:tc>
          <w:tcPr>
            <w:tcW w:w="8375" w:type="dxa"/>
            <w:gridSpan w:val="10"/>
            <w:vAlign w:val="center"/>
          </w:tcPr>
          <w:p w14:paraId="55CC1CEC" w14:textId="77777777" w:rsidR="00E11E36" w:rsidRPr="00534379" w:rsidRDefault="00E11E36" w:rsidP="00674DCA">
            <w:pPr>
              <w:pStyle w:val="a3"/>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534379">
              <w:rPr>
                <w:rFonts w:ascii="Times New Roman" w:eastAsia="標楷體" w:hAnsi="Times New Roman"/>
                <w:sz w:val="20"/>
                <w:szCs w:val="24"/>
                <w:lang w:val="en-US" w:eastAsia="zh-TW"/>
              </w:rPr>
              <w:t>※</w:t>
            </w:r>
            <w:r w:rsidRPr="00534379">
              <w:rPr>
                <w:rFonts w:ascii="Times New Roman" w:eastAsia="標楷體" w:hAnsi="Times New Roman"/>
                <w:sz w:val="20"/>
                <w:szCs w:val="24"/>
                <w:lang w:val="en-US" w:eastAsia="zh-TW"/>
              </w:rPr>
              <w:t>若本案有「建議不送審教授」，請務必於本欄位填列，若無可不必填寫。若未填列，本部將不受理另行以電話或其他管道告知。</w:t>
            </w:r>
          </w:p>
        </w:tc>
      </w:tr>
      <w:tr w:rsidR="00E11E36" w:rsidRPr="00534379" w14:paraId="197D60FF" w14:textId="77777777" w:rsidTr="007D68A5">
        <w:trPr>
          <w:trHeight w:val="263"/>
          <w:jc w:val="center"/>
        </w:trPr>
        <w:tc>
          <w:tcPr>
            <w:tcW w:w="1838" w:type="dxa"/>
            <w:vAlign w:val="center"/>
          </w:tcPr>
          <w:p w14:paraId="149C7D24" w14:textId="77777777" w:rsidR="00E11E36" w:rsidRPr="0014463B" w:rsidRDefault="00E11E36" w:rsidP="00674DCA">
            <w:pPr>
              <w:pStyle w:val="a3"/>
              <w:snapToGrid w:val="0"/>
              <w:spacing w:line="0" w:lineRule="atLeast"/>
              <w:ind w:leftChars="-25" w:left="-60" w:rightChars="-25" w:right="-60"/>
              <w:jc w:val="center"/>
              <w:rPr>
                <w:rFonts w:ascii="Times New Roman" w:eastAsia="標楷體" w:hAnsi="Times New Roman"/>
                <w:szCs w:val="24"/>
                <w:lang w:val="en-US" w:eastAsia="zh-TW"/>
              </w:rPr>
            </w:pPr>
            <w:r w:rsidRPr="0014463B">
              <w:rPr>
                <w:rFonts w:ascii="Times New Roman" w:eastAsia="標楷體" w:hAnsi="Times New Roman" w:hint="eastAsia"/>
                <w:szCs w:val="24"/>
                <w:lang w:val="en-US" w:eastAsia="zh-TW"/>
              </w:rPr>
              <w:t>建議不送審理由（</w:t>
            </w:r>
            <w:r w:rsidRPr="0014463B">
              <w:rPr>
                <w:rFonts w:ascii="Times New Roman" w:eastAsia="標楷體" w:hAnsi="Times New Roman" w:hint="eastAsia"/>
                <w:szCs w:val="24"/>
                <w:lang w:val="en-US" w:eastAsia="zh-HK"/>
              </w:rPr>
              <w:t>請簡</w:t>
            </w:r>
            <w:r w:rsidRPr="0014463B">
              <w:rPr>
                <w:rFonts w:ascii="Times New Roman" w:eastAsia="標楷體" w:hAnsi="Times New Roman" w:hint="eastAsia"/>
                <w:szCs w:val="24"/>
                <w:lang w:val="en-US" w:eastAsia="zh-TW"/>
              </w:rPr>
              <w:t>述）</w:t>
            </w:r>
          </w:p>
        </w:tc>
        <w:tc>
          <w:tcPr>
            <w:tcW w:w="8375" w:type="dxa"/>
            <w:gridSpan w:val="10"/>
            <w:vAlign w:val="center"/>
          </w:tcPr>
          <w:p w14:paraId="52797B56"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p>
        </w:tc>
      </w:tr>
      <w:tr w:rsidR="00E11E36" w:rsidRPr="00534379" w14:paraId="3E0FB28B" w14:textId="77777777" w:rsidTr="007D68A5">
        <w:trPr>
          <w:trHeight w:val="709"/>
          <w:jc w:val="center"/>
        </w:trPr>
        <w:tc>
          <w:tcPr>
            <w:tcW w:w="10213" w:type="dxa"/>
            <w:gridSpan w:val="11"/>
            <w:vAlign w:val="center"/>
          </w:tcPr>
          <w:p w14:paraId="79FEC670" w14:textId="77777777" w:rsidR="00E11E36" w:rsidRPr="00534379" w:rsidRDefault="00E11E36" w:rsidP="00674DCA">
            <w:pPr>
              <w:spacing w:line="0" w:lineRule="atLeast"/>
              <w:jc w:val="both"/>
              <w:rPr>
                <w:rFonts w:eastAsia="標楷體"/>
              </w:rPr>
            </w:pPr>
            <w:r w:rsidRPr="00534379">
              <w:rPr>
                <w:rFonts w:eastAsia="標楷體"/>
                <w:szCs w:val="24"/>
                <w:lang w:eastAsia="zh-HK"/>
              </w:rPr>
              <w:t>請敘明本案就業領域主管之中央機關關</w:t>
            </w:r>
            <w:r w:rsidRPr="00534379">
              <w:rPr>
                <w:rFonts w:eastAsia="標楷體" w:hint="eastAsia"/>
                <w:szCs w:val="24"/>
                <w:lang w:eastAsia="zh-HK"/>
              </w:rPr>
              <w:t>聯</w:t>
            </w:r>
            <w:r w:rsidRPr="00534379">
              <w:rPr>
                <w:rFonts w:eastAsia="標楷體"/>
                <w:szCs w:val="24"/>
                <w:lang w:eastAsia="zh-HK"/>
              </w:rPr>
              <w:t>性（字數範圍</w:t>
            </w:r>
            <w:r w:rsidRPr="00534379">
              <w:rPr>
                <w:rFonts w:eastAsia="標楷體"/>
                <w:szCs w:val="24"/>
              </w:rPr>
              <w:t>100</w:t>
            </w:r>
            <w:r w:rsidRPr="00534379">
              <w:rPr>
                <w:rFonts w:eastAsia="標楷體"/>
                <w:szCs w:val="24"/>
                <w:lang w:eastAsia="zh-HK"/>
              </w:rPr>
              <w:t>至</w:t>
            </w:r>
            <w:r w:rsidRPr="00534379">
              <w:rPr>
                <w:rFonts w:eastAsia="標楷體"/>
                <w:szCs w:val="24"/>
              </w:rPr>
              <w:t>200</w:t>
            </w:r>
            <w:r w:rsidRPr="00534379">
              <w:rPr>
                <w:rFonts w:eastAsia="標楷體"/>
                <w:szCs w:val="24"/>
              </w:rPr>
              <w:t>字；</w:t>
            </w:r>
            <w:r w:rsidRPr="00534379">
              <w:rPr>
                <w:rFonts w:eastAsia="標楷體"/>
                <w:szCs w:val="24"/>
                <w:lang w:eastAsia="zh-HK"/>
              </w:rPr>
              <w:t>若涉及多個部會，請個別逐一敘明）</w:t>
            </w:r>
          </w:p>
        </w:tc>
      </w:tr>
      <w:tr w:rsidR="00E11E36" w:rsidRPr="00534379" w14:paraId="4F19DFA4" w14:textId="77777777" w:rsidTr="007D68A5">
        <w:trPr>
          <w:trHeight w:val="709"/>
          <w:jc w:val="center"/>
        </w:trPr>
        <w:tc>
          <w:tcPr>
            <w:tcW w:w="1838" w:type="dxa"/>
            <w:vAlign w:val="center"/>
          </w:tcPr>
          <w:p w14:paraId="7B416213" w14:textId="77777777" w:rsidR="00E11E36" w:rsidRPr="00534379" w:rsidRDefault="00E11E36" w:rsidP="00674DCA">
            <w:pPr>
              <w:pStyle w:val="a3"/>
              <w:snapToGrid w:val="0"/>
              <w:spacing w:line="0" w:lineRule="atLeast"/>
              <w:ind w:leftChars="-25" w:left="-60" w:rightChars="-25" w:right="-60"/>
              <w:jc w:val="distribute"/>
              <w:rPr>
                <w:rFonts w:ascii="Times New Roman" w:eastAsia="標楷體" w:hAnsi="Times New Roman"/>
                <w:szCs w:val="24"/>
                <w:lang w:val="en-US" w:eastAsia="zh-HK"/>
              </w:rPr>
            </w:pPr>
            <w:r w:rsidRPr="00534379">
              <w:rPr>
                <w:rFonts w:ascii="Times New Roman" w:eastAsia="標楷體" w:hAnsi="Times New Roman"/>
                <w:szCs w:val="24"/>
                <w:lang w:val="en-US" w:eastAsia="zh-HK"/>
              </w:rPr>
              <w:t>就業領域主管之中央機關</w:t>
            </w:r>
          </w:p>
          <w:p w14:paraId="165C5C1B" w14:textId="77777777" w:rsidR="00E11E36" w:rsidRPr="00534379" w:rsidRDefault="00E11E36" w:rsidP="00674DCA">
            <w:pPr>
              <w:pStyle w:val="a3"/>
              <w:snapToGrid w:val="0"/>
              <w:spacing w:line="300" w:lineRule="exac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1.</w:t>
            </w:r>
            <w:r w:rsidRPr="00534379">
              <w:rPr>
                <w:rFonts w:ascii="Times New Roman" w:eastAsia="標楷體" w:hAnsi="Times New Roman" w:hint="eastAsia"/>
                <w:szCs w:val="24"/>
                <w:u w:val="single"/>
                <w:lang w:val="en-US" w:eastAsia="zh-TW"/>
              </w:rPr>
              <w:t xml:space="preserve"> </w:t>
            </w:r>
            <w:r w:rsidRPr="00534379">
              <w:rPr>
                <w:rFonts w:ascii="Times New Roman" w:eastAsia="標楷體" w:hAnsi="Times New Roman" w:hint="eastAsia"/>
                <w:szCs w:val="24"/>
                <w:u w:val="single"/>
                <w:lang w:val="en-US" w:eastAsia="zh-TW"/>
              </w:rPr>
              <w:t xml:space="preserve">衛生福利部　</w:t>
            </w:r>
          </w:p>
        </w:tc>
        <w:tc>
          <w:tcPr>
            <w:tcW w:w="8375" w:type="dxa"/>
            <w:gridSpan w:val="10"/>
            <w:vAlign w:val="center"/>
          </w:tcPr>
          <w:p w14:paraId="70462C2E"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 w:val="20"/>
                <w:lang w:val="en-US" w:eastAsia="zh-TW"/>
              </w:rPr>
            </w:pPr>
            <w:r w:rsidRPr="00534379">
              <w:rPr>
                <w:rFonts w:ascii="Times New Roman" w:eastAsia="標楷體" w:hAnsi="Times New Roman" w:hint="eastAsia"/>
                <w:szCs w:val="24"/>
                <w:lang w:val="en-US" w:eastAsia="zh-TW"/>
              </w:rPr>
              <w:t>部份畢業生具有醫事人員資格，畢業後將所學之專業帶入醫療院所貢獻。醫療院所之主管機關為衛生福利部。</w:t>
            </w:r>
          </w:p>
        </w:tc>
      </w:tr>
      <w:tr w:rsidR="00E11E36" w:rsidRPr="00534379" w14:paraId="361D66DF" w14:textId="77777777" w:rsidTr="007D68A5">
        <w:trPr>
          <w:trHeight w:val="709"/>
          <w:jc w:val="center"/>
        </w:trPr>
        <w:tc>
          <w:tcPr>
            <w:tcW w:w="1838" w:type="dxa"/>
            <w:vAlign w:val="center"/>
          </w:tcPr>
          <w:p w14:paraId="2EA56508" w14:textId="77777777" w:rsidR="00E11E36" w:rsidRPr="00534379" w:rsidRDefault="00E11E36" w:rsidP="00674DCA">
            <w:pPr>
              <w:pStyle w:val="a3"/>
              <w:snapToGrid w:val="0"/>
              <w:spacing w:line="0" w:lineRule="atLeast"/>
              <w:ind w:leftChars="-25" w:left="-60" w:rightChars="-25" w:right="-60"/>
              <w:jc w:val="distribute"/>
              <w:rPr>
                <w:rFonts w:ascii="Times New Roman" w:eastAsia="標楷體" w:hAnsi="Times New Roman"/>
                <w:szCs w:val="24"/>
                <w:lang w:val="en-US" w:eastAsia="zh-HK"/>
              </w:rPr>
            </w:pPr>
            <w:r w:rsidRPr="00534379">
              <w:rPr>
                <w:rFonts w:ascii="Times New Roman" w:eastAsia="標楷體" w:hAnsi="Times New Roman"/>
                <w:szCs w:val="24"/>
                <w:lang w:val="en-US" w:eastAsia="zh-HK"/>
              </w:rPr>
              <w:t>就業領域主管之中央機關</w:t>
            </w:r>
          </w:p>
          <w:p w14:paraId="1A219E34" w14:textId="77777777" w:rsidR="00E11E36" w:rsidRPr="00534379" w:rsidRDefault="00E11E36" w:rsidP="00674DCA">
            <w:pPr>
              <w:pStyle w:val="a3"/>
              <w:snapToGrid w:val="0"/>
              <w:spacing w:line="300" w:lineRule="exac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2.</w:t>
            </w:r>
            <w:r w:rsidRPr="00534379">
              <w:rPr>
                <w:rFonts w:ascii="Times New Roman" w:eastAsia="標楷體" w:hAnsi="Times New Roman" w:hint="eastAsia"/>
                <w:szCs w:val="24"/>
                <w:u w:val="single"/>
                <w:lang w:val="en-US" w:eastAsia="zh-TW"/>
              </w:rPr>
              <w:t xml:space="preserve"> </w:t>
            </w:r>
            <w:r w:rsidRPr="00534379">
              <w:rPr>
                <w:rFonts w:ascii="Times New Roman" w:eastAsia="標楷體" w:hAnsi="Times New Roman" w:hint="eastAsia"/>
                <w:szCs w:val="24"/>
                <w:u w:val="single"/>
                <w:lang w:val="en-US" w:eastAsia="zh-TW"/>
              </w:rPr>
              <w:t xml:space="preserve">　經濟部　　　　　</w:t>
            </w:r>
          </w:p>
        </w:tc>
        <w:tc>
          <w:tcPr>
            <w:tcW w:w="8375" w:type="dxa"/>
            <w:gridSpan w:val="10"/>
            <w:vAlign w:val="center"/>
          </w:tcPr>
          <w:p w14:paraId="16BEF082" w14:textId="77777777"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畢業生可透過所學的</w:t>
            </w:r>
            <w:r w:rsidRPr="00534379">
              <w:rPr>
                <w:rFonts w:ascii="Times New Roman" w:eastAsia="標楷體" w:hAnsi="Times New Roman" w:hint="eastAsia"/>
                <w:szCs w:val="24"/>
                <w:lang w:val="en-US" w:eastAsia="zh-TW"/>
              </w:rPr>
              <w:t>AI</w:t>
            </w:r>
            <w:r w:rsidRPr="00534379">
              <w:rPr>
                <w:rFonts w:ascii="Times New Roman" w:eastAsia="標楷體" w:hAnsi="Times New Roman" w:hint="eastAsia"/>
                <w:szCs w:val="24"/>
                <w:lang w:val="en-US" w:eastAsia="zh-TW"/>
              </w:rPr>
              <w:t>與生醫技術創辦新創企業，開發數位醫療器材或設備、</w:t>
            </w:r>
            <w:r w:rsidRPr="00534379">
              <w:rPr>
                <w:rFonts w:ascii="Times New Roman" w:eastAsia="標楷體" w:hAnsi="Times New Roman" w:hint="eastAsia"/>
                <w:szCs w:val="24"/>
                <w:lang w:val="en-US" w:eastAsia="zh-TW"/>
              </w:rPr>
              <w:t>AI</w:t>
            </w:r>
            <w:r w:rsidRPr="00534379">
              <w:rPr>
                <w:rFonts w:ascii="Times New Roman" w:eastAsia="標楷體" w:hAnsi="Times New Roman" w:hint="eastAsia"/>
                <w:szCs w:val="24"/>
                <w:lang w:val="en-US" w:eastAsia="zh-TW"/>
              </w:rPr>
              <w:t>醫療輔助工具及健康管理系統，滿足精準健康市場的需求。自行創業之主管機關為經濟部。</w:t>
            </w:r>
          </w:p>
        </w:tc>
      </w:tr>
      <w:tr w:rsidR="00E11E36" w:rsidRPr="00534379" w14:paraId="0264BEE0" w14:textId="77777777" w:rsidTr="007D68A5">
        <w:trPr>
          <w:trHeight w:val="709"/>
          <w:jc w:val="center"/>
        </w:trPr>
        <w:tc>
          <w:tcPr>
            <w:tcW w:w="1838" w:type="dxa"/>
            <w:vAlign w:val="center"/>
          </w:tcPr>
          <w:p w14:paraId="210042F8" w14:textId="77777777" w:rsidR="00E11E36" w:rsidRPr="00534379" w:rsidRDefault="00E11E36" w:rsidP="00674DCA">
            <w:pPr>
              <w:pStyle w:val="a3"/>
              <w:snapToGrid w:val="0"/>
              <w:spacing w:line="0" w:lineRule="atLeast"/>
              <w:ind w:leftChars="-25" w:left="-60" w:rightChars="-25" w:right="-60"/>
              <w:jc w:val="distribute"/>
              <w:rPr>
                <w:rFonts w:ascii="Times New Roman" w:eastAsia="標楷體" w:hAnsi="Times New Roman"/>
                <w:szCs w:val="24"/>
                <w:lang w:val="en-US" w:eastAsia="zh-HK"/>
              </w:rPr>
            </w:pPr>
            <w:r w:rsidRPr="00534379">
              <w:rPr>
                <w:rFonts w:ascii="Times New Roman" w:eastAsia="標楷體" w:hAnsi="Times New Roman"/>
                <w:szCs w:val="24"/>
                <w:lang w:val="en-US" w:eastAsia="zh-HK"/>
              </w:rPr>
              <w:t>就業領域主管之中央機關</w:t>
            </w:r>
          </w:p>
          <w:p w14:paraId="2215E249" w14:textId="77777777" w:rsidR="00E11E36" w:rsidRPr="00534379" w:rsidRDefault="00E11E36" w:rsidP="00674DCA">
            <w:pPr>
              <w:pStyle w:val="a3"/>
              <w:snapToGrid w:val="0"/>
              <w:spacing w:line="300" w:lineRule="exac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3.</w:t>
            </w:r>
            <w:r w:rsidRPr="00534379">
              <w:rPr>
                <w:rFonts w:ascii="Times New Roman" w:eastAsia="標楷體" w:hAnsi="Times New Roman" w:hint="eastAsia"/>
                <w:szCs w:val="24"/>
                <w:u w:val="single"/>
                <w:lang w:val="en-US" w:eastAsia="zh-TW"/>
              </w:rPr>
              <w:t xml:space="preserve"> </w:t>
            </w:r>
            <w:r w:rsidRPr="00534379">
              <w:rPr>
                <w:rFonts w:ascii="Times New Roman" w:eastAsia="標楷體" w:hAnsi="Times New Roman" w:hint="eastAsia"/>
                <w:szCs w:val="24"/>
                <w:u w:val="single"/>
                <w:lang w:val="en-US" w:eastAsia="zh-TW"/>
              </w:rPr>
              <w:t xml:space="preserve">　勞動部　　　　　</w:t>
            </w:r>
          </w:p>
        </w:tc>
        <w:tc>
          <w:tcPr>
            <w:tcW w:w="8375" w:type="dxa"/>
            <w:gridSpan w:val="10"/>
            <w:vAlign w:val="center"/>
          </w:tcPr>
          <w:p w14:paraId="3C96DB38" w14:textId="7058B908" w:rsidR="00E11E36" w:rsidRPr="00534379" w:rsidRDefault="00E11E36" w:rsidP="00674DCA">
            <w:pPr>
              <w:pStyle w:val="a3"/>
              <w:snapToGrid w:val="0"/>
              <w:spacing w:line="0" w:lineRule="atLeast"/>
              <w:ind w:leftChars="-25" w:left="-60" w:rightChars="-25" w:right="-60"/>
              <w:rPr>
                <w:rFonts w:ascii="Times New Roman" w:eastAsia="標楷體" w:hAnsi="Times New Roman"/>
                <w:szCs w:val="24"/>
                <w:lang w:val="en-US" w:eastAsia="zh-TW"/>
              </w:rPr>
            </w:pPr>
            <w:del w:id="32" w:author="鄭成偉" w:date="2025-09-24T22:27:00Z" w16du:dateUtc="2025-09-24T14:27:00Z">
              <w:r w:rsidDel="00075DC4">
                <w:rPr>
                  <w:rFonts w:ascii="Times New Roman" w:eastAsia="標楷體" w:hAnsi="Times New Roman" w:hint="eastAsia"/>
                  <w:szCs w:val="24"/>
                  <w:lang w:val="en-US" w:eastAsia="zh-TW"/>
                </w:rPr>
                <w:delText>本博士班</w:delText>
              </w:r>
            </w:del>
            <w:ins w:id="33" w:author="鄭成偉" w:date="2025-09-24T22:27:00Z" w16du:dateUtc="2025-09-24T14:27:00Z">
              <w:r w:rsidR="00075DC4">
                <w:rPr>
                  <w:rFonts w:ascii="Times New Roman" w:eastAsia="標楷體" w:hAnsi="Times New Roman" w:hint="eastAsia"/>
                  <w:szCs w:val="24"/>
                  <w:lang w:val="en-US" w:eastAsia="zh-TW"/>
                </w:rPr>
                <w:t>本博士學位學程</w:t>
              </w:r>
            </w:ins>
            <w:r w:rsidRPr="00534379">
              <w:rPr>
                <w:rFonts w:ascii="Times New Roman" w:eastAsia="標楷體" w:hAnsi="Times New Roman" w:hint="eastAsia"/>
                <w:szCs w:val="24"/>
                <w:lang w:val="en-US" w:eastAsia="zh-TW"/>
              </w:rPr>
              <w:t>畢業生具備的跨域專業能力，適合進入生技醫療產業中的研發部門、數據分析或</w:t>
            </w:r>
            <w:r w:rsidRPr="00534379">
              <w:rPr>
                <w:rFonts w:ascii="Times New Roman" w:eastAsia="標楷體" w:hAnsi="Times New Roman" w:hint="eastAsia"/>
                <w:szCs w:val="24"/>
                <w:lang w:val="en-US" w:eastAsia="zh-TW"/>
              </w:rPr>
              <w:t>AI</w:t>
            </w:r>
            <w:r w:rsidRPr="00534379">
              <w:rPr>
                <w:rFonts w:ascii="Times New Roman" w:eastAsia="標楷體" w:hAnsi="Times New Roman" w:hint="eastAsia"/>
                <w:szCs w:val="24"/>
                <w:lang w:val="en-US" w:eastAsia="zh-TW"/>
              </w:rPr>
              <w:t>應用開發領域。各企業之主管機關為勞動部。</w:t>
            </w:r>
          </w:p>
        </w:tc>
      </w:tr>
    </w:tbl>
    <w:p w14:paraId="6DFB4E72" w14:textId="77777777" w:rsidR="00E11E36" w:rsidRPr="0014463B" w:rsidRDefault="00E11E36" w:rsidP="00E11E36">
      <w:pPr>
        <w:spacing w:beforeLines="50" w:before="180" w:afterLines="50" w:after="180" w:line="300" w:lineRule="exact"/>
        <w:ind w:left="200" w:hangingChars="100" w:hanging="200"/>
        <w:jc w:val="both"/>
        <w:rPr>
          <w:rFonts w:eastAsia="標楷體"/>
          <w:b/>
          <w:color w:val="808080" w:themeColor="background1" w:themeShade="80"/>
          <w:sz w:val="32"/>
          <w:szCs w:val="32"/>
          <w:lang w:val="x-none" w:eastAsia="x-none"/>
        </w:rPr>
      </w:pPr>
      <w:r w:rsidRPr="0014463B">
        <w:rPr>
          <w:rFonts w:eastAsia="標楷體" w:hint="eastAsia"/>
          <w:color w:val="808080" w:themeColor="background1" w:themeShade="80"/>
          <w:sz w:val="20"/>
        </w:rPr>
        <w:t>※依「專科以上學校總量發展規模與資源條件標準」第</w:t>
      </w:r>
      <w:r w:rsidRPr="0014463B">
        <w:rPr>
          <w:rFonts w:eastAsia="標楷體"/>
          <w:color w:val="808080" w:themeColor="background1" w:themeShade="80"/>
          <w:sz w:val="20"/>
        </w:rPr>
        <w:t>12</w:t>
      </w:r>
      <w:r w:rsidRPr="0014463B">
        <w:rPr>
          <w:rFonts w:eastAsia="標楷體" w:hint="eastAsia"/>
          <w:color w:val="808080" w:themeColor="background1" w:themeShade="80"/>
          <w:sz w:val="20"/>
        </w:rPr>
        <w:t>條規定，各項資料應詳實填報，未經校內相關會議通過、未依限提報，提報資料錯誤、不完整、涉及不實記載者，本部得駁回其院、所、系、科與學位學程增設調整申請案，並得依情節輕重至多調整招生名額總量或各院、所、系、科及學位學程招生名額至前一學年度招生名額總量之</w:t>
      </w:r>
      <w:r w:rsidRPr="0014463B">
        <w:rPr>
          <w:rFonts w:eastAsia="標楷體"/>
          <w:color w:val="808080" w:themeColor="background1" w:themeShade="80"/>
          <w:sz w:val="20"/>
        </w:rPr>
        <w:t>95%</w:t>
      </w:r>
      <w:r w:rsidRPr="0014463B">
        <w:rPr>
          <w:rFonts w:eastAsia="標楷體" w:hint="eastAsia"/>
          <w:color w:val="808080" w:themeColor="background1" w:themeShade="80"/>
          <w:sz w:val="20"/>
        </w:rPr>
        <w:t>。</w:t>
      </w:r>
      <w:r w:rsidRPr="0014463B">
        <w:rPr>
          <w:rFonts w:eastAsia="標楷體"/>
          <w:b/>
          <w:color w:val="808080" w:themeColor="background1" w:themeShade="80"/>
          <w:sz w:val="32"/>
          <w:szCs w:val="32"/>
          <w:lang w:val="x-none" w:eastAsia="x-none"/>
        </w:rPr>
        <w:br w:type="page"/>
      </w:r>
    </w:p>
    <w:p w14:paraId="7E3F35DD" w14:textId="50944EA4" w:rsidR="00E11E36" w:rsidRPr="006B1487" w:rsidRDefault="00E11E36" w:rsidP="001D0B50">
      <w:pPr>
        <w:pStyle w:val="a3"/>
        <w:snapToGrid w:val="0"/>
        <w:spacing w:beforeLines="50" w:before="180" w:afterLines="50" w:after="180"/>
        <w:outlineLvl w:val="0"/>
        <w:rPr>
          <w:rFonts w:ascii="Times New Roman" w:eastAsia="標楷體" w:hAnsi="Times New Roman"/>
          <w:b/>
          <w:sz w:val="32"/>
          <w:szCs w:val="32"/>
        </w:rPr>
      </w:pPr>
      <w:bookmarkStart w:id="34" w:name="_Toc207873959"/>
      <w:proofErr w:type="spellStart"/>
      <w:r w:rsidRPr="00534379">
        <w:rPr>
          <w:rFonts w:ascii="Times New Roman" w:eastAsia="標楷體" w:hAnsi="Times New Roman"/>
          <w:b/>
          <w:sz w:val="32"/>
          <w:szCs w:val="32"/>
        </w:rPr>
        <w:lastRenderedPageBreak/>
        <w:t>第二部分：自我檢核表</w:t>
      </w:r>
      <w:bookmarkEnd w:id="34"/>
      <w:proofErr w:type="spellEnd"/>
    </w:p>
    <w:p w14:paraId="5A0263C2" w14:textId="3EC6F891" w:rsidR="00E11E36" w:rsidRPr="00534379" w:rsidRDefault="00E11E36" w:rsidP="00E11E36">
      <w:pPr>
        <w:pStyle w:val="a3"/>
        <w:snapToGrid w:val="0"/>
        <w:spacing w:line="276" w:lineRule="auto"/>
        <w:rPr>
          <w:rFonts w:ascii="Times New Roman" w:eastAsia="標楷體" w:hAnsi="Times New Roman"/>
          <w:b/>
          <w:sz w:val="32"/>
        </w:rPr>
      </w:pPr>
      <w:r w:rsidRPr="00534379">
        <w:rPr>
          <w:rFonts w:ascii="Times New Roman" w:eastAsia="標楷體" w:hAnsi="Times New Roman"/>
          <w:b/>
          <w:sz w:val="32"/>
        </w:rPr>
        <w:t>表</w:t>
      </w:r>
      <w:r w:rsidRPr="00534379">
        <w:rPr>
          <w:rFonts w:ascii="Times New Roman" w:eastAsia="標楷體" w:hAnsi="Times New Roman"/>
          <w:b/>
          <w:sz w:val="32"/>
        </w:rPr>
        <w:t>1-2</w:t>
      </w:r>
      <w:r w:rsidRPr="00534379">
        <w:rPr>
          <w:rFonts w:ascii="Times New Roman" w:eastAsia="標楷體" w:hAnsi="Times New Roman"/>
          <w:b/>
          <w:sz w:val="32"/>
        </w:rPr>
        <w:t>、申請設立院設班別自我檢核表</w:t>
      </w:r>
    </w:p>
    <w:p w14:paraId="28B9E8B6" w14:textId="77777777" w:rsidR="00E11E36" w:rsidRPr="0014463B" w:rsidRDefault="00E11E36" w:rsidP="00E11E36">
      <w:pPr>
        <w:pStyle w:val="a3"/>
        <w:snapToGrid w:val="0"/>
        <w:spacing w:line="276" w:lineRule="auto"/>
        <w:jc w:val="both"/>
        <w:rPr>
          <w:rFonts w:ascii="Times New Roman" w:eastAsia="標楷體" w:hAnsi="Times New Roman"/>
          <w:sz w:val="28"/>
          <w:szCs w:val="28"/>
        </w:rPr>
      </w:pPr>
      <w:r w:rsidRPr="00813ACE">
        <w:rPr>
          <w:rFonts w:ascii="Times New Roman" w:eastAsia="標楷體" w:hAnsi="Times New Roman"/>
          <w:b/>
          <w:sz w:val="28"/>
          <w:szCs w:val="28"/>
        </w:rPr>
        <w:t>校</w:t>
      </w:r>
      <w:r w:rsidRPr="00813ACE">
        <w:rPr>
          <w:rFonts w:ascii="Times New Roman" w:eastAsia="標楷體" w:hAnsi="Times New Roman" w:hint="eastAsia"/>
          <w:b/>
          <w:sz w:val="28"/>
          <w:szCs w:val="28"/>
          <w:lang w:eastAsia="zh-TW"/>
        </w:rPr>
        <w:t xml:space="preserve">　　</w:t>
      </w:r>
      <w:r w:rsidRPr="00813ACE">
        <w:rPr>
          <w:rFonts w:ascii="Times New Roman" w:eastAsia="標楷體" w:hAnsi="Times New Roman"/>
          <w:b/>
          <w:sz w:val="28"/>
          <w:szCs w:val="28"/>
        </w:rPr>
        <w:t>名</w:t>
      </w:r>
      <w:r w:rsidRPr="00813ACE">
        <w:rPr>
          <w:rFonts w:ascii="Times New Roman" w:eastAsia="標楷體" w:hAnsi="Times New Roman"/>
          <w:b/>
          <w:sz w:val="28"/>
          <w:szCs w:val="28"/>
          <w:lang w:eastAsia="zh-TW"/>
        </w:rPr>
        <w:t>（</w:t>
      </w:r>
      <w:r w:rsidRPr="00813ACE">
        <w:rPr>
          <w:rFonts w:ascii="Times New Roman" w:eastAsia="標楷體" w:hAnsi="Times New Roman"/>
          <w:b/>
          <w:sz w:val="28"/>
          <w:szCs w:val="28"/>
          <w:lang w:eastAsia="zh-HK"/>
        </w:rPr>
        <w:t>必填</w:t>
      </w:r>
      <w:r w:rsidRPr="00813ACE">
        <w:rPr>
          <w:rFonts w:ascii="Times New Roman" w:eastAsia="標楷體" w:hAnsi="Times New Roman"/>
          <w:b/>
          <w:sz w:val="28"/>
          <w:szCs w:val="28"/>
          <w:lang w:eastAsia="zh-TW"/>
        </w:rPr>
        <w:t>）</w:t>
      </w:r>
      <w:r w:rsidRPr="00813ACE">
        <w:rPr>
          <w:rFonts w:ascii="Times New Roman" w:eastAsia="標楷體" w:hAnsi="Times New Roman"/>
          <w:b/>
          <w:sz w:val="28"/>
          <w:szCs w:val="28"/>
        </w:rPr>
        <w:t>：</w:t>
      </w:r>
      <w:proofErr w:type="spellStart"/>
      <w:r w:rsidRPr="0014463B">
        <w:rPr>
          <w:rFonts w:ascii="Times New Roman" w:eastAsia="標楷體" w:hAnsi="Times New Roman" w:hint="eastAsia"/>
          <w:sz w:val="28"/>
          <w:szCs w:val="28"/>
          <w:lang w:eastAsia="zh-TW"/>
        </w:rPr>
        <w:t>高雄醫學大學</w:t>
      </w:r>
      <w:proofErr w:type="spellEnd"/>
    </w:p>
    <w:p w14:paraId="7F2162C8" w14:textId="5CA84FD6" w:rsidR="00E11E36" w:rsidRDefault="00E11E36" w:rsidP="00E11E36">
      <w:pPr>
        <w:pStyle w:val="a3"/>
        <w:snapToGrid w:val="0"/>
        <w:spacing w:line="276" w:lineRule="auto"/>
        <w:jc w:val="both"/>
        <w:rPr>
          <w:rFonts w:ascii="Times New Roman" w:eastAsia="標楷體" w:hAnsi="Times New Roman"/>
          <w:sz w:val="28"/>
          <w:szCs w:val="28"/>
          <w:lang w:eastAsia="zh-HK"/>
        </w:rPr>
      </w:pPr>
      <w:proofErr w:type="spellStart"/>
      <w:r w:rsidRPr="00813ACE">
        <w:rPr>
          <w:rFonts w:ascii="Times New Roman" w:eastAsia="標楷體" w:hAnsi="Times New Roman"/>
          <w:b/>
          <w:sz w:val="28"/>
          <w:szCs w:val="28"/>
        </w:rPr>
        <w:t>申請案名</w:t>
      </w:r>
      <w:proofErr w:type="spellEnd"/>
      <w:r w:rsidRPr="00813ACE">
        <w:rPr>
          <w:rFonts w:ascii="Times New Roman" w:eastAsia="標楷體" w:hAnsi="Times New Roman"/>
          <w:b/>
          <w:sz w:val="28"/>
          <w:szCs w:val="28"/>
          <w:lang w:eastAsia="zh-TW"/>
        </w:rPr>
        <w:t>（</w:t>
      </w:r>
      <w:r w:rsidRPr="00813ACE">
        <w:rPr>
          <w:rFonts w:ascii="Times New Roman" w:eastAsia="標楷體" w:hAnsi="Times New Roman"/>
          <w:b/>
          <w:sz w:val="28"/>
          <w:szCs w:val="28"/>
          <w:lang w:eastAsia="zh-HK"/>
        </w:rPr>
        <w:t>必填</w:t>
      </w:r>
      <w:r w:rsidRPr="00813ACE">
        <w:rPr>
          <w:rFonts w:ascii="Times New Roman" w:eastAsia="標楷體" w:hAnsi="Times New Roman"/>
          <w:b/>
          <w:sz w:val="28"/>
          <w:szCs w:val="28"/>
          <w:lang w:eastAsia="zh-TW"/>
        </w:rPr>
        <w:t>）</w:t>
      </w:r>
      <w:r w:rsidRPr="00813ACE">
        <w:rPr>
          <w:rFonts w:ascii="Times New Roman" w:eastAsia="標楷體" w:hAnsi="Times New Roman"/>
          <w:b/>
          <w:sz w:val="28"/>
          <w:szCs w:val="28"/>
        </w:rPr>
        <w:t>：</w:t>
      </w:r>
      <w:proofErr w:type="spellStart"/>
      <w:del w:id="35" w:author="鄭成偉" w:date="2025-09-24T22:21:00Z" w16du:dateUtc="2025-09-24T14:21:00Z">
        <w:r w:rsidRPr="0014463B" w:rsidDel="00531ACF">
          <w:rPr>
            <w:rFonts w:ascii="Times New Roman" w:eastAsia="標楷體" w:hAnsi="Times New Roman" w:hint="eastAsia"/>
            <w:sz w:val="28"/>
            <w:szCs w:val="28"/>
            <w:lang w:eastAsia="zh-TW"/>
          </w:rPr>
          <w:delText>智慧生醫與精準健康博士</w:delText>
        </w:r>
        <w:r w:rsidRPr="0014463B" w:rsidDel="00531ACF">
          <w:rPr>
            <w:rFonts w:ascii="Times New Roman" w:eastAsia="標楷體" w:hAnsi="Times New Roman" w:hint="eastAsia"/>
            <w:sz w:val="28"/>
            <w:szCs w:val="28"/>
            <w:lang w:eastAsia="zh-HK"/>
          </w:rPr>
          <w:delText>班</w:delText>
        </w:r>
      </w:del>
      <w:ins w:id="36" w:author="鄭成偉" w:date="2025-09-24T22:21:00Z" w16du:dateUtc="2025-09-24T14:21:00Z">
        <w:r w:rsidR="00531ACF">
          <w:rPr>
            <w:rFonts w:ascii="Times New Roman" w:eastAsia="標楷體" w:hAnsi="Times New Roman" w:hint="eastAsia"/>
            <w:sz w:val="28"/>
            <w:szCs w:val="28"/>
            <w:lang w:eastAsia="zh-TW"/>
          </w:rPr>
          <w:t>智慧生醫與精準健康博士學位學程</w:t>
        </w:r>
      </w:ins>
      <w:proofErr w:type="spellEnd"/>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856"/>
        <w:gridCol w:w="3870"/>
        <w:gridCol w:w="1096"/>
      </w:tblGrid>
      <w:tr w:rsidR="00E11E36" w:rsidRPr="00534379" w14:paraId="74E3667A" w14:textId="77777777" w:rsidTr="006B1487">
        <w:trPr>
          <w:tblHeader/>
          <w:jc w:val="center"/>
        </w:trPr>
        <w:tc>
          <w:tcPr>
            <w:tcW w:w="5098" w:type="dxa"/>
            <w:gridSpan w:val="2"/>
            <w:vAlign w:val="center"/>
          </w:tcPr>
          <w:p w14:paraId="709F82DB"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b/>
                <w:szCs w:val="24"/>
              </w:rPr>
            </w:pPr>
            <w:r w:rsidRPr="00534379">
              <w:rPr>
                <w:rFonts w:ascii="Times New Roman" w:eastAsia="標楷體" w:hAnsi="Times New Roman"/>
                <w:b/>
                <w:szCs w:val="24"/>
                <w:lang w:val="en-US" w:eastAsia="zh-TW"/>
              </w:rPr>
              <w:t>專科以上學校總量發展規模與資源條件標準規定</w:t>
            </w:r>
          </w:p>
        </w:tc>
        <w:tc>
          <w:tcPr>
            <w:tcW w:w="3870" w:type="dxa"/>
            <w:vAlign w:val="center"/>
          </w:tcPr>
          <w:p w14:paraId="326BED44" w14:textId="77777777" w:rsidR="00E11E36" w:rsidRPr="00534379" w:rsidRDefault="00E11E36" w:rsidP="00674DCA">
            <w:pPr>
              <w:pStyle w:val="a3"/>
              <w:adjustRightInd w:val="0"/>
              <w:snapToGrid w:val="0"/>
              <w:spacing w:line="0" w:lineRule="atLeast"/>
              <w:ind w:leftChars="-25" w:left="-60" w:rightChars="-25" w:right="-60"/>
              <w:jc w:val="center"/>
              <w:rPr>
                <w:rFonts w:ascii="Times New Roman" w:eastAsia="標楷體" w:hAnsi="Times New Roman"/>
                <w:b/>
                <w:szCs w:val="24"/>
              </w:rPr>
            </w:pPr>
            <w:proofErr w:type="spellStart"/>
            <w:r w:rsidRPr="00534379">
              <w:rPr>
                <w:rFonts w:ascii="Times New Roman" w:eastAsia="標楷體" w:hAnsi="Times New Roman"/>
                <w:b/>
                <w:szCs w:val="24"/>
              </w:rPr>
              <w:t>現況</w:t>
            </w:r>
            <w:proofErr w:type="spellEnd"/>
          </w:p>
        </w:tc>
        <w:tc>
          <w:tcPr>
            <w:tcW w:w="1096" w:type="dxa"/>
            <w:vAlign w:val="center"/>
          </w:tcPr>
          <w:p w14:paraId="717A1E25" w14:textId="77777777" w:rsidR="00E11E36" w:rsidRPr="00534379" w:rsidRDefault="00E11E36" w:rsidP="00674DCA">
            <w:pPr>
              <w:pStyle w:val="a3"/>
              <w:adjustRightInd w:val="0"/>
              <w:snapToGrid w:val="0"/>
              <w:spacing w:line="0" w:lineRule="atLeast"/>
              <w:ind w:leftChars="-25" w:left="-60" w:rightChars="-25" w:right="-60"/>
              <w:jc w:val="center"/>
              <w:rPr>
                <w:rFonts w:ascii="Times New Roman" w:eastAsia="標楷體" w:hAnsi="Times New Roman"/>
                <w:b/>
                <w:szCs w:val="24"/>
              </w:rPr>
            </w:pPr>
            <w:proofErr w:type="spellStart"/>
            <w:r w:rsidRPr="00534379">
              <w:rPr>
                <w:rFonts w:ascii="Times New Roman" w:eastAsia="標楷體" w:hAnsi="Times New Roman"/>
                <w:b/>
                <w:szCs w:val="24"/>
              </w:rPr>
              <w:t>自我檢核</w:t>
            </w:r>
            <w:proofErr w:type="spellEnd"/>
          </w:p>
        </w:tc>
      </w:tr>
      <w:tr w:rsidR="00E11E36" w:rsidRPr="00534379" w14:paraId="2B9064A4" w14:textId="77777777" w:rsidTr="006B1487">
        <w:trPr>
          <w:jc w:val="center"/>
        </w:trPr>
        <w:tc>
          <w:tcPr>
            <w:tcW w:w="1242" w:type="dxa"/>
            <w:vAlign w:val="center"/>
          </w:tcPr>
          <w:p w14:paraId="52DF4C08" w14:textId="77777777" w:rsidR="00E11E36" w:rsidRPr="00534379" w:rsidRDefault="00E11E36" w:rsidP="00674DCA">
            <w:pPr>
              <w:pStyle w:val="a3"/>
              <w:snapToGrid w:val="0"/>
              <w:spacing w:line="0" w:lineRule="atLeast"/>
              <w:jc w:val="center"/>
              <w:rPr>
                <w:rFonts w:ascii="Times New Roman" w:eastAsia="標楷體" w:hAnsi="Times New Roman"/>
                <w:b/>
                <w:szCs w:val="24"/>
              </w:rPr>
            </w:pPr>
            <w:r w:rsidRPr="00534379">
              <w:rPr>
                <w:rFonts w:ascii="Times New Roman" w:eastAsia="標楷體" w:hAnsi="Times New Roman"/>
                <w:b/>
                <w:szCs w:val="24"/>
                <w:lang w:eastAsia="zh-TW"/>
              </w:rPr>
              <w:t>評鑑成績</w:t>
            </w:r>
          </w:p>
        </w:tc>
        <w:tc>
          <w:tcPr>
            <w:tcW w:w="3856" w:type="dxa"/>
            <w:vAlign w:val="center"/>
          </w:tcPr>
          <w:p w14:paraId="5B74B688"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rPr>
            </w:pPr>
            <w:r w:rsidRPr="00534379">
              <w:rPr>
                <w:rFonts w:ascii="Times New Roman" w:eastAsia="標楷體" w:hAnsi="Times New Roman"/>
                <w:szCs w:val="24"/>
                <w:lang w:val="en-US" w:eastAsia="zh-TW"/>
              </w:rPr>
              <w:t>最近一次依大學評鑑辦法之校務評鑑結果各項目為通過或依</w:t>
            </w:r>
            <w:proofErr w:type="spellStart"/>
            <w:r w:rsidRPr="00534379">
              <w:rPr>
                <w:rFonts w:ascii="Times New Roman" w:eastAsia="標楷體" w:hAnsi="Times New Roman"/>
                <w:szCs w:val="24"/>
              </w:rPr>
              <w:t>教育部辦理</w:t>
            </w:r>
            <w:r w:rsidRPr="00534379">
              <w:rPr>
                <w:rFonts w:ascii="Times New Roman" w:eastAsia="標楷體" w:hAnsi="Times New Roman"/>
                <w:szCs w:val="24"/>
                <w:lang w:val="en-US" w:eastAsia="zh-TW"/>
              </w:rPr>
              <w:t>專科學校評鑑實施辦法評鑑結果為通過</w:t>
            </w:r>
            <w:proofErr w:type="spellEnd"/>
            <w:r w:rsidRPr="00534379">
              <w:rPr>
                <w:rFonts w:ascii="Times New Roman" w:eastAsia="標楷體" w:hAnsi="Times New Roman"/>
                <w:szCs w:val="24"/>
                <w:lang w:val="en-US" w:eastAsia="zh-TW"/>
              </w:rPr>
              <w:t>。</w:t>
            </w:r>
            <w:r w:rsidRPr="0014463B">
              <w:rPr>
                <w:rFonts w:ascii="Times New Roman" w:eastAsia="標楷體" w:hAnsi="Times New Roman" w:hint="eastAsia"/>
                <w:szCs w:val="24"/>
                <w:lang w:val="en-US" w:eastAsia="zh-TW"/>
              </w:rPr>
              <w:t>（含追蹤評鑑後通過及再評鑑後通過）</w:t>
            </w:r>
          </w:p>
        </w:tc>
        <w:tc>
          <w:tcPr>
            <w:tcW w:w="4966" w:type="dxa"/>
            <w:gridSpan w:val="2"/>
            <w:vAlign w:val="center"/>
          </w:tcPr>
          <w:p w14:paraId="291F29B9" w14:textId="25E2DEF2" w:rsidR="00E11E36" w:rsidRPr="006B1487" w:rsidRDefault="00E11E36" w:rsidP="006B1487">
            <w:pPr>
              <w:pStyle w:val="a3"/>
              <w:snapToGrid w:val="0"/>
              <w:spacing w:line="0" w:lineRule="atLeas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 xml:space="preserve"> </w:t>
            </w:r>
            <w:r w:rsidRPr="00534379">
              <w:rPr>
                <w:rFonts w:ascii="Times New Roman" w:eastAsia="標楷體" w:hAnsi="Times New Roman" w:hint="eastAsia"/>
                <w:szCs w:val="24"/>
                <w:u w:val="single"/>
                <w:lang w:val="en-US" w:eastAsia="zh-TW"/>
              </w:rPr>
              <w:t xml:space="preserve"> 110 </w:t>
            </w:r>
            <w:r w:rsidRPr="00534379">
              <w:rPr>
                <w:rFonts w:ascii="Times New Roman" w:eastAsia="標楷體" w:hAnsi="Times New Roman"/>
                <w:szCs w:val="24"/>
                <w:lang w:val="en-US" w:eastAsia="zh-TW"/>
              </w:rPr>
              <w:t>年評鑑結果各項目為</w:t>
            </w:r>
            <w:r w:rsidRPr="00534379">
              <w:rPr>
                <w:rFonts w:ascii="Times New Roman" w:eastAsia="標楷體" w:hAnsi="Times New Roman" w:hint="eastAsia"/>
                <w:szCs w:val="24"/>
                <w:u w:val="single"/>
                <w:lang w:val="en-US" w:eastAsia="zh-TW"/>
              </w:rPr>
              <w:t xml:space="preserve"> </w:t>
            </w:r>
            <w:r w:rsidRPr="00534379">
              <w:rPr>
                <w:rFonts w:ascii="Times New Roman" w:eastAsia="標楷體" w:hAnsi="Times New Roman" w:hint="eastAsia"/>
                <w:szCs w:val="24"/>
                <w:u w:val="single"/>
                <w:lang w:val="en-US" w:eastAsia="zh-TW"/>
              </w:rPr>
              <w:t>通過</w:t>
            </w:r>
            <w:r w:rsidRPr="00534379">
              <w:rPr>
                <w:rFonts w:ascii="Times New Roman" w:eastAsia="標楷體" w:hAnsi="Times New Roman" w:hint="eastAsia"/>
                <w:szCs w:val="24"/>
                <w:u w:val="single"/>
                <w:lang w:val="en-US" w:eastAsia="zh-TW"/>
              </w:rPr>
              <w:t xml:space="preserve"> </w:t>
            </w:r>
            <w:r w:rsidRPr="00534379">
              <w:rPr>
                <w:rFonts w:ascii="Times New Roman" w:eastAsia="標楷體" w:hAnsi="Times New Roman"/>
                <w:szCs w:val="24"/>
                <w:lang w:val="en-US" w:eastAsia="zh-TW"/>
              </w:rPr>
              <w:t>。</w:t>
            </w:r>
          </w:p>
        </w:tc>
      </w:tr>
      <w:tr w:rsidR="00E11E36" w:rsidRPr="00534379" w14:paraId="4516D0FE" w14:textId="77777777" w:rsidTr="006B1487">
        <w:trPr>
          <w:jc w:val="center"/>
        </w:trPr>
        <w:tc>
          <w:tcPr>
            <w:tcW w:w="1242" w:type="dxa"/>
            <w:vAlign w:val="center"/>
          </w:tcPr>
          <w:p w14:paraId="5D71B786" w14:textId="77777777" w:rsidR="00E11E36" w:rsidRPr="00534379" w:rsidRDefault="00E11E36" w:rsidP="00674DCA">
            <w:pPr>
              <w:spacing w:line="0" w:lineRule="atLeast"/>
              <w:jc w:val="center"/>
              <w:rPr>
                <w:rFonts w:eastAsia="標楷體"/>
                <w:sz w:val="28"/>
                <w:lang w:eastAsia="zh-HK"/>
              </w:rPr>
            </w:pPr>
            <w:r w:rsidRPr="00534379">
              <w:rPr>
                <w:rFonts w:eastAsia="標楷體"/>
                <w:b/>
                <w:szCs w:val="24"/>
              </w:rPr>
              <w:t>設立年限</w:t>
            </w:r>
          </w:p>
        </w:tc>
        <w:tc>
          <w:tcPr>
            <w:tcW w:w="3856" w:type="dxa"/>
          </w:tcPr>
          <w:p w14:paraId="6E9A889D" w14:textId="70088E63" w:rsidR="00E11E36" w:rsidRPr="00534379" w:rsidDel="00337D60" w:rsidRDefault="00E11E36" w:rsidP="00674DCA">
            <w:pPr>
              <w:pStyle w:val="a3"/>
              <w:snapToGrid w:val="0"/>
              <w:spacing w:line="0" w:lineRule="atLeast"/>
              <w:ind w:leftChars="-25" w:left="217" w:rightChars="-25" w:right="-60" w:hangingChars="99" w:hanging="277"/>
              <w:jc w:val="both"/>
              <w:rPr>
                <w:del w:id="37" w:author="鄭成偉" w:date="2025-09-24T23:10:00Z" w16du:dateUtc="2025-09-24T15:10:00Z"/>
                <w:rFonts w:ascii="Times New Roman" w:eastAsia="標楷體" w:hAnsi="Times New Roman"/>
                <w:b/>
                <w:sz w:val="28"/>
                <w:szCs w:val="28"/>
                <w:u w:val="single"/>
                <w:lang w:val="en-US" w:eastAsia="zh-TW"/>
              </w:rPr>
            </w:pPr>
            <w:del w:id="38" w:author="鄭成偉" w:date="2025-09-24T23:10:00Z" w16du:dateUtc="2025-09-24T15:10:00Z">
              <w:r w:rsidRPr="00534379" w:rsidDel="00337D60">
                <w:rPr>
                  <w:rFonts w:ascii="Times New Roman" w:eastAsia="標楷體" w:hAnsi="Times New Roman" w:hint="eastAsia"/>
                  <w:b/>
                  <w:sz w:val="28"/>
                  <w:szCs w:val="28"/>
                  <w:u w:val="single"/>
                  <w:lang w:val="en-US" w:eastAsia="zh-TW"/>
                </w:rPr>
                <w:delText>■</w:delText>
              </w:r>
              <w:r w:rsidRPr="0014463B" w:rsidDel="00337D60">
                <w:rPr>
                  <w:rFonts w:ascii="Times New Roman" w:eastAsia="標楷體" w:hAnsi="Times New Roman" w:hint="eastAsia"/>
                  <w:b/>
                  <w:sz w:val="28"/>
                  <w:szCs w:val="28"/>
                  <w:u w:val="single"/>
                  <w:lang w:val="en-US" w:eastAsia="zh-TW"/>
                </w:rPr>
                <w:delText>以學院申設博士班</w:delText>
              </w:r>
            </w:del>
          </w:p>
          <w:p w14:paraId="3977CF52" w14:textId="4FFD19E2" w:rsidR="00E11E36" w:rsidRPr="00534379" w:rsidDel="00337D60" w:rsidRDefault="00E11E36" w:rsidP="00674DCA">
            <w:pPr>
              <w:pStyle w:val="a3"/>
              <w:snapToGrid w:val="0"/>
              <w:spacing w:line="0" w:lineRule="atLeast"/>
              <w:ind w:leftChars="-25" w:left="178" w:rightChars="-25" w:right="-60" w:hangingChars="99" w:hanging="238"/>
              <w:jc w:val="both"/>
              <w:rPr>
                <w:del w:id="39" w:author="鄭成偉" w:date="2025-09-24T23:10:00Z" w16du:dateUtc="2025-09-24T15:10:00Z"/>
                <w:rFonts w:ascii="Times New Roman" w:eastAsia="標楷體" w:hAnsi="Times New Roman"/>
                <w:szCs w:val="24"/>
                <w:lang w:val="en-US" w:eastAsia="zh-TW"/>
              </w:rPr>
            </w:pPr>
            <w:del w:id="40" w:author="鄭成偉" w:date="2025-09-24T23:10:00Z" w16du:dateUtc="2025-09-24T15:10:00Z">
              <w:r w:rsidRPr="00534379" w:rsidDel="00337D60">
                <w:rPr>
                  <w:rFonts w:ascii="Times New Roman" w:eastAsia="標楷體" w:hAnsi="Times New Roman"/>
                  <w:szCs w:val="24"/>
                  <w:lang w:val="en-US" w:eastAsia="zh-TW"/>
                </w:rPr>
                <w:delText>應符合之規定：</w:delText>
              </w:r>
            </w:del>
          </w:p>
          <w:p w14:paraId="44594000" w14:textId="753621E9" w:rsidR="00E11E36" w:rsidRPr="00534379" w:rsidDel="00337D60" w:rsidRDefault="00E11E36" w:rsidP="00674DCA">
            <w:pPr>
              <w:pStyle w:val="a3"/>
              <w:snapToGrid w:val="0"/>
              <w:spacing w:line="0" w:lineRule="atLeast"/>
              <w:ind w:leftChars="-25" w:left="-60" w:rightChars="-25" w:right="-60"/>
              <w:jc w:val="both"/>
              <w:rPr>
                <w:del w:id="41" w:author="鄭成偉" w:date="2025-09-24T23:10:00Z" w16du:dateUtc="2025-09-24T15:10:00Z"/>
                <w:rFonts w:ascii="Times New Roman" w:eastAsia="標楷體" w:hAnsi="Times New Roman"/>
                <w:szCs w:val="24"/>
                <w:lang w:val="en-US" w:eastAsia="zh-TW"/>
              </w:rPr>
            </w:pPr>
            <w:del w:id="42" w:author="鄭成偉" w:date="2025-09-24T23:10:00Z" w16du:dateUtc="2025-09-24T15:10:00Z">
              <w:r w:rsidRPr="00534379" w:rsidDel="00337D60">
                <w:rPr>
                  <w:rFonts w:ascii="Times New Roman" w:eastAsia="標楷體" w:hAnsi="Times New Roman"/>
                  <w:szCs w:val="24"/>
                  <w:lang w:val="en-US" w:eastAsia="zh-TW"/>
                </w:rPr>
                <w:delText>申請設立學院申設博士班</w:delText>
              </w:r>
              <w:r w:rsidRPr="00534379" w:rsidDel="00337D60">
                <w:rPr>
                  <w:rFonts w:ascii="Times New Roman" w:eastAsia="標楷體" w:hAnsi="Times New Roman"/>
                  <w:szCs w:val="24"/>
                  <w:lang w:val="en-US" w:eastAsia="zh-HK"/>
                </w:rPr>
                <w:delText>時</w:delText>
              </w:r>
              <w:r w:rsidRPr="00534379" w:rsidDel="00337D60">
                <w:rPr>
                  <w:rFonts w:ascii="Times New Roman" w:eastAsia="標楷體" w:hAnsi="Times New Roman"/>
                  <w:szCs w:val="24"/>
                  <w:lang w:val="en-US" w:eastAsia="zh-TW"/>
                </w:rPr>
                <w:delText>，</w:delText>
              </w:r>
              <w:r w:rsidRPr="00534379" w:rsidDel="00337D60">
                <w:rPr>
                  <w:rFonts w:ascii="Times New Roman" w:eastAsia="標楷體" w:hAnsi="Times New Roman"/>
                  <w:szCs w:val="24"/>
                  <w:lang w:val="en-US" w:eastAsia="zh-HK"/>
                </w:rPr>
                <w:delText>已設立</w:delText>
              </w:r>
              <w:r w:rsidRPr="00534379" w:rsidDel="00337D60">
                <w:rPr>
                  <w:rFonts w:ascii="Times New Roman" w:eastAsia="標楷體" w:hAnsi="Times New Roman"/>
                  <w:szCs w:val="24"/>
                  <w:lang w:val="en-US" w:eastAsia="zh-TW"/>
                </w:rPr>
                <w:delText>系所碩士班達</w:delText>
              </w:r>
              <w:r w:rsidRPr="00534379" w:rsidDel="00337D60">
                <w:rPr>
                  <w:rFonts w:ascii="Times New Roman" w:eastAsia="標楷體" w:hAnsi="Times New Roman"/>
                  <w:szCs w:val="24"/>
                  <w:lang w:val="en-US" w:eastAsia="zh-TW"/>
                </w:rPr>
                <w:delText>3</w:delText>
              </w:r>
              <w:r w:rsidRPr="00534379" w:rsidDel="00337D60">
                <w:rPr>
                  <w:rFonts w:ascii="Times New Roman" w:eastAsia="標楷體" w:hAnsi="Times New Roman"/>
                  <w:szCs w:val="24"/>
                  <w:lang w:val="en-US" w:eastAsia="zh-TW"/>
                </w:rPr>
                <w:delText>年以上。</w:delText>
              </w:r>
            </w:del>
          </w:p>
          <w:p w14:paraId="37328083" w14:textId="369B3421" w:rsidR="002A7ABD" w:rsidRPr="00337D60" w:rsidRDefault="00E11E36">
            <w:pPr>
              <w:pStyle w:val="a3"/>
              <w:snapToGrid w:val="0"/>
              <w:spacing w:line="0" w:lineRule="atLeast"/>
              <w:ind w:leftChars="-25" w:left="-60" w:rightChars="-25" w:right="-60"/>
              <w:jc w:val="both"/>
              <w:rPr>
                <w:ins w:id="43" w:author="鄭成偉" w:date="2025-09-24T23:03:00Z" w16du:dateUtc="2025-09-24T15:03:00Z"/>
                <w:rFonts w:ascii="Times New Roman" w:eastAsia="標楷體" w:hAnsi="Times New Roman"/>
                <w:szCs w:val="24"/>
                <w:lang w:eastAsia="zh-TW"/>
                <w:rPrChange w:id="44" w:author="鄭成偉" w:date="2025-09-24T23:10:00Z" w16du:dateUtc="2025-09-24T15:10:00Z">
                  <w:rPr>
                    <w:ins w:id="45" w:author="鄭成偉" w:date="2025-09-24T23:03:00Z" w16du:dateUtc="2025-09-24T15:03:00Z"/>
                    <w:rFonts w:ascii="Times New Roman" w:eastAsia="標楷體" w:hAnsi="Times New Roman"/>
                    <w:b/>
                    <w:sz w:val="28"/>
                    <w:szCs w:val="28"/>
                    <w:u w:val="single"/>
                    <w:lang w:val="en-US" w:eastAsia="zh-TW"/>
                  </w:rPr>
                </w:rPrChange>
              </w:rPr>
              <w:pPrChange w:id="46" w:author="鄭成偉" w:date="2025-09-24T23:10:00Z" w16du:dateUtc="2025-09-24T15:10:00Z">
                <w:pPr>
                  <w:pStyle w:val="a3"/>
                  <w:snapToGrid w:val="0"/>
                  <w:spacing w:line="0" w:lineRule="atLeast"/>
                  <w:ind w:leftChars="-25" w:left="217" w:rightChars="-25" w:right="-60" w:hangingChars="99" w:hanging="277"/>
                  <w:jc w:val="both"/>
                </w:pPr>
              </w:pPrChange>
            </w:pPr>
            <w:del w:id="47" w:author="鄭成偉" w:date="2025-09-24T23:10:00Z" w16du:dateUtc="2025-09-24T15:10:00Z">
              <w:r w:rsidRPr="00534379" w:rsidDel="00337D60">
                <w:rPr>
                  <w:rFonts w:ascii="Times New Roman" w:eastAsia="標楷體" w:hAnsi="Times New Roman"/>
                  <w:szCs w:val="24"/>
                </w:rPr>
                <w:delText>例如：申請於</w:delText>
              </w:r>
              <w:r w:rsidRPr="00534379" w:rsidDel="00337D60">
                <w:rPr>
                  <w:rFonts w:ascii="Times New Roman" w:eastAsia="標楷體" w:hAnsi="Times New Roman"/>
                  <w:szCs w:val="24"/>
                </w:rPr>
                <w:delText>11</w:delText>
              </w:r>
              <w:r w:rsidRPr="00534379" w:rsidDel="00337D60">
                <w:rPr>
                  <w:rFonts w:ascii="Times New Roman" w:eastAsia="標楷體" w:hAnsi="Times New Roman" w:hint="eastAsia"/>
                  <w:szCs w:val="24"/>
                  <w:lang w:eastAsia="zh-TW"/>
                </w:rPr>
                <w:delText>6</w:delText>
              </w:r>
              <w:r w:rsidRPr="00534379" w:rsidDel="00337D60">
                <w:rPr>
                  <w:rFonts w:ascii="Times New Roman" w:eastAsia="標楷體" w:hAnsi="Times New Roman"/>
                  <w:szCs w:val="24"/>
                </w:rPr>
                <w:delText>學年度設立</w:delText>
              </w:r>
              <w:r w:rsidDel="00337D60">
                <w:rPr>
                  <w:rFonts w:ascii="Times New Roman" w:eastAsia="標楷體" w:hAnsi="Times New Roman" w:hint="eastAsia"/>
                  <w:szCs w:val="24"/>
                  <w:lang w:eastAsia="zh-HK"/>
                </w:rPr>
                <w:delText>健康科</w:delText>
              </w:r>
              <w:r w:rsidRPr="00534379" w:rsidDel="00337D60">
                <w:rPr>
                  <w:rFonts w:ascii="Times New Roman" w:eastAsia="標楷體" w:hAnsi="Times New Roman"/>
                  <w:szCs w:val="24"/>
                </w:rPr>
                <w:delText>學</w:delText>
              </w:r>
              <w:r w:rsidRPr="00534379" w:rsidDel="00337D60">
                <w:rPr>
                  <w:rFonts w:ascii="Times New Roman" w:eastAsia="標楷體" w:hAnsi="Times New Roman"/>
                  <w:szCs w:val="24"/>
                  <w:lang w:eastAsia="zh-TW"/>
                </w:rPr>
                <w:delText>院博</w:delText>
              </w:r>
              <w:r w:rsidRPr="00534379" w:rsidDel="00337D60">
                <w:rPr>
                  <w:rFonts w:ascii="Times New Roman" w:eastAsia="標楷體" w:hAnsi="Times New Roman"/>
                  <w:szCs w:val="24"/>
                </w:rPr>
                <w:delText>士班，該學</w:delText>
              </w:r>
              <w:r w:rsidRPr="00534379" w:rsidDel="00337D60">
                <w:rPr>
                  <w:rFonts w:ascii="Times New Roman" w:eastAsia="標楷體" w:hAnsi="Times New Roman"/>
                  <w:szCs w:val="24"/>
                  <w:lang w:eastAsia="zh-TW"/>
                </w:rPr>
                <w:delText>院內</w:delText>
              </w:r>
              <w:r w:rsidRPr="00534379" w:rsidDel="00337D60">
                <w:rPr>
                  <w:rFonts w:ascii="Times New Roman" w:eastAsia="標楷體" w:hAnsi="Times New Roman"/>
                  <w:szCs w:val="24"/>
                  <w:lang w:val="en-US" w:eastAsia="zh-TW"/>
                </w:rPr>
                <w:delText>支援學系（研究所）之碩士班</w:delText>
              </w:r>
              <w:r w:rsidRPr="00534379" w:rsidDel="00337D60">
                <w:rPr>
                  <w:rFonts w:ascii="Times New Roman" w:eastAsia="標楷體" w:hAnsi="Times New Roman"/>
                  <w:szCs w:val="24"/>
                </w:rPr>
                <w:delText>應至少於</w:delText>
              </w:r>
              <w:r w:rsidRPr="00534379" w:rsidDel="00337D60">
                <w:rPr>
                  <w:rFonts w:ascii="Times New Roman" w:eastAsia="標楷體" w:hAnsi="Times New Roman"/>
                  <w:szCs w:val="24"/>
                </w:rPr>
                <w:delText>1</w:delText>
              </w:r>
              <w:r w:rsidRPr="00534379" w:rsidDel="00337D60">
                <w:rPr>
                  <w:rFonts w:ascii="Times New Roman" w:eastAsia="標楷體" w:hAnsi="Times New Roman" w:hint="eastAsia"/>
                  <w:szCs w:val="24"/>
                  <w:lang w:eastAsia="zh-TW"/>
                </w:rPr>
                <w:delText>12</w:delText>
              </w:r>
              <w:r w:rsidRPr="00534379" w:rsidDel="00337D60">
                <w:rPr>
                  <w:rFonts w:ascii="Times New Roman" w:eastAsia="標楷體" w:hAnsi="Times New Roman"/>
                  <w:szCs w:val="24"/>
                </w:rPr>
                <w:delText>學年度設立並招生（學生於</w:delText>
              </w:r>
              <w:r w:rsidRPr="00534379" w:rsidDel="00337D60">
                <w:rPr>
                  <w:rFonts w:ascii="Times New Roman" w:eastAsia="標楷體" w:hAnsi="Times New Roman"/>
                  <w:szCs w:val="24"/>
                </w:rPr>
                <w:delText>1</w:delText>
              </w:r>
              <w:r w:rsidRPr="00534379" w:rsidDel="00337D60">
                <w:rPr>
                  <w:rFonts w:ascii="Times New Roman" w:eastAsia="標楷體" w:hAnsi="Times New Roman" w:hint="eastAsia"/>
                  <w:szCs w:val="24"/>
                  <w:lang w:eastAsia="zh-TW"/>
                </w:rPr>
                <w:delText>12</w:delText>
              </w:r>
              <w:r w:rsidRPr="00534379" w:rsidDel="00337D60">
                <w:rPr>
                  <w:rFonts w:ascii="Times New Roman" w:eastAsia="標楷體" w:hAnsi="Times New Roman"/>
                  <w:szCs w:val="24"/>
                </w:rPr>
                <w:delText>學年度註冊入學）。</w:delText>
              </w:r>
            </w:del>
            <w:ins w:id="48" w:author="鄭成偉" w:date="2025-09-24T23:10:00Z" w16du:dateUtc="2025-09-24T15:10:00Z">
              <w:r w:rsidR="00337D60" w:rsidRPr="00534379">
                <w:rPr>
                  <w:rFonts w:ascii="Times New Roman" w:eastAsia="標楷體" w:hAnsi="Times New Roman" w:hint="eastAsia"/>
                  <w:b/>
                  <w:sz w:val="28"/>
                  <w:szCs w:val="28"/>
                  <w:u w:val="single"/>
                  <w:lang w:val="en-US" w:eastAsia="zh-TW"/>
                </w:rPr>
                <w:t>■</w:t>
              </w:r>
            </w:ins>
            <w:ins w:id="49" w:author="鄭成偉" w:date="2025-09-24T23:03:00Z" w16du:dateUtc="2025-09-24T15:03:00Z">
              <w:r w:rsidR="002A7ABD" w:rsidRPr="008511E8">
                <w:rPr>
                  <w:rFonts w:ascii="Times New Roman" w:eastAsia="標楷體" w:hAnsi="Times New Roman"/>
                  <w:b/>
                  <w:sz w:val="28"/>
                  <w:szCs w:val="28"/>
                  <w:u w:val="single"/>
                  <w:lang w:val="en-US" w:eastAsia="zh-TW"/>
                </w:rPr>
                <w:t>申設博士學位學程</w:t>
              </w:r>
            </w:ins>
          </w:p>
          <w:p w14:paraId="2778E75A" w14:textId="77777777" w:rsidR="002A7ABD" w:rsidRPr="008511E8" w:rsidRDefault="002A7ABD" w:rsidP="002A7ABD">
            <w:pPr>
              <w:pStyle w:val="a3"/>
              <w:snapToGrid w:val="0"/>
              <w:spacing w:line="0" w:lineRule="atLeast"/>
              <w:ind w:leftChars="-25" w:left="178" w:rightChars="-25" w:right="-60" w:hangingChars="99" w:hanging="238"/>
              <w:jc w:val="both"/>
              <w:rPr>
                <w:ins w:id="50" w:author="鄭成偉" w:date="2025-09-24T23:03:00Z" w16du:dateUtc="2025-09-24T15:03:00Z"/>
                <w:rFonts w:ascii="Times New Roman" w:eastAsia="標楷體" w:hAnsi="Times New Roman"/>
                <w:szCs w:val="24"/>
                <w:lang w:val="en-US" w:eastAsia="zh-TW"/>
              </w:rPr>
            </w:pPr>
            <w:ins w:id="51" w:author="鄭成偉" w:date="2025-09-24T23:03:00Z" w16du:dateUtc="2025-09-24T15:03:00Z">
              <w:r w:rsidRPr="008511E8">
                <w:rPr>
                  <w:rFonts w:ascii="Times New Roman" w:eastAsia="標楷體" w:hAnsi="Times New Roman"/>
                  <w:szCs w:val="24"/>
                  <w:lang w:val="en-US" w:eastAsia="zh-TW"/>
                </w:rPr>
                <w:t>應符合之規定：</w:t>
              </w:r>
            </w:ins>
          </w:p>
          <w:p w14:paraId="2EF91738" w14:textId="64501F4A" w:rsidR="002A7ABD" w:rsidRPr="00534379" w:rsidRDefault="002A7ABD" w:rsidP="002A7ABD">
            <w:pPr>
              <w:pStyle w:val="a3"/>
              <w:snapToGrid w:val="0"/>
              <w:spacing w:line="0" w:lineRule="atLeast"/>
              <w:ind w:leftChars="-25" w:left="-60" w:rightChars="-25" w:right="-60"/>
              <w:jc w:val="both"/>
              <w:rPr>
                <w:rFonts w:ascii="Times New Roman" w:eastAsia="標楷體" w:hAnsi="Times New Roman"/>
                <w:szCs w:val="24"/>
                <w:lang w:eastAsia="zh-TW"/>
              </w:rPr>
            </w:pPr>
            <w:ins w:id="52" w:author="鄭成偉" w:date="2025-09-24T23:03:00Z" w16du:dateUtc="2025-09-24T15:03:00Z">
              <w:r w:rsidRPr="008511E8">
                <w:rPr>
                  <w:rFonts w:ascii="Times New Roman" w:eastAsia="標楷體" w:hAnsi="Times New Roman"/>
                  <w:szCs w:val="24"/>
                  <w:lang w:val="en-US" w:eastAsia="zh-TW"/>
                </w:rPr>
                <w:t>申請設立</w:t>
              </w:r>
              <w:r w:rsidRPr="008511E8">
                <w:rPr>
                  <w:rFonts w:ascii="Times New Roman" w:eastAsia="標楷體" w:hAnsi="Times New Roman"/>
                  <w:szCs w:val="24"/>
                  <w:lang w:val="en-US" w:eastAsia="zh-HK"/>
                </w:rPr>
                <w:t>博士</w:t>
              </w:r>
              <w:r w:rsidRPr="008511E8">
                <w:rPr>
                  <w:rFonts w:ascii="Times New Roman" w:eastAsia="標楷體" w:hAnsi="Times New Roman"/>
                  <w:szCs w:val="24"/>
                  <w:lang w:val="en-US" w:eastAsia="zh-TW"/>
                </w:rPr>
                <w:t>學位學程</w:t>
              </w:r>
              <w:r w:rsidRPr="008511E8">
                <w:rPr>
                  <w:rFonts w:ascii="Times New Roman" w:eastAsia="標楷體" w:hAnsi="Times New Roman"/>
                  <w:szCs w:val="24"/>
                  <w:lang w:val="en-US" w:eastAsia="zh-HK"/>
                </w:rPr>
                <w:t>時，已設立學位學程</w:t>
              </w:r>
              <w:r w:rsidRPr="008511E8">
                <w:rPr>
                  <w:rFonts w:ascii="Times New Roman" w:eastAsia="標楷體" w:hAnsi="Times New Roman"/>
                  <w:szCs w:val="24"/>
                  <w:lang w:val="en-US" w:eastAsia="zh-TW"/>
                </w:rPr>
                <w:t>所跨領域相關博士班達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r w:rsidRPr="008511E8">
                <w:rPr>
                  <w:rFonts w:ascii="Times New Roman" w:eastAsia="標楷體" w:hAnsi="Times New Roman"/>
                  <w:bCs/>
                  <w:szCs w:val="24"/>
                  <w:lang w:val="en-US" w:eastAsia="zh-TW"/>
                </w:rPr>
                <w:t>。</w:t>
              </w:r>
              <w:r w:rsidRPr="008511E8">
                <w:rPr>
                  <w:rFonts w:ascii="Times New Roman" w:eastAsia="標楷體" w:hAnsi="Times New Roman"/>
                  <w:szCs w:val="24"/>
                  <w:lang w:val="en-US" w:eastAsia="zh-TW"/>
                </w:rPr>
                <w:t>但支援系所均符合總量標準附表四所定學術條件者，不在此限。</w:t>
              </w:r>
            </w:ins>
          </w:p>
        </w:tc>
        <w:tc>
          <w:tcPr>
            <w:tcW w:w="3870" w:type="dxa"/>
          </w:tcPr>
          <w:p w14:paraId="758C87F0" w14:textId="24A9C90D" w:rsidR="000A1970" w:rsidRPr="00B631C5" w:rsidRDefault="00B631C5" w:rsidP="000A1970">
            <w:pPr>
              <w:pStyle w:val="a3"/>
              <w:spacing w:line="0" w:lineRule="atLeast"/>
              <w:ind w:leftChars="-25" w:left="180" w:rightChars="-25" w:right="-60" w:hangingChars="100" w:hanging="240"/>
              <w:jc w:val="both"/>
              <w:rPr>
                <w:ins w:id="53" w:author="鄭成偉" w:date="2025-09-24T23:11:00Z" w16du:dateUtc="2025-09-24T15:11:00Z"/>
                <w:rFonts w:ascii="Times New Roman" w:eastAsia="標楷體" w:hAnsi="Times New Roman"/>
                <w:szCs w:val="24"/>
                <w:highlight w:val="yellow"/>
                <w:lang w:val="en-US"/>
                <w:rPrChange w:id="54" w:author="鄭成偉" w:date="2025-09-24T23:12:00Z" w16du:dateUtc="2025-09-24T15:12:00Z">
                  <w:rPr>
                    <w:ins w:id="55" w:author="鄭成偉" w:date="2025-09-24T23:11:00Z" w16du:dateUtc="2025-09-24T15:11:00Z"/>
                    <w:rFonts w:ascii="Times New Roman" w:eastAsia="標楷體" w:hAnsi="Times New Roman"/>
                    <w:szCs w:val="24"/>
                    <w:lang w:val="en-US"/>
                  </w:rPr>
                </w:rPrChange>
              </w:rPr>
            </w:pPr>
            <w:ins w:id="56" w:author="鄭成偉" w:date="2025-09-24T23:12:00Z" w16du:dateUtc="2025-09-24T15:12:00Z">
              <w:r>
                <w:rPr>
                  <w:rFonts w:ascii="Times New Roman" w:eastAsia="標楷體" w:hAnsi="Times New Roman" w:hint="eastAsia"/>
                  <w:szCs w:val="24"/>
                  <w:lang w:eastAsia="zh-TW"/>
                </w:rPr>
                <w:t>■</w:t>
              </w:r>
            </w:ins>
            <w:ins w:id="57" w:author="鄭成偉" w:date="2025-09-24T23:11:00Z" w16du:dateUtc="2025-09-24T15:11:00Z">
              <w:r w:rsidR="000A1970" w:rsidRPr="00B631C5">
                <w:rPr>
                  <w:rFonts w:ascii="Times New Roman" w:eastAsia="標楷體" w:hAnsi="Times New Roman" w:hint="eastAsia"/>
                  <w:szCs w:val="24"/>
                  <w:highlight w:val="yellow"/>
                  <w:lang w:eastAsia="zh-TW"/>
                  <w:rPrChange w:id="58" w:author="鄭成偉" w:date="2025-09-24T23:12:00Z" w16du:dateUtc="2025-09-24T15:12:00Z">
                    <w:rPr>
                      <w:rFonts w:ascii="Times New Roman" w:eastAsia="標楷體" w:hAnsi="Times New Roman" w:hint="eastAsia"/>
                      <w:szCs w:val="24"/>
                      <w:lang w:eastAsia="zh-TW"/>
                    </w:rPr>
                  </w:rPrChange>
                </w:rPr>
                <w:t>○○</w:t>
              </w:r>
              <w:r w:rsidR="000A1970" w:rsidRPr="00B631C5">
                <w:rPr>
                  <w:rFonts w:ascii="Times New Roman" w:eastAsia="標楷體" w:hAnsi="Times New Roman" w:hint="eastAsia"/>
                  <w:szCs w:val="24"/>
                  <w:highlight w:val="yellow"/>
                  <w:lang w:val="en-US" w:eastAsia="zh-HK"/>
                  <w:rPrChange w:id="59" w:author="鄭成偉" w:date="2025-09-24T23:12:00Z" w16du:dateUtc="2025-09-24T15:12:00Z">
                    <w:rPr>
                      <w:rFonts w:ascii="Times New Roman" w:eastAsia="標楷體" w:hAnsi="Times New Roman" w:hint="eastAsia"/>
                      <w:szCs w:val="24"/>
                      <w:lang w:val="en-US" w:eastAsia="zh-HK"/>
                    </w:rPr>
                  </w:rPrChange>
                </w:rPr>
                <w:t>博士班於</w:t>
              </w:r>
              <w:r w:rsidR="000A1970" w:rsidRPr="00B631C5">
                <w:rPr>
                  <w:rFonts w:ascii="Times New Roman" w:eastAsia="標楷體" w:hAnsi="Times New Roman" w:hint="eastAsia"/>
                  <w:szCs w:val="24"/>
                  <w:highlight w:val="yellow"/>
                  <w:u w:val="single"/>
                  <w:lang w:val="en-US" w:eastAsia="zh-TW"/>
                  <w:rPrChange w:id="60" w:author="鄭成偉" w:date="2025-09-24T23:12:00Z" w16du:dateUtc="2025-09-24T15:12:00Z">
                    <w:rPr>
                      <w:rFonts w:ascii="Times New Roman" w:eastAsia="標楷體" w:hAnsi="Times New Roman" w:hint="eastAsia"/>
                      <w:szCs w:val="24"/>
                      <w:u w:val="single"/>
                      <w:lang w:val="en-US" w:eastAsia="zh-TW"/>
                    </w:rPr>
                  </w:rPrChange>
                </w:rPr>
                <w:t xml:space="preserve">　　</w:t>
              </w:r>
              <w:proofErr w:type="spellStart"/>
              <w:r w:rsidR="000A1970" w:rsidRPr="00B631C5">
                <w:rPr>
                  <w:rFonts w:ascii="Times New Roman" w:eastAsia="標楷體" w:hAnsi="Times New Roman" w:hint="eastAsia"/>
                  <w:szCs w:val="24"/>
                  <w:highlight w:val="yellow"/>
                  <w:lang w:val="en-US"/>
                  <w:rPrChange w:id="61" w:author="鄭成偉" w:date="2025-09-24T23:12:00Z" w16du:dateUtc="2025-09-24T15:12:00Z">
                    <w:rPr>
                      <w:rFonts w:ascii="Times New Roman" w:eastAsia="標楷體" w:hAnsi="Times New Roman" w:hint="eastAsia"/>
                      <w:szCs w:val="24"/>
                      <w:lang w:val="en-US"/>
                    </w:rPr>
                  </w:rPrChange>
                </w:rPr>
                <w:t>年度設立</w:t>
              </w:r>
              <w:proofErr w:type="spellEnd"/>
              <w:r w:rsidR="000A1970" w:rsidRPr="00B631C5">
                <w:rPr>
                  <w:rFonts w:ascii="Times New Roman" w:eastAsia="標楷體" w:hAnsi="Times New Roman" w:hint="eastAsia"/>
                  <w:szCs w:val="24"/>
                  <w:highlight w:val="yellow"/>
                  <w:lang w:val="en-US"/>
                  <w:rPrChange w:id="62" w:author="鄭成偉" w:date="2025-09-24T23:12:00Z" w16du:dateUtc="2025-09-24T15:12:00Z">
                    <w:rPr>
                      <w:rFonts w:ascii="Times New Roman" w:eastAsia="標楷體" w:hAnsi="Times New Roman" w:hint="eastAsia"/>
                      <w:szCs w:val="24"/>
                      <w:lang w:val="en-US"/>
                    </w:rPr>
                  </w:rPrChange>
                </w:rPr>
                <w:t>。</w:t>
              </w:r>
            </w:ins>
          </w:p>
          <w:p w14:paraId="2B47F08F" w14:textId="77777777" w:rsidR="000A1970" w:rsidRPr="008511E8" w:rsidRDefault="000A1970" w:rsidP="000A1970">
            <w:pPr>
              <w:pStyle w:val="a3"/>
              <w:snapToGrid w:val="0"/>
              <w:spacing w:line="0" w:lineRule="atLeast"/>
              <w:ind w:leftChars="75" w:left="180" w:rightChars="-25" w:right="-60"/>
              <w:jc w:val="both"/>
              <w:rPr>
                <w:ins w:id="63" w:author="鄭成偉" w:date="2025-09-24T23:11:00Z" w16du:dateUtc="2025-09-24T15:11:00Z"/>
                <w:rFonts w:ascii="Times New Roman" w:eastAsia="標楷體" w:hAnsi="Times New Roman"/>
                <w:szCs w:val="24"/>
                <w:lang w:val="en-US" w:eastAsia="zh-TW"/>
              </w:rPr>
            </w:pPr>
            <w:ins w:id="64" w:author="鄭成偉" w:date="2025-09-24T23:11:00Z" w16du:dateUtc="2025-09-24T15:11:00Z">
              <w:r w:rsidRPr="00B631C5">
                <w:rPr>
                  <w:rFonts w:ascii="Times New Roman" w:eastAsia="標楷體" w:hAnsi="Times New Roman" w:hint="eastAsia"/>
                  <w:szCs w:val="24"/>
                  <w:highlight w:val="yellow"/>
                  <w:lang w:val="en-US" w:eastAsia="zh-TW"/>
                  <w:rPrChange w:id="65" w:author="鄭成偉" w:date="2025-09-24T23:12:00Z" w16du:dateUtc="2025-09-24T15:12:00Z">
                    <w:rPr>
                      <w:rFonts w:ascii="Times New Roman" w:eastAsia="標楷體" w:hAnsi="Times New Roman" w:hint="eastAsia"/>
                      <w:szCs w:val="24"/>
                      <w:lang w:val="en-US" w:eastAsia="zh-TW"/>
                    </w:rPr>
                  </w:rPrChange>
                </w:rPr>
                <w:t>核定公文：　年　月　日臺高（　）字第</w:t>
              </w:r>
              <w:r w:rsidRPr="00B631C5">
                <w:rPr>
                  <w:rFonts w:ascii="Times New Roman" w:eastAsia="標楷體" w:hAnsi="Times New Roman"/>
                  <w:szCs w:val="24"/>
                  <w:highlight w:val="yellow"/>
                  <w:u w:val="single"/>
                  <w:lang w:val="en-US" w:eastAsia="zh-TW"/>
                  <w:rPrChange w:id="66" w:author="鄭成偉" w:date="2025-09-24T23:12:00Z" w16du:dateUtc="2025-09-24T15:12:00Z">
                    <w:rPr>
                      <w:rFonts w:ascii="Times New Roman" w:eastAsia="標楷體" w:hAnsi="Times New Roman"/>
                      <w:szCs w:val="24"/>
                      <w:u w:val="single"/>
                      <w:lang w:val="en-US" w:eastAsia="zh-TW"/>
                    </w:rPr>
                  </w:rPrChange>
                </w:rPr>
                <w:t xml:space="preserve">            </w:t>
              </w:r>
              <w:r w:rsidRPr="00B631C5">
                <w:rPr>
                  <w:rFonts w:ascii="Times New Roman" w:eastAsia="標楷體" w:hAnsi="Times New Roman" w:hint="eastAsia"/>
                  <w:szCs w:val="24"/>
                  <w:highlight w:val="yellow"/>
                  <w:lang w:val="en-US" w:eastAsia="zh-TW"/>
                  <w:rPrChange w:id="67" w:author="鄭成偉" w:date="2025-09-24T23:12:00Z" w16du:dateUtc="2025-09-24T15:12:00Z">
                    <w:rPr>
                      <w:rFonts w:ascii="Times New Roman" w:eastAsia="標楷體" w:hAnsi="Times New Roman" w:hint="eastAsia"/>
                      <w:szCs w:val="24"/>
                      <w:lang w:val="en-US" w:eastAsia="zh-TW"/>
                    </w:rPr>
                  </w:rPrChange>
                </w:rPr>
                <w:t>號</w:t>
              </w:r>
            </w:ins>
          </w:p>
          <w:p w14:paraId="69ED8218" w14:textId="77777777" w:rsidR="000A1970" w:rsidRPr="000A1970" w:rsidRDefault="000A1970">
            <w:pPr>
              <w:pStyle w:val="a3"/>
              <w:snapToGrid w:val="0"/>
              <w:spacing w:line="0" w:lineRule="atLeast"/>
              <w:ind w:rightChars="-25" w:right="-60"/>
              <w:jc w:val="both"/>
              <w:rPr>
                <w:ins w:id="68" w:author="鄭成偉" w:date="2025-09-24T23:11:00Z" w16du:dateUtc="2025-09-24T15:11:00Z"/>
                <w:rFonts w:ascii="Times New Roman" w:eastAsia="標楷體" w:hAnsi="Times New Roman"/>
                <w:bCs/>
                <w:lang w:val="en-US" w:eastAsia="zh-HK"/>
                <w:rPrChange w:id="69" w:author="鄭成偉" w:date="2025-09-24T23:11:00Z" w16du:dateUtc="2025-09-24T15:11:00Z">
                  <w:rPr>
                    <w:ins w:id="70" w:author="鄭成偉" w:date="2025-09-24T23:11:00Z" w16du:dateUtc="2025-09-24T15:11:00Z"/>
                    <w:rFonts w:ascii="Times New Roman" w:eastAsia="標楷體" w:hAnsi="Times New Roman"/>
                    <w:bCs/>
                    <w:lang w:eastAsia="zh-TW"/>
                  </w:rPr>
                </w:rPrChange>
              </w:rPr>
              <w:pPrChange w:id="71" w:author="鄭成偉" w:date="2025-09-24T23:11:00Z" w16du:dateUtc="2025-09-24T15:11:00Z">
                <w:pPr>
                  <w:pStyle w:val="a3"/>
                  <w:numPr>
                    <w:numId w:val="35"/>
                  </w:numPr>
                  <w:snapToGrid w:val="0"/>
                  <w:spacing w:line="0" w:lineRule="atLeast"/>
                  <w:ind w:left="316" w:rightChars="-25" w:right="-60" w:hanging="316"/>
                  <w:jc w:val="both"/>
                </w:pPr>
              </w:pPrChange>
            </w:pPr>
          </w:p>
          <w:p w14:paraId="24FC834E" w14:textId="4B8289CE" w:rsidR="00E11E36" w:rsidRPr="0014463B"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lang w:val="en-US" w:eastAsia="zh-HK"/>
              </w:rPr>
            </w:pPr>
            <w:r w:rsidRPr="00CA4CC4">
              <w:rPr>
                <w:rFonts w:ascii="Times New Roman" w:eastAsia="標楷體" w:hAnsi="Times New Roman" w:hint="eastAsia"/>
                <w:bCs/>
              </w:rPr>
              <w:t>人工智慧健康產業應用碩士學位學程</w:t>
            </w:r>
            <w:r w:rsidRPr="00CA4CC4">
              <w:rPr>
                <w:rFonts w:ascii="Times New Roman" w:eastAsia="標楷體" w:hAnsi="Times New Roman"/>
                <w:bCs/>
                <w:lang w:eastAsia="zh-TW"/>
              </w:rPr>
              <w:t>110</w:t>
            </w:r>
            <w:r w:rsidRPr="00CA4CC4">
              <w:rPr>
                <w:rFonts w:ascii="Times New Roman" w:eastAsia="標楷體" w:hAnsi="Times New Roman"/>
                <w:szCs w:val="24"/>
                <w:lang w:val="en-US"/>
              </w:rPr>
              <w:t>學年度設</w:t>
            </w:r>
            <w:r w:rsidRPr="00CA4CC4">
              <w:rPr>
                <w:rFonts w:ascii="Times New Roman" w:eastAsia="標楷體" w:hAnsi="Times New Roman" w:hint="eastAsia"/>
                <w:bCs/>
                <w:lang w:eastAsia="zh-HK"/>
              </w:rPr>
              <w:t>立</w:t>
            </w:r>
          </w:p>
          <w:tbl>
            <w:tblPr>
              <w:tblW w:w="3332" w:type="dxa"/>
              <w:tblInd w:w="240" w:type="dxa"/>
              <w:tblLook w:val="04A0" w:firstRow="1" w:lastRow="0" w:firstColumn="1" w:lastColumn="0" w:noHBand="0" w:noVBand="1"/>
            </w:tblPr>
            <w:tblGrid>
              <w:gridCol w:w="3332"/>
            </w:tblGrid>
            <w:tr w:rsidR="00E11E36" w:rsidRPr="00CA4CC4" w14:paraId="4A00BDB4" w14:textId="77777777" w:rsidTr="006B1487">
              <w:tc>
                <w:tcPr>
                  <w:tcW w:w="3332" w:type="dxa"/>
                </w:tcPr>
                <w:p w14:paraId="06461783" w14:textId="77777777" w:rsidR="00E11E36" w:rsidRPr="00CA4CC4" w:rsidRDefault="00E11E36" w:rsidP="00674DCA">
                  <w:pPr>
                    <w:pStyle w:val="a3"/>
                    <w:snapToGrid w:val="0"/>
                    <w:spacing w:line="0" w:lineRule="atLeast"/>
                    <w:ind w:rightChars="-25" w:right="-60"/>
                    <w:jc w:val="both"/>
                    <w:rPr>
                      <w:rFonts w:ascii="Times New Roman" w:eastAsia="標楷體" w:hAnsi="Times New Roman"/>
                      <w:bCs/>
                      <w:lang w:val="en-US" w:eastAsia="zh-HK"/>
                    </w:rPr>
                  </w:pPr>
                  <w:r w:rsidRPr="00CA4CC4">
                    <w:rPr>
                      <w:rFonts w:ascii="Times New Roman" w:eastAsia="標楷體" w:hAnsi="Times New Roman" w:hint="eastAsia"/>
                      <w:color w:val="000000" w:themeColor="text1"/>
                      <w:szCs w:val="24"/>
                      <w:lang w:val="en-US" w:eastAsia="zh-TW"/>
                    </w:rPr>
                    <w:t>核定文號：</w:t>
                  </w:r>
                  <w:r w:rsidRPr="00CA4CC4">
                    <w:rPr>
                      <w:rFonts w:ascii="Times New Roman" w:eastAsia="標楷體" w:hAnsi="Times New Roman"/>
                      <w:color w:val="000000" w:themeColor="text1"/>
                      <w:szCs w:val="24"/>
                      <w:lang w:val="en-US" w:eastAsia="zh-TW"/>
                    </w:rPr>
                    <w:t>109</w:t>
                  </w:r>
                  <w:r w:rsidRPr="00CA4CC4">
                    <w:rPr>
                      <w:rFonts w:ascii="Times New Roman" w:eastAsia="標楷體" w:hAnsi="Times New Roman" w:hint="eastAsia"/>
                      <w:color w:val="000000" w:themeColor="text1"/>
                      <w:szCs w:val="24"/>
                      <w:lang w:val="en-US" w:eastAsia="zh-TW"/>
                    </w:rPr>
                    <w:t>年</w:t>
                  </w:r>
                  <w:r w:rsidRPr="00CA4CC4">
                    <w:rPr>
                      <w:rFonts w:ascii="Times New Roman" w:eastAsia="標楷體" w:hAnsi="Times New Roman"/>
                      <w:color w:val="000000" w:themeColor="text1"/>
                      <w:szCs w:val="24"/>
                      <w:lang w:val="en-US" w:eastAsia="zh-TW"/>
                    </w:rPr>
                    <w:t>7</w:t>
                  </w:r>
                  <w:r w:rsidRPr="00CA4CC4">
                    <w:rPr>
                      <w:rFonts w:ascii="Times New Roman" w:eastAsia="標楷體" w:hAnsi="Times New Roman" w:hint="eastAsia"/>
                      <w:color w:val="000000" w:themeColor="text1"/>
                      <w:szCs w:val="24"/>
                      <w:lang w:val="en-US" w:eastAsia="zh-TW"/>
                    </w:rPr>
                    <w:t>月</w:t>
                  </w:r>
                  <w:r w:rsidRPr="00CA4CC4">
                    <w:rPr>
                      <w:rFonts w:ascii="Times New Roman" w:eastAsia="標楷體" w:hAnsi="Times New Roman"/>
                      <w:color w:val="000000" w:themeColor="text1"/>
                      <w:szCs w:val="24"/>
                      <w:lang w:val="en-US" w:eastAsia="zh-TW"/>
                    </w:rPr>
                    <w:t>17</w:t>
                  </w:r>
                  <w:r w:rsidRPr="00CA4CC4">
                    <w:rPr>
                      <w:rFonts w:ascii="Times New Roman" w:eastAsia="標楷體" w:hAnsi="Times New Roman" w:hint="eastAsia"/>
                      <w:color w:val="000000" w:themeColor="text1"/>
                      <w:szCs w:val="24"/>
                      <w:lang w:val="en-US" w:eastAsia="zh-TW"/>
                    </w:rPr>
                    <w:t>日</w:t>
                  </w:r>
                  <w:r w:rsidRPr="0014463B">
                    <w:rPr>
                      <w:rFonts w:ascii="Times New Roman" w:eastAsia="標楷體" w:hAnsi="Times New Roman" w:hint="eastAsia"/>
                    </w:rPr>
                    <w:t>臺教高（四）字第</w:t>
                  </w:r>
                  <w:r w:rsidRPr="0014463B">
                    <w:rPr>
                      <w:rFonts w:ascii="Times New Roman" w:eastAsia="標楷體" w:hAnsi="Times New Roman"/>
                    </w:rPr>
                    <w:t>1090100544</w:t>
                  </w:r>
                  <w:r w:rsidRPr="0014463B">
                    <w:rPr>
                      <w:rFonts w:ascii="Times New Roman" w:eastAsia="標楷體" w:hAnsi="Times New Roman" w:hint="eastAsia"/>
                    </w:rPr>
                    <w:t>號</w:t>
                  </w:r>
                </w:p>
              </w:tc>
            </w:tr>
          </w:tbl>
          <w:p w14:paraId="197A7650"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proofErr w:type="spellStart"/>
            <w:r w:rsidRPr="006B1487">
              <w:rPr>
                <w:rFonts w:ascii="Times New Roman" w:eastAsia="標楷體" w:hAnsi="Times New Roman" w:hint="eastAsia"/>
                <w:bCs/>
              </w:rPr>
              <w:t>醫務管理暨醫療資訊學系</w:t>
            </w:r>
            <w:proofErr w:type="spellEnd"/>
            <w:r w:rsidRPr="006B1487">
              <w:rPr>
                <w:rFonts w:ascii="Times New Roman" w:eastAsia="標楷體" w:hAnsi="Times New Roman"/>
                <w:bCs/>
              </w:rPr>
              <w:t>/</w:t>
            </w:r>
            <w:r w:rsidRPr="006B1487">
              <w:rPr>
                <w:rFonts w:ascii="Times New Roman" w:eastAsia="標楷體" w:hAnsi="Times New Roman" w:hint="eastAsia"/>
                <w:bCs/>
              </w:rPr>
              <w:t>醫務管理</w:t>
            </w:r>
            <w:r w:rsidRPr="006B1487">
              <w:rPr>
                <w:rFonts w:ascii="Times New Roman" w:eastAsia="標楷體" w:hAnsi="Times New Roman"/>
                <w:bCs/>
              </w:rPr>
              <w:t>碩士班於</w:t>
            </w:r>
            <w:r w:rsidRPr="006B1487">
              <w:rPr>
                <w:rFonts w:ascii="Times New Roman" w:eastAsia="標楷體" w:hAnsi="Times New Roman"/>
                <w:bCs/>
              </w:rPr>
              <w:t>100</w:t>
            </w:r>
            <w:r w:rsidRPr="006B1487">
              <w:rPr>
                <w:rFonts w:ascii="Times New Roman" w:eastAsia="標楷體" w:hAnsi="Times New Roman"/>
                <w:bCs/>
              </w:rPr>
              <w:t>學年度</w:t>
            </w:r>
            <w:r w:rsidRPr="0016618A">
              <w:rPr>
                <w:rFonts w:ascii="Times New Roman" w:eastAsia="標楷體" w:hAnsi="Times New Roman"/>
                <w:bCs/>
              </w:rPr>
              <w:t>合併</w:t>
            </w:r>
          </w:p>
          <w:tbl>
            <w:tblPr>
              <w:tblW w:w="0" w:type="auto"/>
              <w:tblLook w:val="04A0" w:firstRow="1" w:lastRow="0" w:firstColumn="1" w:lastColumn="0" w:noHBand="0" w:noVBand="1"/>
            </w:tblPr>
            <w:tblGrid>
              <w:gridCol w:w="3654"/>
            </w:tblGrid>
            <w:tr w:rsidR="00E11E36" w:rsidRPr="00CA4CC4" w14:paraId="1401F8D7" w14:textId="77777777" w:rsidTr="00674DCA">
              <w:tc>
                <w:tcPr>
                  <w:tcW w:w="3889" w:type="dxa"/>
                </w:tcPr>
                <w:p w14:paraId="0A199F53" w14:textId="77777777" w:rsidR="00E11E36" w:rsidRPr="00CA4CC4" w:rsidRDefault="00E11E36" w:rsidP="006B1487">
                  <w:pPr>
                    <w:pStyle w:val="a3"/>
                    <w:spacing w:line="0" w:lineRule="atLeast"/>
                    <w:ind w:leftChars="100" w:left="240" w:rightChars="-25" w:right="-60"/>
                    <w:jc w:val="both"/>
                    <w:rPr>
                      <w:rFonts w:ascii="Times New Roman" w:eastAsia="標楷體" w:hAnsi="Times New Roman"/>
                      <w:szCs w:val="24"/>
                      <w:lang w:val="en-US"/>
                    </w:rPr>
                  </w:pPr>
                  <w:r w:rsidRPr="00CA4CC4">
                    <w:rPr>
                      <w:rFonts w:ascii="Times New Roman" w:eastAsia="標楷體" w:hAnsi="Times New Roman" w:hint="eastAsia"/>
                      <w:color w:val="000000" w:themeColor="text1"/>
                      <w:szCs w:val="24"/>
                      <w:lang w:val="en-US" w:eastAsia="zh-TW"/>
                    </w:rPr>
                    <w:t>核定文號：</w:t>
                  </w:r>
                  <w:r w:rsidRPr="00CA4CC4">
                    <w:rPr>
                      <w:rFonts w:ascii="Times New Roman" w:eastAsia="標楷體" w:hAnsi="Times New Roman"/>
                      <w:color w:val="000000" w:themeColor="text1"/>
                      <w:szCs w:val="24"/>
                      <w:lang w:val="en-US" w:eastAsia="zh-TW"/>
                    </w:rPr>
                    <w:t>99</w:t>
                  </w:r>
                  <w:r w:rsidRPr="00CA4CC4">
                    <w:rPr>
                      <w:rFonts w:ascii="Times New Roman" w:eastAsia="標楷體" w:hAnsi="Times New Roman" w:hint="eastAsia"/>
                      <w:color w:val="000000" w:themeColor="text1"/>
                      <w:szCs w:val="24"/>
                      <w:lang w:val="en-US" w:eastAsia="zh-TW"/>
                    </w:rPr>
                    <w:t>年</w:t>
                  </w:r>
                  <w:r w:rsidRPr="00CA4CC4">
                    <w:rPr>
                      <w:rFonts w:ascii="Times New Roman" w:eastAsia="標楷體" w:hAnsi="Times New Roman"/>
                      <w:color w:val="000000" w:themeColor="text1"/>
                      <w:szCs w:val="24"/>
                      <w:lang w:val="en-US" w:eastAsia="zh-TW"/>
                    </w:rPr>
                    <w:t>9</w:t>
                  </w:r>
                  <w:r w:rsidRPr="00CA4CC4">
                    <w:rPr>
                      <w:rFonts w:ascii="Times New Roman" w:eastAsia="標楷體" w:hAnsi="Times New Roman" w:hint="eastAsia"/>
                      <w:color w:val="000000" w:themeColor="text1"/>
                      <w:szCs w:val="24"/>
                      <w:lang w:val="en-US" w:eastAsia="zh-TW"/>
                    </w:rPr>
                    <w:t>月</w:t>
                  </w:r>
                  <w:r w:rsidRPr="00CA4CC4">
                    <w:rPr>
                      <w:rFonts w:ascii="Times New Roman" w:eastAsia="標楷體" w:hAnsi="Times New Roman"/>
                      <w:color w:val="000000" w:themeColor="text1"/>
                      <w:szCs w:val="24"/>
                      <w:lang w:val="en-US" w:eastAsia="zh-TW"/>
                    </w:rPr>
                    <w:t>21</w:t>
                  </w:r>
                  <w:r w:rsidRPr="00CA4CC4">
                    <w:rPr>
                      <w:rFonts w:ascii="Times New Roman" w:eastAsia="標楷體" w:hAnsi="Times New Roman" w:hint="eastAsia"/>
                      <w:color w:val="000000" w:themeColor="text1"/>
                      <w:szCs w:val="24"/>
                      <w:lang w:val="en-US" w:eastAsia="zh-TW"/>
                    </w:rPr>
                    <w:t>日臺高</w:t>
                  </w:r>
                  <w:r w:rsidRPr="00CA4CC4">
                    <w:rPr>
                      <w:rFonts w:ascii="Times New Roman" w:eastAsia="標楷體" w:hAnsi="Times New Roman"/>
                      <w:color w:val="000000" w:themeColor="text1"/>
                      <w:szCs w:val="24"/>
                      <w:lang w:val="en-US" w:eastAsia="zh-TW"/>
                    </w:rPr>
                    <w:t>(</w:t>
                  </w:r>
                  <w:r w:rsidRPr="00CA4CC4">
                    <w:rPr>
                      <w:rFonts w:ascii="Times New Roman" w:eastAsia="標楷體" w:hAnsi="Times New Roman" w:hint="eastAsia"/>
                      <w:color w:val="000000" w:themeColor="text1"/>
                      <w:szCs w:val="24"/>
                      <w:lang w:val="en-US" w:eastAsia="zh-TW"/>
                    </w:rPr>
                    <w:t>一</w:t>
                  </w:r>
                  <w:r w:rsidRPr="00CA4CC4">
                    <w:rPr>
                      <w:rFonts w:ascii="Times New Roman" w:eastAsia="標楷體" w:hAnsi="Times New Roman"/>
                      <w:color w:val="000000" w:themeColor="text1"/>
                      <w:szCs w:val="24"/>
                      <w:lang w:val="en-US" w:eastAsia="zh-TW"/>
                    </w:rPr>
                    <w:t>)</w:t>
                  </w:r>
                  <w:r w:rsidRPr="00CA4CC4">
                    <w:rPr>
                      <w:rFonts w:ascii="Times New Roman" w:eastAsia="標楷體" w:hAnsi="Times New Roman" w:hint="eastAsia"/>
                      <w:color w:val="000000" w:themeColor="text1"/>
                      <w:szCs w:val="24"/>
                      <w:lang w:val="en-US" w:eastAsia="zh-TW"/>
                    </w:rPr>
                    <w:t>字第</w:t>
                  </w:r>
                  <w:r w:rsidRPr="00CA4CC4">
                    <w:rPr>
                      <w:rFonts w:ascii="Times New Roman" w:eastAsia="標楷體" w:hAnsi="Times New Roman"/>
                      <w:color w:val="000000" w:themeColor="text1"/>
                      <w:szCs w:val="24"/>
                      <w:lang w:val="en-US" w:eastAsia="zh-TW"/>
                    </w:rPr>
                    <w:t>0990154041N</w:t>
                  </w:r>
                  <w:r w:rsidRPr="00CA4CC4">
                    <w:rPr>
                      <w:rFonts w:ascii="Times New Roman" w:eastAsia="標楷體" w:hAnsi="Times New Roman" w:hint="eastAsia"/>
                      <w:color w:val="000000" w:themeColor="text1"/>
                      <w:szCs w:val="24"/>
                      <w:lang w:val="en-US" w:eastAsia="zh-TW"/>
                    </w:rPr>
                    <w:t>號</w:t>
                  </w:r>
                </w:p>
              </w:tc>
            </w:tr>
          </w:tbl>
          <w:p w14:paraId="2AB400BC" w14:textId="77777777" w:rsidR="00E11E36" w:rsidRPr="00CA4CC4"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proofErr w:type="spellStart"/>
            <w:r w:rsidRPr="00CA4CC4">
              <w:rPr>
                <w:rFonts w:ascii="Times New Roman" w:eastAsia="標楷體" w:hAnsi="Times New Roman"/>
                <w:bCs/>
              </w:rPr>
              <w:t>公共衛生學系</w:t>
            </w:r>
            <w:proofErr w:type="spellEnd"/>
            <w:r w:rsidRPr="00CA4CC4">
              <w:rPr>
                <w:rFonts w:ascii="Times New Roman" w:eastAsia="標楷體" w:hAnsi="Times New Roman"/>
                <w:bCs/>
              </w:rPr>
              <w:t>/</w:t>
            </w:r>
            <w:proofErr w:type="spellStart"/>
            <w:r w:rsidRPr="006B1487">
              <w:rPr>
                <w:rFonts w:ascii="Times New Roman" w:eastAsia="標楷體" w:hAnsi="Times New Roman"/>
                <w:bCs/>
              </w:rPr>
              <w:t>碩士班</w:t>
            </w:r>
            <w:proofErr w:type="spellEnd"/>
            <w:r w:rsidRPr="006B1487">
              <w:rPr>
                <w:rFonts w:ascii="Times New Roman" w:eastAsia="標楷體" w:hAnsi="Times New Roman"/>
                <w:bCs/>
              </w:rPr>
              <w:t>/</w:t>
            </w:r>
            <w:r w:rsidRPr="006B1487">
              <w:rPr>
                <w:rFonts w:ascii="Times New Roman" w:eastAsia="標楷體" w:hAnsi="Times New Roman" w:hint="eastAsia"/>
                <w:bCs/>
              </w:rPr>
              <w:t>博士班</w:t>
            </w:r>
            <w:r w:rsidRPr="00CA4CC4">
              <w:rPr>
                <w:rFonts w:ascii="Times New Roman" w:eastAsia="標楷體" w:hAnsi="Times New Roman"/>
                <w:bCs/>
              </w:rPr>
              <w:t>106</w:t>
            </w:r>
            <w:r w:rsidRPr="006B1487">
              <w:rPr>
                <w:rFonts w:ascii="Times New Roman" w:eastAsia="標楷體" w:hAnsi="Times New Roman"/>
                <w:bCs/>
              </w:rPr>
              <w:t>學年度</w:t>
            </w:r>
            <w:r w:rsidRPr="00CA4CC4">
              <w:rPr>
                <w:rFonts w:ascii="Times New Roman" w:eastAsia="標楷體" w:hAnsi="Times New Roman" w:hint="eastAsia"/>
                <w:bCs/>
              </w:rPr>
              <w:t>合併</w:t>
            </w:r>
          </w:p>
          <w:tbl>
            <w:tblPr>
              <w:tblW w:w="0" w:type="auto"/>
              <w:tblLook w:val="04A0" w:firstRow="1" w:lastRow="0" w:firstColumn="1" w:lastColumn="0" w:noHBand="0" w:noVBand="1"/>
            </w:tblPr>
            <w:tblGrid>
              <w:gridCol w:w="3654"/>
            </w:tblGrid>
            <w:tr w:rsidR="00E11E36" w:rsidRPr="00CA4CC4" w14:paraId="7A87A603" w14:textId="77777777" w:rsidTr="00674DCA">
              <w:tc>
                <w:tcPr>
                  <w:tcW w:w="3889" w:type="dxa"/>
                </w:tcPr>
                <w:p w14:paraId="568D01B7" w14:textId="77777777" w:rsidR="00E11E36" w:rsidRPr="00CA4CC4" w:rsidRDefault="00E11E36" w:rsidP="006B1487">
                  <w:pPr>
                    <w:pStyle w:val="a3"/>
                    <w:snapToGrid w:val="0"/>
                    <w:spacing w:line="0" w:lineRule="atLeast"/>
                    <w:ind w:leftChars="100" w:left="240" w:rightChars="-25" w:right="-60"/>
                    <w:jc w:val="both"/>
                    <w:rPr>
                      <w:rFonts w:ascii="Times New Roman" w:eastAsia="標楷體" w:hAnsi="Times New Roman"/>
                      <w:bCs/>
                      <w:lang w:eastAsia="zh-HK"/>
                    </w:rPr>
                  </w:pPr>
                  <w:r w:rsidRPr="00CA4CC4">
                    <w:rPr>
                      <w:rFonts w:ascii="Times New Roman" w:eastAsia="標楷體" w:hAnsi="Times New Roman" w:hint="eastAsia"/>
                      <w:color w:val="000000" w:themeColor="text1"/>
                      <w:szCs w:val="24"/>
                      <w:lang w:val="en-US" w:eastAsia="zh-TW"/>
                    </w:rPr>
                    <w:t>核定文號：</w:t>
                  </w:r>
                  <w:r w:rsidRPr="00CA4CC4">
                    <w:rPr>
                      <w:rFonts w:ascii="Times New Roman" w:eastAsia="標楷體" w:hAnsi="Times New Roman"/>
                      <w:color w:val="000000" w:themeColor="text1"/>
                      <w:szCs w:val="24"/>
                      <w:lang w:val="en-US" w:eastAsia="zh-TW"/>
                    </w:rPr>
                    <w:t>106</w:t>
                  </w:r>
                  <w:r w:rsidRPr="00CA4CC4">
                    <w:rPr>
                      <w:rFonts w:ascii="Times New Roman" w:eastAsia="標楷體" w:hAnsi="Times New Roman" w:hint="eastAsia"/>
                      <w:color w:val="000000" w:themeColor="text1"/>
                      <w:szCs w:val="24"/>
                      <w:lang w:val="en-US" w:eastAsia="zh-TW"/>
                    </w:rPr>
                    <w:t>年</w:t>
                  </w:r>
                  <w:r w:rsidRPr="00CA4CC4">
                    <w:rPr>
                      <w:rFonts w:ascii="Times New Roman" w:eastAsia="標楷體" w:hAnsi="Times New Roman"/>
                      <w:color w:val="000000" w:themeColor="text1"/>
                      <w:szCs w:val="24"/>
                      <w:lang w:val="en-US" w:eastAsia="zh-TW"/>
                    </w:rPr>
                    <w:t>7</w:t>
                  </w:r>
                  <w:r w:rsidRPr="00CA4CC4">
                    <w:rPr>
                      <w:rFonts w:ascii="Times New Roman" w:eastAsia="標楷體" w:hAnsi="Times New Roman" w:hint="eastAsia"/>
                      <w:color w:val="000000" w:themeColor="text1"/>
                      <w:szCs w:val="24"/>
                      <w:lang w:val="en-US" w:eastAsia="zh-TW"/>
                    </w:rPr>
                    <w:t>月</w:t>
                  </w:r>
                  <w:r w:rsidRPr="00CA4CC4">
                    <w:rPr>
                      <w:rFonts w:ascii="Times New Roman" w:eastAsia="標楷體" w:hAnsi="Times New Roman"/>
                      <w:color w:val="000000" w:themeColor="text1"/>
                      <w:szCs w:val="24"/>
                      <w:lang w:val="en-US" w:eastAsia="zh-TW"/>
                    </w:rPr>
                    <w:t>28</w:t>
                  </w:r>
                  <w:r w:rsidRPr="00CA4CC4">
                    <w:rPr>
                      <w:rFonts w:ascii="Times New Roman" w:eastAsia="標楷體" w:hAnsi="Times New Roman" w:hint="eastAsia"/>
                      <w:color w:val="000000" w:themeColor="text1"/>
                      <w:szCs w:val="24"/>
                      <w:lang w:val="en-US" w:eastAsia="zh-TW"/>
                    </w:rPr>
                    <w:t>日</w:t>
                  </w:r>
                  <w:r w:rsidRPr="0014463B">
                    <w:rPr>
                      <w:rFonts w:ascii="Times New Roman" w:eastAsia="標楷體" w:hAnsi="Times New Roman" w:hint="eastAsia"/>
                    </w:rPr>
                    <w:t>臺教高（四）字第</w:t>
                  </w:r>
                  <w:r w:rsidRPr="0014463B">
                    <w:rPr>
                      <w:rFonts w:ascii="Times New Roman" w:eastAsia="標楷體" w:hAnsi="Times New Roman"/>
                    </w:rPr>
                    <w:t>1060105636</w:t>
                  </w:r>
                  <w:r w:rsidRPr="0014463B">
                    <w:rPr>
                      <w:rFonts w:ascii="Times New Roman" w:eastAsia="標楷體" w:hAnsi="Times New Roman" w:hint="eastAsia"/>
                    </w:rPr>
                    <w:t>號</w:t>
                  </w:r>
                </w:p>
              </w:tc>
            </w:tr>
          </w:tbl>
          <w:p w14:paraId="40F8CDCE"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r w:rsidRPr="006B1487">
              <w:rPr>
                <w:rFonts w:ascii="Times New Roman" w:eastAsia="標楷體" w:hAnsi="Times New Roman"/>
                <w:bCs/>
              </w:rPr>
              <w:t>醫學影像暨放射科學系</w:t>
            </w:r>
            <w:r w:rsidRPr="006B1487">
              <w:rPr>
                <w:rFonts w:ascii="Times New Roman" w:eastAsia="標楷體" w:hAnsi="Times New Roman" w:hint="eastAsia"/>
                <w:bCs/>
              </w:rPr>
              <w:t>核定日期：</w:t>
            </w:r>
            <w:r w:rsidRPr="006B1487">
              <w:rPr>
                <w:rFonts w:ascii="Times New Roman" w:eastAsia="標楷體" w:hAnsi="Times New Roman"/>
                <w:bCs/>
              </w:rPr>
              <w:t>91.08.01</w:t>
            </w:r>
          </w:p>
          <w:tbl>
            <w:tblPr>
              <w:tblW w:w="0" w:type="auto"/>
              <w:tblLook w:val="04A0" w:firstRow="1" w:lastRow="0" w:firstColumn="1" w:lastColumn="0" w:noHBand="0" w:noVBand="1"/>
            </w:tblPr>
            <w:tblGrid>
              <w:gridCol w:w="3654"/>
            </w:tblGrid>
            <w:tr w:rsidR="00E11E36" w:rsidRPr="00CA4CC4" w14:paraId="1DC2833F" w14:textId="77777777" w:rsidTr="00674DCA">
              <w:tc>
                <w:tcPr>
                  <w:tcW w:w="3889" w:type="dxa"/>
                </w:tcPr>
                <w:p w14:paraId="23FC3679" w14:textId="77777777" w:rsidR="00E11E36" w:rsidRPr="00CA4CC4" w:rsidRDefault="00E11E36" w:rsidP="006B1487">
                  <w:pPr>
                    <w:pStyle w:val="a3"/>
                    <w:snapToGrid w:val="0"/>
                    <w:spacing w:line="0" w:lineRule="atLeast"/>
                    <w:ind w:leftChars="100" w:left="240" w:rightChars="-25" w:right="-60"/>
                    <w:jc w:val="both"/>
                    <w:rPr>
                      <w:rFonts w:ascii="Times New Roman" w:eastAsia="標楷體" w:hAnsi="Times New Roman"/>
                      <w:color w:val="000000"/>
                      <w:kern w:val="0"/>
                      <w:szCs w:val="24"/>
                      <w:lang w:val="en-US"/>
                    </w:rPr>
                  </w:pPr>
                  <w:r w:rsidRPr="00CA4CC4">
                    <w:rPr>
                      <w:rFonts w:ascii="Times New Roman" w:eastAsia="標楷體" w:hAnsi="Times New Roman" w:hint="eastAsia"/>
                      <w:color w:val="000000" w:themeColor="text1"/>
                      <w:szCs w:val="24"/>
                      <w:lang w:val="en-US" w:eastAsia="zh-TW"/>
                    </w:rPr>
                    <w:t>核定文號：</w:t>
                  </w:r>
                  <w:r w:rsidRPr="0014463B">
                    <w:rPr>
                      <w:rFonts w:ascii="Times New Roman" w:eastAsia="標楷體" w:hAnsi="Times New Roman" w:hint="eastAsia"/>
                    </w:rPr>
                    <w:t>臺</w:t>
                  </w:r>
                  <w:r w:rsidRPr="00CA4CC4">
                    <w:rPr>
                      <w:rFonts w:ascii="Times New Roman" w:eastAsia="標楷體" w:hAnsi="Times New Roman"/>
                      <w:color w:val="000000"/>
                      <w:kern w:val="0"/>
                      <w:szCs w:val="24"/>
                    </w:rPr>
                    <w:t>(</w:t>
                  </w:r>
                  <w:r w:rsidRPr="00CA4CC4">
                    <w:rPr>
                      <w:rFonts w:ascii="Times New Roman" w:eastAsia="標楷體" w:hAnsi="Times New Roman"/>
                      <w:color w:val="000000"/>
                      <w:kern w:val="0"/>
                      <w:szCs w:val="24"/>
                      <w:lang w:eastAsia="zh-TW"/>
                    </w:rPr>
                    <w:t>90</w:t>
                  </w:r>
                  <w:r w:rsidRPr="00CA4CC4">
                    <w:rPr>
                      <w:rFonts w:ascii="Times New Roman" w:eastAsia="標楷體" w:hAnsi="Times New Roman"/>
                      <w:color w:val="000000"/>
                      <w:kern w:val="0"/>
                      <w:szCs w:val="24"/>
                    </w:rPr>
                    <w:t>)</w:t>
                  </w:r>
                  <w:r w:rsidRPr="00CA4CC4">
                    <w:rPr>
                      <w:rFonts w:ascii="Times New Roman" w:eastAsia="標楷體" w:hAnsi="Times New Roman"/>
                      <w:color w:val="000000"/>
                      <w:kern w:val="0"/>
                      <w:szCs w:val="24"/>
                    </w:rPr>
                    <w:t>高</w:t>
                  </w:r>
                  <w:r w:rsidRPr="00CA4CC4">
                    <w:rPr>
                      <w:rFonts w:ascii="Times New Roman" w:eastAsia="標楷體" w:hAnsi="Times New Roman"/>
                      <w:color w:val="000000"/>
                      <w:kern w:val="0"/>
                      <w:szCs w:val="24"/>
                    </w:rPr>
                    <w:t>(</w:t>
                  </w:r>
                  <w:r w:rsidRPr="00CA4CC4">
                    <w:rPr>
                      <w:rFonts w:ascii="Times New Roman" w:eastAsia="標楷體" w:hAnsi="Times New Roman"/>
                      <w:color w:val="000000"/>
                      <w:kern w:val="0"/>
                      <w:szCs w:val="24"/>
                    </w:rPr>
                    <w:t>一</w:t>
                  </w:r>
                  <w:r w:rsidRPr="00CA4CC4">
                    <w:rPr>
                      <w:rFonts w:ascii="Times New Roman" w:eastAsia="標楷體" w:hAnsi="Times New Roman"/>
                      <w:color w:val="000000"/>
                      <w:kern w:val="0"/>
                      <w:szCs w:val="24"/>
                    </w:rPr>
                    <w:t>)</w:t>
                  </w:r>
                  <w:r w:rsidRPr="00CA4CC4">
                    <w:rPr>
                      <w:rFonts w:ascii="Times New Roman" w:eastAsia="標楷體" w:hAnsi="Times New Roman"/>
                      <w:color w:val="000000"/>
                      <w:kern w:val="0"/>
                      <w:szCs w:val="24"/>
                    </w:rPr>
                    <w:t>字第</w:t>
                  </w:r>
                  <w:r w:rsidRPr="00CA4CC4">
                    <w:rPr>
                      <w:rFonts w:ascii="Times New Roman" w:eastAsia="標楷體" w:hAnsi="Times New Roman"/>
                      <w:color w:val="000000"/>
                      <w:kern w:val="0"/>
                      <w:szCs w:val="24"/>
                    </w:rPr>
                    <w:t>90135159</w:t>
                  </w:r>
                  <w:r w:rsidRPr="00CA4CC4">
                    <w:rPr>
                      <w:rFonts w:ascii="Times New Roman" w:eastAsia="標楷體" w:hAnsi="Times New Roman"/>
                      <w:color w:val="000000"/>
                      <w:kern w:val="0"/>
                      <w:szCs w:val="24"/>
                    </w:rPr>
                    <w:t>號</w:t>
                  </w:r>
                </w:p>
              </w:tc>
            </w:tr>
          </w:tbl>
          <w:p w14:paraId="4A31BFB5"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r w:rsidRPr="006B1487">
              <w:rPr>
                <w:rFonts w:ascii="Times New Roman" w:eastAsia="標楷體" w:hAnsi="Times New Roman" w:hint="eastAsia"/>
                <w:bCs/>
              </w:rPr>
              <w:t>生物醫學暨環境生物學系</w:t>
            </w:r>
            <w:r w:rsidRPr="006B1487">
              <w:rPr>
                <w:rFonts w:ascii="Times New Roman" w:eastAsia="標楷體" w:hAnsi="Times New Roman"/>
                <w:bCs/>
              </w:rPr>
              <w:t>核定日期：</w:t>
            </w:r>
            <w:r w:rsidRPr="006B1487">
              <w:rPr>
                <w:rFonts w:ascii="Times New Roman" w:eastAsia="標楷體" w:hAnsi="Times New Roman"/>
                <w:bCs/>
              </w:rPr>
              <w:t>93.10.04</w:t>
            </w:r>
          </w:p>
          <w:tbl>
            <w:tblPr>
              <w:tblW w:w="0" w:type="auto"/>
              <w:tblLook w:val="04A0" w:firstRow="1" w:lastRow="0" w:firstColumn="1" w:lastColumn="0" w:noHBand="0" w:noVBand="1"/>
            </w:tblPr>
            <w:tblGrid>
              <w:gridCol w:w="3606"/>
            </w:tblGrid>
            <w:tr w:rsidR="00E11E36" w14:paraId="658B4F8D" w14:textId="77777777" w:rsidTr="00674DCA">
              <w:tc>
                <w:tcPr>
                  <w:tcW w:w="3606" w:type="dxa"/>
                </w:tcPr>
                <w:p w14:paraId="719468F4" w14:textId="77777777" w:rsidR="00E11E36" w:rsidRDefault="00E11E36" w:rsidP="006B1487">
                  <w:pPr>
                    <w:pStyle w:val="a3"/>
                    <w:snapToGrid w:val="0"/>
                    <w:spacing w:line="0" w:lineRule="atLeast"/>
                    <w:ind w:leftChars="100" w:left="240" w:rightChars="-25" w:right="-60"/>
                    <w:jc w:val="both"/>
                    <w:rPr>
                      <w:rFonts w:eastAsia="標楷體"/>
                      <w:kern w:val="0"/>
                      <w:szCs w:val="24"/>
                    </w:rPr>
                  </w:pPr>
                  <w:r w:rsidRPr="0016618A">
                    <w:rPr>
                      <w:rFonts w:ascii="Times New Roman" w:eastAsia="標楷體" w:hAnsi="Times New Roman"/>
                      <w:color w:val="000000" w:themeColor="text1"/>
                      <w:szCs w:val="24"/>
                      <w:lang w:val="en-US" w:eastAsia="zh-TW"/>
                    </w:rPr>
                    <w:t>核定文號：</w:t>
                  </w:r>
                  <w:r w:rsidRPr="0016618A">
                    <w:rPr>
                      <w:rFonts w:ascii="Times New Roman" w:eastAsia="標楷體" w:hAnsi="Times New Roman"/>
                    </w:rPr>
                    <w:t>臺</w:t>
                  </w:r>
                  <w:r w:rsidRPr="00CA4CC4">
                    <w:rPr>
                      <w:rFonts w:ascii="Times New Roman" w:eastAsia="標楷體" w:hAnsi="Times New Roman"/>
                      <w:color w:val="000000"/>
                      <w:kern w:val="0"/>
                      <w:szCs w:val="24"/>
                    </w:rPr>
                    <w:t>(</w:t>
                  </w:r>
                  <w:r w:rsidRPr="0016618A">
                    <w:rPr>
                      <w:rFonts w:ascii="Times New Roman" w:eastAsia="標楷體" w:hAnsi="Times New Roman"/>
                      <w:color w:val="000000"/>
                      <w:kern w:val="0"/>
                      <w:szCs w:val="24"/>
                      <w:lang w:eastAsia="zh-TW"/>
                    </w:rPr>
                    <w:t>9</w:t>
                  </w:r>
                  <w:r>
                    <w:rPr>
                      <w:rFonts w:ascii="Times New Roman" w:eastAsia="標楷體" w:hAnsi="Times New Roman"/>
                      <w:color w:val="000000"/>
                      <w:kern w:val="0"/>
                      <w:szCs w:val="24"/>
                      <w:lang w:eastAsia="zh-TW"/>
                    </w:rPr>
                    <w:t>3</w:t>
                  </w:r>
                  <w:r w:rsidRPr="00CA4CC4">
                    <w:rPr>
                      <w:rFonts w:ascii="Times New Roman" w:eastAsia="標楷體" w:hAnsi="Times New Roman"/>
                      <w:color w:val="000000"/>
                      <w:kern w:val="0"/>
                      <w:szCs w:val="24"/>
                    </w:rPr>
                    <w:t>)</w:t>
                  </w:r>
                  <w:r w:rsidRPr="003E49A9">
                    <w:rPr>
                      <w:rFonts w:ascii="Times New Roman" w:eastAsia="標楷體" w:hAnsi="Times New Roman"/>
                      <w:color w:val="000000"/>
                      <w:kern w:val="0"/>
                      <w:szCs w:val="24"/>
                    </w:rPr>
                    <w:t>高</w:t>
                  </w:r>
                  <w:r w:rsidRPr="003E49A9">
                    <w:rPr>
                      <w:rFonts w:ascii="Times New Roman" w:eastAsia="標楷體" w:hAnsi="Times New Roman"/>
                      <w:color w:val="000000"/>
                      <w:kern w:val="0"/>
                      <w:szCs w:val="24"/>
                    </w:rPr>
                    <w:t>(</w:t>
                  </w:r>
                  <w:r w:rsidRPr="003E49A9">
                    <w:rPr>
                      <w:rFonts w:ascii="Times New Roman" w:eastAsia="標楷體" w:hAnsi="Times New Roman"/>
                      <w:color w:val="000000"/>
                      <w:kern w:val="0"/>
                      <w:szCs w:val="24"/>
                    </w:rPr>
                    <w:t>一</w:t>
                  </w:r>
                  <w:r w:rsidRPr="003E49A9">
                    <w:rPr>
                      <w:rFonts w:ascii="Times New Roman" w:eastAsia="標楷體" w:hAnsi="Times New Roman"/>
                      <w:color w:val="000000"/>
                      <w:kern w:val="0"/>
                      <w:szCs w:val="24"/>
                    </w:rPr>
                    <w:t>)</w:t>
                  </w:r>
                  <w:r w:rsidRPr="003E49A9">
                    <w:rPr>
                      <w:rFonts w:ascii="Times New Roman" w:eastAsia="標楷體" w:hAnsi="Times New Roman"/>
                      <w:color w:val="000000"/>
                      <w:kern w:val="0"/>
                      <w:szCs w:val="24"/>
                    </w:rPr>
                    <w:t>字第</w:t>
                  </w:r>
                  <w:r w:rsidRPr="003E49A9">
                    <w:rPr>
                      <w:rFonts w:ascii="Times New Roman" w:eastAsia="標楷體" w:hAnsi="Times New Roman"/>
                      <w:color w:val="000000"/>
                      <w:kern w:val="0"/>
                      <w:szCs w:val="24"/>
                    </w:rPr>
                    <w:t>0930130622</w:t>
                  </w:r>
                  <w:r w:rsidRPr="003E49A9">
                    <w:rPr>
                      <w:rFonts w:ascii="Times New Roman" w:eastAsia="標楷體" w:hAnsi="Times New Roman"/>
                      <w:color w:val="000000"/>
                      <w:kern w:val="0"/>
                      <w:szCs w:val="24"/>
                    </w:rPr>
                    <w:t>號</w:t>
                  </w:r>
                </w:p>
              </w:tc>
            </w:tr>
          </w:tbl>
          <w:p w14:paraId="2C77B841"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r w:rsidRPr="006B1487">
              <w:rPr>
                <w:rFonts w:ascii="Times New Roman" w:eastAsia="標楷體" w:hAnsi="Times New Roman"/>
                <w:bCs/>
              </w:rPr>
              <w:t>醫學檢驗生物技術學系</w:t>
            </w:r>
            <w:r w:rsidRPr="006B1487">
              <w:rPr>
                <w:rFonts w:ascii="Times New Roman" w:eastAsia="標楷體" w:hAnsi="Times New Roman" w:hint="eastAsia"/>
                <w:bCs/>
              </w:rPr>
              <w:t>核定日期：</w:t>
            </w:r>
            <w:r w:rsidRPr="006B1487">
              <w:rPr>
                <w:rFonts w:ascii="Times New Roman" w:eastAsia="標楷體" w:hAnsi="Times New Roman"/>
                <w:bCs/>
              </w:rPr>
              <w:t>92.12.24</w:t>
            </w:r>
          </w:p>
          <w:tbl>
            <w:tblPr>
              <w:tblW w:w="0" w:type="auto"/>
              <w:tblLook w:val="04A0" w:firstRow="1" w:lastRow="0" w:firstColumn="1" w:lastColumn="0" w:noHBand="0" w:noVBand="1"/>
            </w:tblPr>
            <w:tblGrid>
              <w:gridCol w:w="3606"/>
            </w:tblGrid>
            <w:tr w:rsidR="00E11E36" w14:paraId="5EA64891" w14:textId="77777777" w:rsidTr="00674DCA">
              <w:tc>
                <w:tcPr>
                  <w:tcW w:w="3606" w:type="dxa"/>
                </w:tcPr>
                <w:p w14:paraId="07E45BE6" w14:textId="77777777" w:rsidR="00E11E36" w:rsidRDefault="00E11E36" w:rsidP="006B1487">
                  <w:pPr>
                    <w:pStyle w:val="a3"/>
                    <w:snapToGrid w:val="0"/>
                    <w:spacing w:line="0" w:lineRule="atLeast"/>
                    <w:ind w:leftChars="100" w:left="240" w:rightChars="-25" w:right="-60"/>
                    <w:jc w:val="both"/>
                    <w:rPr>
                      <w:rFonts w:ascii="Times New Roman" w:eastAsia="標楷體" w:hAnsi="Times New Roman"/>
                      <w:color w:val="000000"/>
                      <w:kern w:val="0"/>
                      <w:szCs w:val="24"/>
                    </w:rPr>
                  </w:pPr>
                  <w:r w:rsidRPr="0016618A">
                    <w:rPr>
                      <w:rFonts w:ascii="Times New Roman" w:eastAsia="標楷體" w:hAnsi="Times New Roman"/>
                      <w:color w:val="000000" w:themeColor="text1"/>
                      <w:szCs w:val="24"/>
                      <w:lang w:val="en-US" w:eastAsia="zh-TW"/>
                    </w:rPr>
                    <w:t>核定文號：</w:t>
                  </w:r>
                  <w:proofErr w:type="spellStart"/>
                  <w:r w:rsidRPr="0016618A">
                    <w:rPr>
                      <w:rFonts w:ascii="Times New Roman" w:eastAsia="標楷體" w:hAnsi="Times New Roman"/>
                    </w:rPr>
                    <w:t>臺</w:t>
                  </w:r>
                  <w:r w:rsidRPr="003E49A9">
                    <w:rPr>
                      <w:rFonts w:ascii="Times New Roman" w:eastAsia="標楷體" w:hAnsi="Times New Roman"/>
                      <w:color w:val="000000"/>
                      <w:kern w:val="0"/>
                      <w:szCs w:val="24"/>
                    </w:rPr>
                    <w:t>高</w:t>
                  </w:r>
                  <w:proofErr w:type="spellEnd"/>
                  <w:r w:rsidRPr="003E49A9">
                    <w:rPr>
                      <w:rFonts w:ascii="Times New Roman" w:eastAsia="標楷體" w:hAnsi="Times New Roman"/>
                      <w:color w:val="000000"/>
                      <w:kern w:val="0"/>
                      <w:szCs w:val="24"/>
                    </w:rPr>
                    <w:t>(</w:t>
                  </w:r>
                  <w:r w:rsidRPr="003E49A9">
                    <w:rPr>
                      <w:rFonts w:ascii="Times New Roman" w:eastAsia="標楷體" w:hAnsi="Times New Roman"/>
                      <w:color w:val="000000"/>
                      <w:kern w:val="0"/>
                      <w:szCs w:val="24"/>
                    </w:rPr>
                    <w:t>一</w:t>
                  </w:r>
                  <w:r w:rsidRPr="003E49A9">
                    <w:rPr>
                      <w:rFonts w:ascii="Times New Roman" w:eastAsia="標楷體" w:hAnsi="Times New Roman"/>
                      <w:color w:val="000000"/>
                      <w:kern w:val="0"/>
                      <w:szCs w:val="24"/>
                    </w:rPr>
                    <w:t>)</w:t>
                  </w:r>
                  <w:r w:rsidRPr="003E49A9">
                    <w:rPr>
                      <w:rFonts w:ascii="Times New Roman" w:eastAsia="標楷體" w:hAnsi="Times New Roman"/>
                      <w:color w:val="000000"/>
                      <w:kern w:val="0"/>
                      <w:szCs w:val="24"/>
                    </w:rPr>
                    <w:t>字第</w:t>
                  </w:r>
                  <w:r w:rsidRPr="003E49A9">
                    <w:rPr>
                      <w:rFonts w:ascii="Times New Roman" w:eastAsia="標楷體" w:hAnsi="Times New Roman"/>
                      <w:color w:val="000000"/>
                      <w:kern w:val="0"/>
                      <w:szCs w:val="24"/>
                    </w:rPr>
                    <w:t>0920190749B</w:t>
                  </w:r>
                  <w:r w:rsidRPr="003E49A9">
                    <w:rPr>
                      <w:rFonts w:ascii="Times New Roman" w:eastAsia="標楷體" w:hAnsi="Times New Roman"/>
                      <w:color w:val="000000"/>
                      <w:kern w:val="0"/>
                      <w:szCs w:val="24"/>
                    </w:rPr>
                    <w:t>號</w:t>
                  </w:r>
                </w:p>
              </w:tc>
            </w:tr>
          </w:tbl>
          <w:p w14:paraId="2C3ABD7E"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r w:rsidRPr="006B1487">
              <w:rPr>
                <w:rFonts w:ascii="Times New Roman" w:eastAsia="標楷體" w:hAnsi="Times New Roman"/>
                <w:bCs/>
              </w:rPr>
              <w:t>醫學系</w:t>
            </w:r>
            <w:r w:rsidRPr="006B1487">
              <w:rPr>
                <w:rFonts w:ascii="Times New Roman" w:eastAsia="標楷體" w:hAnsi="Times New Roman" w:hint="eastAsia"/>
                <w:bCs/>
              </w:rPr>
              <w:t>核定日期：</w:t>
            </w:r>
            <w:r w:rsidRPr="006B1487">
              <w:rPr>
                <w:rFonts w:ascii="Times New Roman" w:eastAsia="標楷體" w:hAnsi="Times New Roman"/>
                <w:bCs/>
              </w:rPr>
              <w:t>43.10</w:t>
            </w:r>
          </w:p>
          <w:p w14:paraId="648443F1" w14:textId="77777777" w:rsidR="00E11E36" w:rsidRPr="006B1487" w:rsidRDefault="00E11E36" w:rsidP="006B1487">
            <w:pPr>
              <w:pStyle w:val="a3"/>
              <w:numPr>
                <w:ilvl w:val="0"/>
                <w:numId w:val="35"/>
              </w:numPr>
              <w:snapToGrid w:val="0"/>
              <w:spacing w:line="0" w:lineRule="atLeast"/>
              <w:ind w:left="316" w:rightChars="-25" w:right="-60" w:hanging="316"/>
              <w:jc w:val="both"/>
              <w:rPr>
                <w:rFonts w:ascii="Times New Roman" w:eastAsia="標楷體" w:hAnsi="Times New Roman"/>
                <w:bCs/>
              </w:rPr>
            </w:pPr>
            <w:r w:rsidRPr="006B1487">
              <w:rPr>
                <w:rFonts w:ascii="Times New Roman" w:eastAsia="標楷體" w:hAnsi="Times New Roman"/>
                <w:bCs/>
              </w:rPr>
              <w:t>學士後醫學系</w:t>
            </w:r>
            <w:r w:rsidRPr="006B1487">
              <w:rPr>
                <w:rFonts w:ascii="Times New Roman" w:eastAsia="標楷體" w:hAnsi="Times New Roman" w:hint="eastAsia"/>
                <w:bCs/>
              </w:rPr>
              <w:t>核定日期：</w:t>
            </w:r>
            <w:r w:rsidRPr="006B1487">
              <w:rPr>
                <w:rFonts w:ascii="Times New Roman" w:eastAsia="標楷體" w:hAnsi="Times New Roman"/>
                <w:bCs/>
              </w:rPr>
              <w:t>72.02.23</w:t>
            </w:r>
          </w:p>
          <w:p w14:paraId="412F6518" w14:textId="77777777" w:rsidR="00E11E36" w:rsidRPr="00534379" w:rsidRDefault="00E11E36" w:rsidP="006B1487">
            <w:pPr>
              <w:pStyle w:val="a3"/>
              <w:snapToGrid w:val="0"/>
              <w:spacing w:line="0" w:lineRule="atLeast"/>
              <w:ind w:rightChars="-25" w:right="-60"/>
              <w:jc w:val="both"/>
              <w:rPr>
                <w:rFonts w:ascii="Times New Roman" w:eastAsia="標楷體" w:hAnsi="Times New Roman"/>
                <w:szCs w:val="24"/>
                <w:lang w:val="en-US" w:eastAsia="zh-TW"/>
              </w:rPr>
            </w:pPr>
            <w:proofErr w:type="spellStart"/>
            <w:r w:rsidRPr="00CA4CC4">
              <w:rPr>
                <w:rFonts w:eastAsia="標楷體" w:hint="eastAsia"/>
                <w:szCs w:val="24"/>
              </w:rPr>
              <w:t>成立已久，查無文號</w:t>
            </w:r>
            <w:proofErr w:type="spellEnd"/>
          </w:p>
        </w:tc>
        <w:tc>
          <w:tcPr>
            <w:tcW w:w="1096" w:type="dxa"/>
            <w:vAlign w:val="center"/>
          </w:tcPr>
          <w:p w14:paraId="66CC4242" w14:textId="34373486" w:rsidR="00E11E36" w:rsidRPr="006B1487" w:rsidRDefault="00E11E36" w:rsidP="006B1487">
            <w:pPr>
              <w:pStyle w:val="a3"/>
              <w:snapToGrid w:val="0"/>
              <w:spacing w:line="0" w:lineRule="atLeast"/>
              <w:ind w:leftChars="-25" w:left="-60" w:rightChars="-25" w:right="-60"/>
              <w:jc w:val="center"/>
              <w:rPr>
                <w:rFonts w:ascii="Times New Roman" w:eastAsia="標楷體" w:hAnsi="Times New Roman"/>
                <w:szCs w:val="24"/>
                <w:lang w:eastAsia="zh-TW"/>
              </w:rPr>
            </w:pPr>
            <w:r w:rsidRPr="00534379">
              <w:rPr>
                <w:rFonts w:ascii="Times New Roman" w:eastAsia="標楷體" w:hAnsi="Times New Roman" w:hint="eastAsia"/>
                <w:szCs w:val="24"/>
                <w:lang w:eastAsia="zh-TW"/>
              </w:rPr>
              <w:t>■</w:t>
            </w:r>
            <w:r w:rsidRPr="0014463B">
              <w:rPr>
                <w:rFonts w:ascii="Times New Roman" w:eastAsia="標楷體" w:hAnsi="Times New Roman" w:hint="eastAsia"/>
                <w:szCs w:val="24"/>
                <w:lang w:eastAsia="zh-TW"/>
              </w:rPr>
              <w:t>符合</w:t>
            </w:r>
          </w:p>
        </w:tc>
      </w:tr>
      <w:tr w:rsidR="00E11E36" w:rsidRPr="00534379" w14:paraId="42DC41FE" w14:textId="77777777" w:rsidTr="006B1487">
        <w:trPr>
          <w:jc w:val="center"/>
        </w:trPr>
        <w:tc>
          <w:tcPr>
            <w:tcW w:w="1242" w:type="dxa"/>
            <w:vAlign w:val="center"/>
          </w:tcPr>
          <w:p w14:paraId="175C7326" w14:textId="77777777" w:rsidR="00E11E36" w:rsidRPr="00534379" w:rsidRDefault="00E11E36" w:rsidP="00674DCA">
            <w:pPr>
              <w:overflowPunct w:val="0"/>
              <w:spacing w:line="0" w:lineRule="atLeast"/>
              <w:ind w:leftChars="-25" w:left="-60" w:rightChars="-25" w:right="-60"/>
              <w:jc w:val="center"/>
              <w:rPr>
                <w:rFonts w:eastAsia="標楷體"/>
                <w:sz w:val="28"/>
                <w:lang w:eastAsia="zh-HK"/>
              </w:rPr>
            </w:pPr>
            <w:r w:rsidRPr="00534379">
              <w:rPr>
                <w:rFonts w:eastAsia="標楷體"/>
                <w:b/>
                <w:szCs w:val="24"/>
              </w:rPr>
              <w:t>師資結構（並請詳列於師資</w:t>
            </w:r>
            <w:r w:rsidRPr="00534379">
              <w:rPr>
                <w:rFonts w:eastAsia="標楷體"/>
                <w:b/>
                <w:szCs w:val="24"/>
              </w:rPr>
              <w:lastRenderedPageBreak/>
              <w:t>規劃表之表</w:t>
            </w:r>
            <w:r w:rsidRPr="00534379">
              <w:rPr>
                <w:rFonts w:eastAsia="標楷體"/>
                <w:b/>
                <w:szCs w:val="24"/>
              </w:rPr>
              <w:t>3</w:t>
            </w:r>
            <w:r w:rsidRPr="00534379">
              <w:rPr>
                <w:rFonts w:eastAsia="標楷體"/>
                <w:b/>
                <w:szCs w:val="24"/>
              </w:rPr>
              <w:t>、</w:t>
            </w:r>
            <w:r w:rsidRPr="00534379">
              <w:rPr>
                <w:rFonts w:eastAsia="標楷體"/>
                <w:b/>
                <w:szCs w:val="24"/>
              </w:rPr>
              <w:t>4</w:t>
            </w:r>
            <w:r w:rsidRPr="00534379">
              <w:rPr>
                <w:rFonts w:eastAsia="標楷體"/>
                <w:b/>
                <w:szCs w:val="24"/>
              </w:rPr>
              <w:t>）</w:t>
            </w:r>
          </w:p>
        </w:tc>
        <w:tc>
          <w:tcPr>
            <w:tcW w:w="3856" w:type="dxa"/>
          </w:tcPr>
          <w:p w14:paraId="50BA283C" w14:textId="134FCA43" w:rsidR="00E11E36" w:rsidRPr="0033645F" w:rsidRDefault="00E11E36" w:rsidP="00674DCA">
            <w:pPr>
              <w:pStyle w:val="a3"/>
              <w:snapToGrid w:val="0"/>
              <w:spacing w:line="0" w:lineRule="atLeast"/>
              <w:ind w:leftChars="-25" w:left="217" w:rightChars="-25" w:right="-60" w:hangingChars="99" w:hanging="277"/>
              <w:jc w:val="both"/>
              <w:rPr>
                <w:rFonts w:ascii="Times New Roman" w:eastAsia="標楷體" w:hAnsi="Times New Roman"/>
                <w:b/>
                <w:sz w:val="28"/>
                <w:szCs w:val="24"/>
                <w:highlight w:val="yellow"/>
                <w:u w:val="single"/>
                <w:lang w:val="en-US" w:eastAsia="zh-TW"/>
              </w:rPr>
            </w:pPr>
            <w:r w:rsidRPr="00534379">
              <w:rPr>
                <w:rFonts w:ascii="Times New Roman" w:eastAsia="標楷體" w:hAnsi="Times New Roman" w:hint="eastAsia"/>
                <w:b/>
                <w:sz w:val="28"/>
                <w:szCs w:val="28"/>
                <w:u w:val="single"/>
                <w:lang w:val="en-US" w:eastAsia="zh-TW"/>
              </w:rPr>
              <w:lastRenderedPageBreak/>
              <w:t>■</w:t>
            </w:r>
            <w:ins w:id="72" w:author="鄭成偉" w:date="2025-09-24T23:12:00Z" w16du:dateUtc="2025-09-24T15:12:00Z">
              <w:r w:rsidR="004C5E60" w:rsidRPr="008511E8">
                <w:rPr>
                  <w:rFonts w:ascii="Times New Roman" w:eastAsia="標楷體" w:hAnsi="Times New Roman"/>
                  <w:b/>
                  <w:sz w:val="28"/>
                  <w:szCs w:val="24"/>
                  <w:u w:val="single"/>
                  <w:lang w:val="en-US" w:eastAsia="zh-TW"/>
                </w:rPr>
                <w:t>申設博士學位學程</w:t>
              </w:r>
            </w:ins>
            <w:del w:id="73" w:author="鄭成偉" w:date="2025-09-24T23:12:00Z" w16du:dateUtc="2025-09-24T15:12:00Z">
              <w:r w:rsidRPr="0014463B" w:rsidDel="004C5E60">
                <w:rPr>
                  <w:rFonts w:ascii="Times New Roman" w:eastAsia="標楷體" w:hAnsi="Times New Roman" w:hint="eastAsia"/>
                  <w:b/>
                  <w:sz w:val="28"/>
                  <w:szCs w:val="24"/>
                  <w:u w:val="single"/>
                  <w:lang w:val="en-US" w:eastAsia="zh-TW"/>
                </w:rPr>
                <w:delText>以學院申設博士班</w:delText>
              </w:r>
            </w:del>
          </w:p>
          <w:p w14:paraId="10A65ED1"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應符合之規定：</w:t>
            </w:r>
          </w:p>
          <w:p w14:paraId="5990234F" w14:textId="77777777" w:rsidR="00E11E36" w:rsidRPr="00534379" w:rsidRDefault="00E11E36" w:rsidP="00873C0B">
            <w:pPr>
              <w:pStyle w:val="a3"/>
              <w:numPr>
                <w:ilvl w:val="0"/>
                <w:numId w:val="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534379">
              <w:rPr>
                <w:rFonts w:ascii="Times New Roman" w:eastAsia="標楷體" w:hAnsi="Times New Roman"/>
                <w:szCs w:val="24"/>
                <w:lang w:val="en-US" w:eastAsia="zh-TW"/>
              </w:rPr>
              <w:t>申請時實聘專任師資應達</w:t>
            </w:r>
            <w:r w:rsidRPr="00534379">
              <w:rPr>
                <w:rFonts w:ascii="Times New Roman" w:eastAsia="標楷體" w:hAnsi="Times New Roman"/>
                <w:szCs w:val="24"/>
                <w:lang w:val="en-US" w:eastAsia="zh-TW"/>
              </w:rPr>
              <w:t>2</w:t>
            </w:r>
            <w:r w:rsidRPr="00534379">
              <w:rPr>
                <w:rFonts w:ascii="Times New Roman" w:eastAsia="標楷體" w:hAnsi="Times New Roman"/>
                <w:szCs w:val="24"/>
                <w:lang w:val="en-US" w:eastAsia="zh-TW"/>
              </w:rPr>
              <w:t>人以</w:t>
            </w:r>
            <w:r w:rsidRPr="00534379">
              <w:rPr>
                <w:rFonts w:ascii="Times New Roman" w:eastAsia="標楷體" w:hAnsi="Times New Roman"/>
                <w:szCs w:val="24"/>
                <w:lang w:val="en-US" w:eastAsia="zh-TW"/>
              </w:rPr>
              <w:lastRenderedPageBreak/>
              <w:t>上，實聘及系所支援之專任師資應達</w:t>
            </w:r>
            <w:r w:rsidRPr="00534379">
              <w:rPr>
                <w:rFonts w:ascii="Times New Roman" w:eastAsia="標楷體" w:hAnsi="Times New Roman"/>
                <w:szCs w:val="24"/>
                <w:lang w:val="en-US" w:eastAsia="zh-TW"/>
              </w:rPr>
              <w:t>15</w:t>
            </w:r>
            <w:r w:rsidRPr="00534379">
              <w:rPr>
                <w:rFonts w:ascii="Times New Roman" w:eastAsia="標楷體" w:hAnsi="Times New Roman"/>
                <w:szCs w:val="24"/>
                <w:lang w:val="en-US" w:eastAsia="zh-TW"/>
              </w:rPr>
              <w:t>人以</w:t>
            </w:r>
            <w:r w:rsidRPr="00534379">
              <w:rPr>
                <w:rFonts w:ascii="Times New Roman" w:eastAsia="標楷體" w:hAnsi="Times New Roman"/>
                <w:spacing w:val="-2"/>
                <w:szCs w:val="24"/>
                <w:lang w:val="en-US" w:eastAsia="zh-TW"/>
              </w:rPr>
              <w:t>上，其中三分之二以上須具助理教授以上資格，且</w:t>
            </w:r>
            <w:r w:rsidRPr="00534379">
              <w:rPr>
                <w:rFonts w:ascii="Times New Roman" w:eastAsia="標楷體" w:hAnsi="Times New Roman"/>
                <w:spacing w:val="-2"/>
                <w:szCs w:val="24"/>
                <w:lang w:val="en-US" w:eastAsia="zh-TW"/>
              </w:rPr>
              <w:t>4</w:t>
            </w:r>
            <w:r w:rsidRPr="00534379">
              <w:rPr>
                <w:rFonts w:ascii="Times New Roman" w:eastAsia="標楷體" w:hAnsi="Times New Roman"/>
                <w:spacing w:val="-2"/>
                <w:szCs w:val="24"/>
                <w:lang w:val="en-US" w:eastAsia="zh-TW"/>
              </w:rPr>
              <w:t>人以上具副教授以上資格</w:t>
            </w:r>
            <w:r w:rsidRPr="00534379">
              <w:rPr>
                <w:rFonts w:ascii="Times New Roman" w:eastAsia="標楷體" w:hAnsi="Times New Roman"/>
                <w:szCs w:val="24"/>
                <w:lang w:val="en-US" w:eastAsia="zh-TW"/>
              </w:rPr>
              <w:t>。</w:t>
            </w:r>
          </w:p>
          <w:p w14:paraId="09A76E10" w14:textId="77777777" w:rsidR="00E11E36" w:rsidRPr="00534379" w:rsidRDefault="00E11E36" w:rsidP="00873C0B">
            <w:pPr>
              <w:pStyle w:val="a3"/>
              <w:numPr>
                <w:ilvl w:val="0"/>
                <w:numId w:val="8"/>
              </w:numPr>
              <w:snapToGrid w:val="0"/>
              <w:spacing w:line="0" w:lineRule="atLeast"/>
              <w:ind w:leftChars="-25" w:left="120" w:rightChars="-25" w:right="-60" w:hangingChars="75" w:hanging="180"/>
              <w:jc w:val="both"/>
              <w:rPr>
                <w:rFonts w:ascii="Times New Roman" w:eastAsia="標楷體" w:hAnsi="Times New Roman"/>
                <w:b/>
                <w:szCs w:val="24"/>
              </w:rPr>
            </w:pPr>
            <w:r w:rsidRPr="00534379">
              <w:rPr>
                <w:rFonts w:ascii="Times New Roman" w:eastAsia="標楷體" w:hAnsi="Times New Roman"/>
                <w:szCs w:val="24"/>
                <w:lang w:val="en-US" w:eastAsia="zh-TW"/>
              </w:rPr>
              <w:t>支援系所均應符合總量標準附表五師資質量基準。</w:t>
            </w:r>
          </w:p>
        </w:tc>
        <w:tc>
          <w:tcPr>
            <w:tcW w:w="3870" w:type="dxa"/>
          </w:tcPr>
          <w:p w14:paraId="7735FF8D" w14:textId="77777777" w:rsidR="00E11E36" w:rsidRPr="006E0D0C" w:rsidRDefault="00E11E36" w:rsidP="00674DCA">
            <w:pPr>
              <w:pStyle w:val="a3"/>
              <w:snapToGrid w:val="0"/>
              <w:spacing w:line="0" w:lineRule="atLeast"/>
              <w:ind w:leftChars="-25" w:left="295" w:rightChars="-25" w:right="-60" w:hangingChars="148" w:hanging="355"/>
              <w:jc w:val="both"/>
              <w:rPr>
                <w:rFonts w:ascii="Times New Roman" w:eastAsia="標楷體" w:hAnsi="Times New Roman"/>
                <w:szCs w:val="24"/>
                <w:lang w:val="en-US" w:eastAsia="zh-TW"/>
              </w:rPr>
            </w:pPr>
            <w:r w:rsidRPr="006E0D0C">
              <w:rPr>
                <w:rFonts w:ascii="Times New Roman" w:eastAsia="標楷體" w:hAnsi="Times New Roman"/>
                <w:szCs w:val="24"/>
                <w:lang w:val="en-US" w:eastAsia="zh-TW"/>
              </w:rPr>
              <w:lastRenderedPageBreak/>
              <w:t>1.</w:t>
            </w:r>
            <w:r w:rsidRPr="006E0D0C">
              <w:rPr>
                <w:rFonts w:ascii="Times New Roman" w:eastAsia="標楷體" w:hAnsi="Times New Roman" w:hint="eastAsia"/>
                <w:szCs w:val="24"/>
                <w:lang w:val="en-US" w:eastAsia="zh-TW"/>
              </w:rPr>
              <w:t>實聘專任教師</w:t>
            </w:r>
            <w:r w:rsidRPr="006E0D0C">
              <w:rPr>
                <w:rFonts w:ascii="Times New Roman" w:eastAsia="標楷體" w:hAnsi="Times New Roman"/>
                <w:szCs w:val="24"/>
                <w:u w:val="single"/>
                <w:lang w:val="en-US" w:eastAsia="zh-TW"/>
              </w:rPr>
              <w:t>2</w:t>
            </w:r>
            <w:r w:rsidRPr="006E0D0C">
              <w:rPr>
                <w:rFonts w:ascii="Times New Roman" w:eastAsia="標楷體" w:hAnsi="Times New Roman" w:hint="eastAsia"/>
                <w:szCs w:val="24"/>
                <w:lang w:val="en-US" w:eastAsia="zh-TW"/>
              </w:rPr>
              <w:t>位</w:t>
            </w:r>
            <w:r w:rsidRPr="006E0D0C">
              <w:rPr>
                <w:rFonts w:ascii="Times New Roman" w:eastAsia="標楷體" w:hAnsi="Times New Roman" w:hint="eastAsia"/>
                <w:szCs w:val="24"/>
                <w:lang w:val="en-US" w:eastAsia="zh-HK"/>
              </w:rPr>
              <w:t>。</w:t>
            </w:r>
          </w:p>
          <w:p w14:paraId="6D99B6B6" w14:textId="77777777" w:rsidR="00E11E36" w:rsidRPr="006E0D0C" w:rsidRDefault="00E11E36" w:rsidP="00674DCA">
            <w:pPr>
              <w:pStyle w:val="a3"/>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6E0D0C">
              <w:rPr>
                <w:rFonts w:ascii="Times New Roman" w:eastAsia="標楷體" w:hAnsi="Times New Roman"/>
                <w:szCs w:val="24"/>
                <w:lang w:val="en-US" w:eastAsia="zh-TW"/>
              </w:rPr>
              <w:t>2.</w:t>
            </w:r>
            <w:r w:rsidRPr="006E0D0C">
              <w:rPr>
                <w:rFonts w:ascii="Times New Roman" w:eastAsia="標楷體" w:hAnsi="Times New Roman" w:hint="eastAsia"/>
                <w:szCs w:val="24"/>
                <w:lang w:val="en-US" w:eastAsia="zh-TW"/>
              </w:rPr>
              <w:t>實聘及支援專任教師</w:t>
            </w:r>
            <w:r w:rsidRPr="006E0D0C">
              <w:rPr>
                <w:rFonts w:ascii="Times New Roman" w:eastAsia="標楷體" w:hAnsi="Times New Roman" w:hint="eastAsia"/>
                <w:szCs w:val="24"/>
                <w:lang w:val="en-US" w:eastAsia="zh-HK"/>
              </w:rPr>
              <w:t>合計</w:t>
            </w:r>
          </w:p>
          <w:p w14:paraId="3D0352F0" w14:textId="77777777" w:rsidR="00E11E36" w:rsidRPr="006E0D0C" w:rsidRDefault="00E11E36" w:rsidP="00674DCA">
            <w:pPr>
              <w:pStyle w:val="a3"/>
              <w:snapToGrid w:val="0"/>
              <w:spacing w:line="0" w:lineRule="atLeast"/>
              <w:ind w:leftChars="75" w:left="420" w:rightChars="-25" w:right="-60" w:hangingChars="100" w:hanging="240"/>
              <w:jc w:val="both"/>
              <w:rPr>
                <w:rFonts w:ascii="Times New Roman" w:eastAsia="標楷體" w:hAnsi="Times New Roman"/>
                <w:szCs w:val="24"/>
                <w:lang w:val="en-US" w:eastAsia="zh-TW"/>
              </w:rPr>
            </w:pPr>
            <w:r>
              <w:rPr>
                <w:rFonts w:ascii="Times New Roman" w:eastAsia="標楷體" w:hAnsi="Times New Roman"/>
                <w:szCs w:val="24"/>
                <w:u w:val="single"/>
                <w:lang w:val="en-US" w:eastAsia="zh-TW"/>
              </w:rPr>
              <w:t>19</w:t>
            </w:r>
            <w:r w:rsidRPr="006E0D0C">
              <w:rPr>
                <w:rFonts w:ascii="Times New Roman" w:eastAsia="標楷體" w:hAnsi="Times New Roman" w:hint="eastAsia"/>
                <w:szCs w:val="24"/>
                <w:lang w:val="en-US" w:eastAsia="zh-TW"/>
              </w:rPr>
              <w:t>位，其中：</w:t>
            </w:r>
          </w:p>
          <w:p w14:paraId="43918D8A" w14:textId="77777777" w:rsidR="00E11E36" w:rsidRPr="006E0D0C" w:rsidRDefault="00E11E36" w:rsidP="00873C0B">
            <w:pPr>
              <w:pStyle w:val="a3"/>
              <w:numPr>
                <w:ilvl w:val="1"/>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6E0D0C">
              <w:rPr>
                <w:rFonts w:ascii="Times New Roman" w:eastAsia="標楷體" w:hAnsi="Times New Roman" w:hint="eastAsia"/>
                <w:szCs w:val="24"/>
                <w:lang w:val="en-US" w:eastAsia="zh-TW"/>
              </w:rPr>
              <w:lastRenderedPageBreak/>
              <w:t>助理教授以上</w:t>
            </w:r>
            <w:r>
              <w:rPr>
                <w:rFonts w:ascii="Times New Roman" w:eastAsia="標楷體" w:hAnsi="Times New Roman"/>
                <w:szCs w:val="24"/>
                <w:u w:val="single"/>
                <w:lang w:val="en-US" w:eastAsia="zh-TW"/>
              </w:rPr>
              <w:t>19</w:t>
            </w:r>
            <w:r w:rsidRPr="006E0D0C">
              <w:rPr>
                <w:rFonts w:ascii="Times New Roman" w:eastAsia="標楷體" w:hAnsi="Times New Roman" w:hint="eastAsia"/>
                <w:szCs w:val="24"/>
                <w:lang w:val="en-US" w:eastAsia="zh-TW"/>
              </w:rPr>
              <w:t>位</w:t>
            </w:r>
            <w:r w:rsidRPr="006E0D0C">
              <w:rPr>
                <w:rFonts w:ascii="Times New Roman" w:eastAsia="標楷體" w:hAnsi="Times New Roman" w:hint="eastAsia"/>
                <w:szCs w:val="24"/>
                <w:lang w:val="en-US" w:eastAsia="zh-HK"/>
              </w:rPr>
              <w:t>。</w:t>
            </w:r>
          </w:p>
          <w:p w14:paraId="41EFC47E" w14:textId="77777777" w:rsidR="00E11E36" w:rsidRPr="006E0D0C" w:rsidRDefault="00E11E36" w:rsidP="00873C0B">
            <w:pPr>
              <w:pStyle w:val="a3"/>
              <w:numPr>
                <w:ilvl w:val="1"/>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6E0D0C">
              <w:rPr>
                <w:rFonts w:eastAsia="標楷體" w:hint="eastAsia"/>
                <w:szCs w:val="24"/>
              </w:rPr>
              <w:t>副教授以上</w:t>
            </w:r>
            <w:r w:rsidRPr="006E0D0C">
              <w:rPr>
                <w:rFonts w:ascii="Times New Roman" w:eastAsia="標楷體" w:hAnsi="Times New Roman"/>
                <w:szCs w:val="24"/>
                <w:u w:val="single"/>
                <w:lang w:val="en-US" w:eastAsia="zh-TW"/>
              </w:rPr>
              <w:t>18</w:t>
            </w:r>
            <w:r w:rsidRPr="006E0D0C">
              <w:rPr>
                <w:rFonts w:eastAsia="標楷體" w:hint="eastAsia"/>
                <w:szCs w:val="24"/>
              </w:rPr>
              <w:t>位</w:t>
            </w:r>
            <w:r w:rsidRPr="006E0D0C">
              <w:rPr>
                <w:rFonts w:eastAsia="標楷體" w:hint="eastAsia"/>
                <w:szCs w:val="24"/>
                <w:lang w:eastAsia="zh-HK"/>
              </w:rPr>
              <w:t>。</w:t>
            </w:r>
          </w:p>
        </w:tc>
        <w:tc>
          <w:tcPr>
            <w:tcW w:w="1096" w:type="dxa"/>
            <w:vAlign w:val="center"/>
          </w:tcPr>
          <w:p w14:paraId="323F563D" w14:textId="348F2B3A" w:rsidR="00E11E36" w:rsidRPr="006B1487" w:rsidRDefault="00E11E36" w:rsidP="006B1487">
            <w:pPr>
              <w:pStyle w:val="a3"/>
              <w:snapToGrid w:val="0"/>
              <w:spacing w:line="0" w:lineRule="atLeast"/>
              <w:ind w:leftChars="-25" w:left="-60" w:rightChars="-25" w:right="-60"/>
              <w:jc w:val="center"/>
              <w:rPr>
                <w:rFonts w:ascii="Times New Roman" w:eastAsia="標楷體" w:hAnsi="Times New Roman"/>
                <w:szCs w:val="24"/>
                <w:lang w:eastAsia="zh-TW"/>
              </w:rPr>
            </w:pPr>
            <w:r w:rsidRPr="00534379">
              <w:rPr>
                <w:rFonts w:ascii="Times New Roman" w:eastAsia="標楷體" w:hAnsi="Times New Roman" w:hint="eastAsia"/>
                <w:szCs w:val="24"/>
                <w:lang w:eastAsia="zh-TW"/>
              </w:rPr>
              <w:lastRenderedPageBreak/>
              <w:t>■</w:t>
            </w:r>
            <w:r w:rsidRPr="0014463B">
              <w:rPr>
                <w:rFonts w:ascii="Times New Roman" w:eastAsia="標楷體" w:hAnsi="Times New Roman" w:hint="eastAsia"/>
                <w:szCs w:val="24"/>
                <w:lang w:eastAsia="zh-TW"/>
              </w:rPr>
              <w:t>符合</w:t>
            </w:r>
          </w:p>
        </w:tc>
      </w:tr>
    </w:tbl>
    <w:p w14:paraId="16DC9354" w14:textId="77777777" w:rsidR="00E11E36" w:rsidRDefault="00E11E36" w:rsidP="00E11E36">
      <w:pPr>
        <w:snapToGrid w:val="0"/>
        <w:jc w:val="both"/>
        <w:rPr>
          <w:rFonts w:eastAsia="標楷體"/>
          <w:b/>
          <w:sz w:val="32"/>
          <w:szCs w:val="32"/>
          <w:lang w:val="x-none"/>
        </w:rPr>
      </w:pPr>
    </w:p>
    <w:p w14:paraId="270CC021" w14:textId="77777777" w:rsidR="00E11E36" w:rsidRDefault="00E11E36" w:rsidP="00E11E36">
      <w:pPr>
        <w:snapToGrid w:val="0"/>
        <w:jc w:val="both"/>
        <w:rPr>
          <w:rFonts w:eastAsia="標楷體"/>
          <w:b/>
          <w:sz w:val="32"/>
          <w:szCs w:val="32"/>
          <w:lang w:val="x-none"/>
        </w:rPr>
      </w:pPr>
    </w:p>
    <w:p w14:paraId="64889837" w14:textId="77777777" w:rsidR="00E11E36" w:rsidRDefault="00E11E36" w:rsidP="00E11E36">
      <w:pPr>
        <w:snapToGrid w:val="0"/>
        <w:jc w:val="both"/>
        <w:rPr>
          <w:rFonts w:eastAsia="標楷體"/>
          <w:b/>
          <w:sz w:val="32"/>
          <w:szCs w:val="32"/>
          <w:lang w:val="x-none"/>
        </w:rPr>
      </w:pPr>
    </w:p>
    <w:p w14:paraId="67446985" w14:textId="0F9D33DD" w:rsidR="00E11E36" w:rsidRPr="00534379" w:rsidRDefault="00E11E36" w:rsidP="00E11E36">
      <w:pPr>
        <w:snapToGrid w:val="0"/>
        <w:jc w:val="both"/>
        <w:rPr>
          <w:rFonts w:eastAsia="標楷體"/>
          <w:b/>
          <w:sz w:val="32"/>
          <w:szCs w:val="32"/>
          <w:lang w:val="x-none"/>
        </w:rPr>
      </w:pPr>
      <w:r w:rsidRPr="00534379">
        <w:rPr>
          <w:rFonts w:eastAsia="標楷體"/>
          <w:b/>
          <w:sz w:val="32"/>
          <w:szCs w:val="32"/>
          <w:lang w:val="x-none"/>
        </w:rPr>
        <w:t>表</w:t>
      </w:r>
      <w:r w:rsidRPr="00534379">
        <w:rPr>
          <w:rFonts w:eastAsia="標楷體"/>
          <w:b/>
          <w:sz w:val="32"/>
          <w:szCs w:val="32"/>
          <w:lang w:val="x-none"/>
        </w:rPr>
        <w:t>2</w:t>
      </w:r>
      <w:r w:rsidRPr="00534379">
        <w:rPr>
          <w:rFonts w:eastAsia="標楷體"/>
          <w:b/>
          <w:sz w:val="32"/>
        </w:rPr>
        <w:t>、</w:t>
      </w:r>
      <w:r w:rsidRPr="00534379">
        <w:rPr>
          <w:rFonts w:eastAsia="標楷體"/>
          <w:b/>
          <w:bCs/>
          <w:sz w:val="32"/>
          <w:szCs w:val="32"/>
        </w:rPr>
        <w:t>博士班／博士學位學程</w:t>
      </w:r>
      <w:r w:rsidRPr="00534379">
        <w:rPr>
          <w:rFonts w:eastAsia="標楷體"/>
          <w:b/>
          <w:sz w:val="32"/>
          <w:szCs w:val="32"/>
          <w:lang w:val="x-none"/>
        </w:rPr>
        <w:t>學術條件自我檢核表</w:t>
      </w:r>
    </w:p>
    <w:p w14:paraId="46345040" w14:textId="400BBA3B" w:rsidR="00E11E36" w:rsidRPr="00534379" w:rsidRDefault="00E11E36" w:rsidP="00E11E36">
      <w:pPr>
        <w:pStyle w:val="a3"/>
        <w:snapToGrid w:val="0"/>
        <w:jc w:val="both"/>
        <w:rPr>
          <w:rFonts w:ascii="Times New Roman" w:eastAsia="標楷體" w:hAnsi="Times New Roman"/>
          <w:b/>
          <w:sz w:val="28"/>
          <w:szCs w:val="28"/>
        </w:rPr>
      </w:pPr>
      <w:proofErr w:type="spellStart"/>
      <w:r w:rsidRPr="00534379">
        <w:rPr>
          <w:rFonts w:ascii="Times New Roman" w:eastAsia="標楷體" w:hAnsi="Times New Roman"/>
          <w:b/>
          <w:sz w:val="28"/>
          <w:szCs w:val="28"/>
        </w:rPr>
        <w:t>申請案名：</w:t>
      </w:r>
      <w:del w:id="74" w:author="鄭成偉" w:date="2025-09-24T22:21:00Z" w16du:dateUtc="2025-09-24T14:21:00Z">
        <w:r w:rsidRPr="00347B5D" w:rsidDel="00531ACF">
          <w:rPr>
            <w:rFonts w:ascii="Times New Roman" w:eastAsia="標楷體" w:hAnsi="Times New Roman" w:hint="eastAsia"/>
            <w:b/>
            <w:sz w:val="28"/>
            <w:szCs w:val="28"/>
            <w:lang w:eastAsia="zh-TW"/>
          </w:rPr>
          <w:delText>智慧生醫與精準健康博士</w:delText>
        </w:r>
        <w:r w:rsidRPr="0014463B" w:rsidDel="00531ACF">
          <w:rPr>
            <w:rFonts w:ascii="Times New Roman" w:eastAsia="標楷體" w:hAnsi="Times New Roman" w:hint="eastAsia"/>
            <w:b/>
            <w:sz w:val="28"/>
            <w:szCs w:val="28"/>
            <w:lang w:eastAsia="zh-HK"/>
          </w:rPr>
          <w:delText>班</w:delText>
        </w:r>
      </w:del>
      <w:ins w:id="75" w:author="鄭成偉" w:date="2025-09-24T22:21:00Z" w16du:dateUtc="2025-09-24T14:21:00Z">
        <w:r w:rsidR="00531ACF">
          <w:rPr>
            <w:rFonts w:ascii="Times New Roman" w:eastAsia="標楷體" w:hAnsi="Times New Roman" w:hint="eastAsia"/>
            <w:b/>
            <w:sz w:val="28"/>
            <w:szCs w:val="28"/>
            <w:lang w:eastAsia="zh-TW"/>
          </w:rPr>
          <w:t>智慧生醫與精準健康博士學位學程</w:t>
        </w:r>
      </w:ins>
      <w:proofErr w:type="spellEnd"/>
    </w:p>
    <w:p w14:paraId="5FF786B5" w14:textId="77777777" w:rsidR="00E11E36" w:rsidRDefault="00E11E36" w:rsidP="00E11E36">
      <w:pPr>
        <w:pStyle w:val="a3"/>
        <w:snapToGrid w:val="0"/>
        <w:jc w:val="both"/>
        <w:rPr>
          <w:rFonts w:ascii="Times New Roman" w:eastAsia="標楷體" w:hAnsi="Times New Roman"/>
          <w:szCs w:val="24"/>
        </w:rPr>
      </w:pPr>
    </w:p>
    <w:p w14:paraId="35F7B754" w14:textId="77777777" w:rsidR="00E11E36" w:rsidRDefault="00E11E36" w:rsidP="00E11E36">
      <w:pPr>
        <w:pStyle w:val="a3"/>
        <w:snapToGrid w:val="0"/>
        <w:jc w:val="both"/>
        <w:rPr>
          <w:rFonts w:ascii="Times New Roman" w:eastAsia="標楷體" w:hAnsi="Times New Roman"/>
          <w:szCs w:val="24"/>
        </w:rPr>
      </w:pPr>
      <w:proofErr w:type="spellStart"/>
      <w:r w:rsidRPr="0014463B">
        <w:rPr>
          <w:rFonts w:ascii="Times New Roman" w:eastAsia="標楷體" w:hAnsi="Times New Roman" w:hint="eastAsia"/>
          <w:szCs w:val="24"/>
        </w:rPr>
        <w:t>支援之學系</w:t>
      </w:r>
      <w:proofErr w:type="spellEnd"/>
      <w:r w:rsidRPr="0014463B">
        <w:rPr>
          <w:rFonts w:ascii="Times New Roman" w:eastAsia="標楷體" w:hAnsi="Times New Roman" w:hint="eastAsia"/>
          <w:szCs w:val="24"/>
          <w:lang w:eastAsia="zh-TW"/>
        </w:rPr>
        <w:t>（</w:t>
      </w:r>
      <w:proofErr w:type="spellStart"/>
      <w:r w:rsidRPr="0014463B">
        <w:rPr>
          <w:rFonts w:ascii="Times New Roman" w:eastAsia="標楷體" w:hAnsi="Times New Roman" w:hint="eastAsia"/>
          <w:szCs w:val="24"/>
        </w:rPr>
        <w:t>研究所</w:t>
      </w:r>
      <w:proofErr w:type="spellEnd"/>
      <w:r w:rsidRPr="0014463B">
        <w:rPr>
          <w:rFonts w:ascii="Times New Roman" w:eastAsia="標楷體" w:hAnsi="Times New Roman" w:hint="eastAsia"/>
          <w:szCs w:val="24"/>
          <w:lang w:eastAsia="zh-TW"/>
        </w:rPr>
        <w:t>）</w:t>
      </w:r>
      <w:r w:rsidRPr="0014463B">
        <w:rPr>
          <w:rFonts w:ascii="Times New Roman" w:eastAsia="標楷體" w:hAnsi="Times New Roman" w:hint="eastAsia"/>
          <w:szCs w:val="24"/>
        </w:rPr>
        <w:t>：</w:t>
      </w:r>
    </w:p>
    <w:p w14:paraId="7B40E8BB" w14:textId="77777777" w:rsidR="00E11E36" w:rsidRPr="0014463B" w:rsidRDefault="00E11E36" w:rsidP="00873C0B">
      <w:pPr>
        <w:pStyle w:val="a3"/>
        <w:numPr>
          <w:ilvl w:val="0"/>
          <w:numId w:val="33"/>
        </w:numPr>
        <w:snapToGrid w:val="0"/>
        <w:jc w:val="both"/>
        <w:rPr>
          <w:rFonts w:ascii="Times New Roman" w:eastAsia="標楷體" w:hAnsi="Times New Roman"/>
          <w:szCs w:val="24"/>
          <w:lang w:eastAsia="zh-TW"/>
        </w:rPr>
      </w:pPr>
      <w:r w:rsidRPr="0014463B">
        <w:rPr>
          <w:rFonts w:ascii="Times New Roman" w:eastAsia="標楷體" w:hAnsi="Times New Roman" w:hint="eastAsia"/>
          <w:szCs w:val="24"/>
          <w:lang w:eastAsia="zh-TW"/>
        </w:rPr>
        <w:t>健</w:t>
      </w:r>
      <w:r w:rsidRPr="0014463B">
        <w:rPr>
          <w:rFonts w:ascii="Times New Roman" w:eastAsia="標楷體" w:hAnsi="Times New Roman" w:hint="eastAsia"/>
          <w:szCs w:val="24"/>
          <w:lang w:eastAsia="zh-HK"/>
        </w:rPr>
        <w:t>康</w:t>
      </w:r>
      <w:r w:rsidRPr="0014463B">
        <w:rPr>
          <w:rFonts w:ascii="Times New Roman" w:eastAsia="標楷體" w:hAnsi="Times New Roman" w:hint="eastAsia"/>
          <w:szCs w:val="24"/>
          <w:lang w:eastAsia="zh-TW"/>
        </w:rPr>
        <w:t>科</w:t>
      </w:r>
      <w:r w:rsidRPr="0014463B">
        <w:rPr>
          <w:rFonts w:ascii="Times New Roman" w:eastAsia="標楷體" w:hAnsi="Times New Roman" w:hint="eastAsia"/>
          <w:szCs w:val="24"/>
          <w:lang w:eastAsia="zh-HK"/>
        </w:rPr>
        <w:t>學</w:t>
      </w:r>
      <w:r w:rsidRPr="0014463B">
        <w:rPr>
          <w:rFonts w:ascii="Times New Roman" w:eastAsia="標楷體" w:hAnsi="Times New Roman" w:hint="eastAsia"/>
          <w:szCs w:val="24"/>
          <w:lang w:eastAsia="zh-TW"/>
        </w:rPr>
        <w:t>院：醫務管理暨醫療資訊學系、人工智慧健康產業應用碩士學位學程、公共衛生學系、醫學檢驗生物技術學系、醫學影像暨放射科學系</w:t>
      </w:r>
    </w:p>
    <w:p w14:paraId="042D3843" w14:textId="77777777" w:rsidR="00E11E36" w:rsidRDefault="00E11E36" w:rsidP="00873C0B">
      <w:pPr>
        <w:pStyle w:val="a3"/>
        <w:numPr>
          <w:ilvl w:val="0"/>
          <w:numId w:val="33"/>
        </w:numPr>
        <w:snapToGrid w:val="0"/>
        <w:jc w:val="both"/>
        <w:rPr>
          <w:rFonts w:ascii="Times New Roman" w:eastAsia="標楷體" w:hAnsi="Times New Roman"/>
          <w:szCs w:val="24"/>
        </w:rPr>
      </w:pPr>
      <w:r w:rsidRPr="0014463B">
        <w:rPr>
          <w:rFonts w:ascii="Times New Roman" w:eastAsia="標楷體" w:hAnsi="Times New Roman" w:hint="eastAsia"/>
          <w:szCs w:val="24"/>
          <w:lang w:eastAsia="zh-TW"/>
        </w:rPr>
        <w:t>醫學院</w:t>
      </w:r>
      <w:r w:rsidRPr="0014463B">
        <w:rPr>
          <w:rFonts w:ascii="Times New Roman" w:eastAsia="標楷體" w:hAnsi="Times New Roman" w:hint="eastAsia"/>
          <w:szCs w:val="24"/>
        </w:rPr>
        <w:t>：</w:t>
      </w:r>
      <w:proofErr w:type="spellStart"/>
      <w:r w:rsidRPr="0014463B">
        <w:rPr>
          <w:rFonts w:ascii="Times New Roman" w:eastAsia="標楷體" w:hAnsi="Times New Roman" w:hint="eastAsia"/>
          <w:szCs w:val="24"/>
          <w:lang w:eastAsia="zh-TW"/>
        </w:rPr>
        <w:t>學士後醫學系、醫學系</w:t>
      </w:r>
      <w:proofErr w:type="spellEnd"/>
    </w:p>
    <w:p w14:paraId="55D40C39" w14:textId="77777777" w:rsidR="00E11E36" w:rsidRPr="0014463B" w:rsidRDefault="00E11E36" w:rsidP="00873C0B">
      <w:pPr>
        <w:pStyle w:val="a3"/>
        <w:numPr>
          <w:ilvl w:val="0"/>
          <w:numId w:val="33"/>
        </w:numPr>
        <w:snapToGrid w:val="0"/>
        <w:jc w:val="both"/>
        <w:rPr>
          <w:rFonts w:ascii="Times New Roman" w:eastAsia="標楷體" w:hAnsi="Times New Roman"/>
          <w:szCs w:val="24"/>
        </w:rPr>
      </w:pPr>
      <w:proofErr w:type="spellStart"/>
      <w:r>
        <w:rPr>
          <w:rFonts w:eastAsia="標楷體" w:hint="eastAsia"/>
          <w:kern w:val="0"/>
          <w:szCs w:val="24"/>
        </w:rPr>
        <w:t>生命科學院</w:t>
      </w:r>
      <w:r w:rsidRPr="0016618A">
        <w:rPr>
          <w:rFonts w:ascii="Times New Roman" w:eastAsia="標楷體" w:hAnsi="Times New Roman"/>
          <w:szCs w:val="24"/>
        </w:rPr>
        <w:t>：</w:t>
      </w:r>
      <w:r w:rsidRPr="00534379">
        <w:rPr>
          <w:rFonts w:eastAsia="標楷體" w:hint="eastAsia"/>
          <w:kern w:val="0"/>
          <w:szCs w:val="24"/>
        </w:rPr>
        <w:t>生物醫學暨環境生物學系</w:t>
      </w:r>
      <w:proofErr w:type="spellEnd"/>
    </w:p>
    <w:tbl>
      <w:tblPr>
        <w:tblW w:w="10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394"/>
        <w:gridCol w:w="3260"/>
        <w:gridCol w:w="1131"/>
      </w:tblGrid>
      <w:tr w:rsidR="00E11E36" w:rsidRPr="00534379" w14:paraId="44A62F78" w14:textId="77777777" w:rsidTr="006B1487">
        <w:trPr>
          <w:trHeight w:val="620"/>
          <w:tblHeader/>
          <w:jc w:val="center"/>
        </w:trPr>
        <w:tc>
          <w:tcPr>
            <w:tcW w:w="1417" w:type="dxa"/>
            <w:vAlign w:val="center"/>
          </w:tcPr>
          <w:p w14:paraId="42E5D527" w14:textId="77777777" w:rsidR="00E11E36" w:rsidRPr="00534379" w:rsidRDefault="00E11E36" w:rsidP="00674DCA">
            <w:pPr>
              <w:spacing w:line="0" w:lineRule="atLeast"/>
              <w:jc w:val="center"/>
              <w:rPr>
                <w:rFonts w:eastAsia="標楷體"/>
                <w:b/>
              </w:rPr>
            </w:pPr>
            <w:r w:rsidRPr="00534379">
              <w:rPr>
                <w:rFonts w:eastAsia="標楷體"/>
                <w:b/>
              </w:rPr>
              <w:t>主領域別</w:t>
            </w:r>
          </w:p>
        </w:tc>
        <w:tc>
          <w:tcPr>
            <w:tcW w:w="4394" w:type="dxa"/>
            <w:vAlign w:val="center"/>
          </w:tcPr>
          <w:p w14:paraId="062F08F8" w14:textId="77777777" w:rsidR="00E11E36" w:rsidRPr="00534379" w:rsidRDefault="00E11E36" w:rsidP="00674DCA">
            <w:pPr>
              <w:spacing w:line="0" w:lineRule="atLeast"/>
              <w:jc w:val="center"/>
              <w:rPr>
                <w:rFonts w:eastAsia="標楷體"/>
                <w:b/>
              </w:rPr>
            </w:pPr>
            <w:r w:rsidRPr="00534379">
              <w:rPr>
                <w:rFonts w:eastAsia="標楷體"/>
                <w:b/>
              </w:rPr>
              <w:t>學術條件</w:t>
            </w:r>
            <w:r w:rsidRPr="00534379">
              <w:rPr>
                <w:rStyle w:val="a8"/>
                <w:rFonts w:eastAsia="標楷體"/>
                <w:b/>
              </w:rPr>
              <w:footnoteReference w:id="2"/>
            </w:r>
          </w:p>
        </w:tc>
        <w:tc>
          <w:tcPr>
            <w:tcW w:w="3260" w:type="dxa"/>
            <w:vAlign w:val="center"/>
          </w:tcPr>
          <w:p w14:paraId="5577D6BA" w14:textId="77777777" w:rsidR="00E11E36" w:rsidRPr="00534379" w:rsidRDefault="00E11E36" w:rsidP="00674DCA">
            <w:pPr>
              <w:spacing w:line="0" w:lineRule="atLeast"/>
              <w:jc w:val="center"/>
              <w:rPr>
                <w:rFonts w:eastAsia="標楷體"/>
                <w:b/>
                <w:szCs w:val="24"/>
              </w:rPr>
            </w:pPr>
            <w:r w:rsidRPr="00534379">
              <w:rPr>
                <w:rFonts w:eastAsia="標楷體"/>
                <w:b/>
                <w:szCs w:val="24"/>
              </w:rPr>
              <w:t>現況</w:t>
            </w:r>
          </w:p>
        </w:tc>
        <w:tc>
          <w:tcPr>
            <w:tcW w:w="1131" w:type="dxa"/>
            <w:vAlign w:val="center"/>
          </w:tcPr>
          <w:p w14:paraId="71758618" w14:textId="77777777" w:rsidR="00E11E36" w:rsidRPr="00534379" w:rsidRDefault="00E11E36" w:rsidP="00674DCA">
            <w:pPr>
              <w:spacing w:line="0" w:lineRule="atLeast"/>
              <w:ind w:leftChars="-43" w:left="-103" w:rightChars="-16" w:right="-38"/>
              <w:jc w:val="center"/>
              <w:rPr>
                <w:rFonts w:eastAsia="標楷體"/>
              </w:rPr>
            </w:pPr>
            <w:r w:rsidRPr="00534379">
              <w:rPr>
                <w:rFonts w:eastAsia="標楷體"/>
                <w:b/>
                <w:szCs w:val="24"/>
              </w:rPr>
              <w:t>自我檢核</w:t>
            </w:r>
          </w:p>
        </w:tc>
      </w:tr>
      <w:tr w:rsidR="00E11E36" w:rsidRPr="00534379" w14:paraId="3002CE83" w14:textId="77777777" w:rsidTr="006B1487">
        <w:trPr>
          <w:trHeight w:val="558"/>
          <w:jc w:val="center"/>
        </w:trPr>
        <w:tc>
          <w:tcPr>
            <w:tcW w:w="1417" w:type="dxa"/>
            <w:vMerge w:val="restart"/>
            <w:vAlign w:val="center"/>
          </w:tcPr>
          <w:p w14:paraId="3677E609" w14:textId="77777777" w:rsidR="00E11E36" w:rsidRPr="00534379" w:rsidRDefault="00E11E36" w:rsidP="00674DCA">
            <w:pPr>
              <w:pStyle w:val="a3"/>
              <w:snapToGrid w:val="0"/>
              <w:spacing w:line="0" w:lineRule="atLeast"/>
              <w:ind w:leftChars="-25" w:left="180" w:rightChars="-25" w:right="-60" w:hangingChars="100" w:hanging="240"/>
              <w:jc w:val="both"/>
              <w:rPr>
                <w:rFonts w:ascii="Times New Roman" w:eastAsia="標楷體" w:hAnsi="Times New Roman"/>
                <w:b/>
                <w:szCs w:val="24"/>
                <w:lang w:val="en-US" w:eastAsia="zh-TW"/>
              </w:rPr>
            </w:pPr>
            <w:r w:rsidRPr="00534379">
              <w:rPr>
                <w:rFonts w:ascii="Times New Roman" w:eastAsia="標楷體" w:hAnsi="Times New Roman" w:hint="eastAsia"/>
                <w:szCs w:val="24"/>
                <w:lang w:val="en-US" w:eastAsia="zh-TW"/>
              </w:rPr>
              <w:t>■</w:t>
            </w:r>
            <w:r w:rsidRPr="00534379">
              <w:rPr>
                <w:rFonts w:ascii="Times New Roman" w:eastAsia="標楷體" w:hAnsi="Times New Roman"/>
                <w:szCs w:val="24"/>
                <w:lang w:val="en-US" w:eastAsia="zh-TW"/>
              </w:rPr>
              <w:t>理學（含生命科學類、農業科學類）、工學、電資、醫學領域</w:t>
            </w:r>
          </w:p>
        </w:tc>
        <w:tc>
          <w:tcPr>
            <w:tcW w:w="7654" w:type="dxa"/>
            <w:gridSpan w:val="2"/>
            <w:vAlign w:val="center"/>
          </w:tcPr>
          <w:p w14:paraId="30C0C023"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lang w:val="en-US" w:eastAsia="zh-TW"/>
              </w:rPr>
            </w:pPr>
            <w:proofErr w:type="spellStart"/>
            <w:r w:rsidRPr="00534379">
              <w:rPr>
                <w:rFonts w:ascii="Times New Roman" w:eastAsia="標楷體" w:hAnsi="Times New Roman"/>
                <w:szCs w:val="24"/>
              </w:rPr>
              <w:t>符合下列條件之一者，得提出申請</w:t>
            </w:r>
            <w:proofErr w:type="spellEnd"/>
            <w:r w:rsidRPr="00534379">
              <w:rPr>
                <w:rFonts w:ascii="Times New Roman" w:eastAsia="標楷體" w:hAnsi="Times New Roman"/>
                <w:szCs w:val="24"/>
              </w:rPr>
              <w:t>：</w:t>
            </w:r>
          </w:p>
        </w:tc>
        <w:tc>
          <w:tcPr>
            <w:tcW w:w="1131" w:type="dxa"/>
            <w:vMerge w:val="restart"/>
            <w:vAlign w:val="center"/>
          </w:tcPr>
          <w:p w14:paraId="720E7747" w14:textId="5B7478E7" w:rsidR="00E11E36" w:rsidRPr="006B1487" w:rsidRDefault="00E11E36" w:rsidP="006B1487">
            <w:pPr>
              <w:pStyle w:val="a3"/>
              <w:snapToGrid w:val="0"/>
              <w:spacing w:line="0" w:lineRule="atLeast"/>
              <w:ind w:leftChars="-25" w:left="-60" w:rightChars="-25" w:right="-60"/>
              <w:jc w:val="center"/>
              <w:rPr>
                <w:rFonts w:ascii="Times New Roman" w:eastAsia="標楷體" w:hAnsi="Times New Roman"/>
                <w:szCs w:val="24"/>
                <w:lang w:eastAsia="zh-TW"/>
              </w:rPr>
            </w:pPr>
            <w:r w:rsidRPr="00534379">
              <w:rPr>
                <w:rFonts w:ascii="Times New Roman" w:eastAsia="標楷體" w:hAnsi="Times New Roman" w:hint="eastAsia"/>
                <w:szCs w:val="24"/>
                <w:lang w:eastAsia="zh-TW"/>
              </w:rPr>
              <w:t>■</w:t>
            </w:r>
            <w:r w:rsidRPr="0014463B">
              <w:rPr>
                <w:rFonts w:ascii="Times New Roman" w:eastAsia="標楷體" w:hAnsi="Times New Roman" w:hint="eastAsia"/>
                <w:szCs w:val="24"/>
                <w:lang w:eastAsia="zh-TW"/>
              </w:rPr>
              <w:t>符合</w:t>
            </w:r>
          </w:p>
        </w:tc>
      </w:tr>
      <w:tr w:rsidR="00E11E36" w:rsidRPr="00534379" w14:paraId="48EEC07B" w14:textId="77777777" w:rsidTr="006B1487">
        <w:trPr>
          <w:jc w:val="center"/>
        </w:trPr>
        <w:tc>
          <w:tcPr>
            <w:tcW w:w="1417" w:type="dxa"/>
            <w:vMerge/>
            <w:vAlign w:val="center"/>
          </w:tcPr>
          <w:p w14:paraId="76B94AD5" w14:textId="77777777" w:rsidR="00E11E36" w:rsidRPr="00534379" w:rsidRDefault="00E11E36" w:rsidP="00674DCA">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p>
        </w:tc>
        <w:tc>
          <w:tcPr>
            <w:tcW w:w="4394" w:type="dxa"/>
            <w:vAlign w:val="center"/>
          </w:tcPr>
          <w:p w14:paraId="3D78C604" w14:textId="77777777" w:rsidR="00E11E36" w:rsidRPr="002C4C36" w:rsidRDefault="00E11E36" w:rsidP="00873C0B">
            <w:pPr>
              <w:pStyle w:val="a3"/>
              <w:numPr>
                <w:ilvl w:val="0"/>
                <w:numId w:val="10"/>
              </w:numPr>
              <w:snapToGrid w:val="0"/>
              <w:spacing w:line="0" w:lineRule="atLeast"/>
              <w:ind w:leftChars="-25" w:left="120" w:rightChars="-25" w:right="-60" w:hangingChars="75" w:hanging="180"/>
              <w:jc w:val="both"/>
              <w:rPr>
                <w:rFonts w:ascii="Times New Roman" w:eastAsia="標楷體" w:hAnsi="Times New Roman"/>
                <w:szCs w:val="24"/>
              </w:rPr>
            </w:pPr>
            <w:r w:rsidRPr="002C4C36">
              <w:rPr>
                <w:rFonts w:ascii="Times New Roman" w:eastAsia="標楷體" w:hAnsi="Times New Roman" w:hint="eastAsia"/>
                <w:lang w:val="en-US" w:eastAsia="zh-TW"/>
              </w:rPr>
              <w:t>近</w:t>
            </w:r>
            <w:r w:rsidRPr="002C4C36">
              <w:rPr>
                <w:rFonts w:ascii="Times New Roman" w:eastAsia="標楷體" w:hAnsi="Times New Roman"/>
                <w:lang w:val="en-US" w:eastAsia="zh-TW"/>
              </w:rPr>
              <w:t>5</w:t>
            </w:r>
            <w:r w:rsidRPr="002C4C36">
              <w:rPr>
                <w:rFonts w:ascii="Times New Roman" w:eastAsia="標楷體" w:hAnsi="Times New Roman" w:hint="eastAsia"/>
                <w:lang w:val="en-US" w:eastAsia="zh-TW"/>
              </w:rPr>
              <w:t>年</w:t>
            </w:r>
            <w:r w:rsidRPr="002C4C36">
              <w:rPr>
                <w:rFonts w:ascii="Times New Roman" w:eastAsia="標楷體" w:hAnsi="Times New Roman" w:hint="eastAsia"/>
                <w:szCs w:val="24"/>
                <w:lang w:val="en-US" w:eastAsia="zh-TW"/>
              </w:rPr>
              <w:t>該</w:t>
            </w:r>
            <w:r w:rsidRPr="002C4C36">
              <w:rPr>
                <w:rFonts w:ascii="Times New Roman" w:eastAsia="標楷體" w:hAnsi="Times New Roman" w:hint="eastAsia"/>
                <w:lang w:val="en-US" w:eastAsia="zh-TW"/>
              </w:rPr>
              <w:t>院、系、所及學位學程之</w:t>
            </w:r>
            <w:r w:rsidRPr="002C4C36">
              <w:rPr>
                <w:rFonts w:ascii="Times New Roman" w:eastAsia="標楷體" w:hAnsi="Times New Roman" w:hint="eastAsia"/>
                <w:u w:val="single"/>
                <w:lang w:val="en-US" w:eastAsia="zh-TW"/>
              </w:rPr>
              <w:t>專任教師</w:t>
            </w:r>
            <w:r w:rsidRPr="002C4C36">
              <w:rPr>
                <w:rStyle w:val="a8"/>
                <w:rFonts w:ascii="Times New Roman" w:eastAsia="標楷體" w:hAnsi="Times New Roman"/>
                <w:lang w:val="en-US" w:eastAsia="zh-TW"/>
              </w:rPr>
              <w:footnoteReference w:id="3"/>
            </w:r>
            <w:r w:rsidRPr="002C4C36">
              <w:rPr>
                <w:rFonts w:ascii="Times New Roman" w:eastAsia="標楷體" w:hAnsi="Times New Roman" w:hint="eastAsia"/>
                <w:lang w:val="en-US" w:eastAsia="zh-TW"/>
              </w:rPr>
              <w:t>平均每人</w:t>
            </w:r>
            <w:r w:rsidRPr="002C4C36">
              <w:rPr>
                <w:rFonts w:ascii="Times New Roman" w:eastAsia="標楷體" w:hAnsi="Times New Roman" w:hint="eastAsia"/>
                <w:u w:val="single"/>
                <w:lang w:val="en-US" w:eastAsia="zh-TW"/>
              </w:rPr>
              <w:t>發表</w:t>
            </w:r>
            <w:r w:rsidRPr="002C4C36">
              <w:rPr>
                <w:rStyle w:val="a8"/>
                <w:rFonts w:ascii="Times New Roman" w:eastAsia="標楷體" w:hAnsi="Times New Roman"/>
                <w:lang w:val="en-US" w:eastAsia="zh-TW"/>
              </w:rPr>
              <w:footnoteReference w:id="4"/>
            </w:r>
            <w:r w:rsidRPr="002C4C36">
              <w:rPr>
                <w:rFonts w:ascii="Times New Roman" w:eastAsia="標楷體" w:hAnsi="Times New Roman" w:hint="eastAsia"/>
                <w:lang w:val="en-US" w:eastAsia="zh-TW"/>
              </w:rPr>
              <w:t>於具審查機制之學術期刊論文或核准通過專利件數、已完成技術移轉或授權件數合計</w:t>
            </w:r>
            <w:r w:rsidRPr="002C4C36">
              <w:rPr>
                <w:rFonts w:ascii="Times New Roman" w:eastAsia="標楷體" w:hAnsi="Times New Roman"/>
                <w:lang w:val="en-US" w:eastAsia="zh-TW"/>
              </w:rPr>
              <w:t>10</w:t>
            </w:r>
            <w:r w:rsidRPr="002C4C36">
              <w:rPr>
                <w:rFonts w:ascii="Times New Roman" w:eastAsia="標楷體" w:hAnsi="Times New Roman" w:hint="eastAsia"/>
                <w:lang w:val="en-US" w:eastAsia="zh-TW"/>
              </w:rPr>
              <w:t>篇（件）以上，且其中至少應有</w:t>
            </w:r>
            <w:r w:rsidRPr="002C4C36">
              <w:rPr>
                <w:rFonts w:ascii="Times New Roman" w:eastAsia="標楷體" w:hAnsi="Times New Roman"/>
                <w:lang w:val="en-US" w:eastAsia="zh-TW"/>
              </w:rPr>
              <w:t>5</w:t>
            </w:r>
            <w:r w:rsidRPr="002C4C36">
              <w:rPr>
                <w:rFonts w:ascii="Times New Roman" w:eastAsia="標楷體" w:hAnsi="Times New Roman" w:hint="eastAsia"/>
                <w:lang w:val="en-US" w:eastAsia="zh-TW"/>
              </w:rPr>
              <w:t>篇發表於國內外具公信力之資料庫等國際學術期刊論文（通訊作者、第一作者、第二作者予以計入，第三位作者不予計入）。</w:t>
            </w:r>
          </w:p>
        </w:tc>
        <w:tc>
          <w:tcPr>
            <w:tcW w:w="3260" w:type="dxa"/>
            <w:vAlign w:val="center"/>
          </w:tcPr>
          <w:p w14:paraId="5D514C03" w14:textId="77777777" w:rsidR="00E11E36" w:rsidRPr="0014463B" w:rsidRDefault="00E11E36" w:rsidP="00873C0B">
            <w:pPr>
              <w:pStyle w:val="a3"/>
              <w:numPr>
                <w:ilvl w:val="0"/>
                <w:numId w:val="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14463B">
              <w:rPr>
                <w:rFonts w:ascii="Times New Roman" w:eastAsia="標楷體" w:hAnsi="Times New Roman" w:hint="eastAsia"/>
                <w:szCs w:val="24"/>
                <w:lang w:val="en-US" w:eastAsia="zh-TW"/>
              </w:rPr>
              <w:t>近</w:t>
            </w:r>
            <w:r w:rsidRPr="0014463B">
              <w:rPr>
                <w:rFonts w:ascii="Times New Roman" w:eastAsia="標楷體" w:hAnsi="Times New Roman"/>
                <w:szCs w:val="24"/>
                <w:lang w:val="en-US" w:eastAsia="zh-TW"/>
              </w:rPr>
              <w:t>5</w:t>
            </w:r>
            <w:r w:rsidRPr="0014463B">
              <w:rPr>
                <w:rFonts w:ascii="Times New Roman" w:eastAsia="標楷體" w:hAnsi="Times New Roman" w:hint="eastAsia"/>
                <w:szCs w:val="24"/>
                <w:lang w:val="en-US" w:eastAsia="zh-TW"/>
              </w:rPr>
              <w:t>年專任教師平均每人發表於具審查機制之學術期刊論文或核准通過專利件數、已完成技術移轉或授權件數為</w:t>
            </w:r>
            <w:r>
              <w:rPr>
                <w:rFonts w:ascii="Times New Roman" w:eastAsia="標楷體" w:hAnsi="Times New Roman"/>
                <w:szCs w:val="24"/>
                <w:u w:val="single"/>
                <w:lang w:val="en-US" w:eastAsia="zh-TW"/>
              </w:rPr>
              <w:t>14.52</w:t>
            </w:r>
            <w:r w:rsidRPr="0014463B">
              <w:rPr>
                <w:rFonts w:ascii="Times New Roman" w:eastAsia="標楷體" w:hAnsi="Times New Roman" w:hint="eastAsia"/>
                <w:szCs w:val="24"/>
                <w:lang w:val="en-US" w:eastAsia="zh-TW"/>
              </w:rPr>
              <w:t>篇（件）／人。</w:t>
            </w:r>
          </w:p>
          <w:p w14:paraId="12DDF0A6" w14:textId="77777777" w:rsidR="00E11E36" w:rsidRPr="0014463B" w:rsidRDefault="00E11E36" w:rsidP="00873C0B">
            <w:pPr>
              <w:pStyle w:val="a3"/>
              <w:numPr>
                <w:ilvl w:val="0"/>
                <w:numId w:val="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14463B">
              <w:rPr>
                <w:rFonts w:ascii="Times New Roman" w:eastAsia="標楷體" w:hAnsi="Times New Roman" w:hint="eastAsia"/>
                <w:szCs w:val="24"/>
                <w:lang w:val="en-US" w:eastAsia="zh-TW"/>
              </w:rPr>
              <w:t>發表於國內外具公信力之資料庫等國際學術期刊論文</w:t>
            </w:r>
            <w:r w:rsidRPr="00EC7D11">
              <w:rPr>
                <w:rFonts w:ascii="Times New Roman" w:eastAsia="標楷體" w:hAnsi="Times New Roman"/>
                <w:szCs w:val="24"/>
                <w:u w:val="single"/>
                <w:lang w:val="en-US" w:eastAsia="zh-TW"/>
              </w:rPr>
              <w:t>2</w:t>
            </w:r>
            <w:r>
              <w:rPr>
                <w:rFonts w:ascii="Times New Roman" w:eastAsia="標楷體" w:hAnsi="Times New Roman"/>
                <w:szCs w:val="24"/>
                <w:u w:val="single"/>
                <w:lang w:val="en-US" w:eastAsia="zh-TW"/>
              </w:rPr>
              <w:t>66</w:t>
            </w:r>
            <w:r w:rsidRPr="0014463B">
              <w:rPr>
                <w:rFonts w:ascii="Times New Roman" w:eastAsia="標楷體" w:hAnsi="Times New Roman" w:hint="eastAsia"/>
                <w:szCs w:val="24"/>
                <w:lang w:val="en-US" w:eastAsia="zh-TW"/>
              </w:rPr>
              <w:t>篇。</w:t>
            </w:r>
          </w:p>
        </w:tc>
        <w:tc>
          <w:tcPr>
            <w:tcW w:w="1131" w:type="dxa"/>
            <w:vMerge/>
            <w:vAlign w:val="center"/>
          </w:tcPr>
          <w:p w14:paraId="6765D6CF" w14:textId="77777777" w:rsidR="00E11E36" w:rsidRPr="00534379" w:rsidRDefault="00E11E36" w:rsidP="00674DCA">
            <w:pPr>
              <w:pStyle w:val="a3"/>
              <w:snapToGrid w:val="0"/>
              <w:spacing w:line="0" w:lineRule="atLeast"/>
              <w:ind w:leftChars="-25" w:left="-60" w:rightChars="-25" w:right="-60"/>
              <w:jc w:val="both"/>
              <w:rPr>
                <w:rFonts w:ascii="Times New Roman" w:eastAsia="標楷體" w:hAnsi="Times New Roman"/>
                <w:szCs w:val="24"/>
                <w:lang w:val="en-US" w:eastAsia="zh-TW"/>
              </w:rPr>
            </w:pPr>
          </w:p>
        </w:tc>
      </w:tr>
    </w:tbl>
    <w:p w14:paraId="0A5AFD23" w14:textId="77777777" w:rsidR="00E11E36" w:rsidRPr="00534379" w:rsidRDefault="00E11E36" w:rsidP="00E11E36">
      <w:pPr>
        <w:jc w:val="both"/>
        <w:rPr>
          <w:rFonts w:eastAsia="標楷體"/>
          <w:sz w:val="28"/>
          <w:lang w:val="x-none" w:eastAsia="zh-HK"/>
        </w:rPr>
        <w:sectPr w:rsidR="00E11E36" w:rsidRPr="00534379" w:rsidSect="00674DCA">
          <w:footerReference w:type="default" r:id="rId11"/>
          <w:pgSz w:w="11906" w:h="16838"/>
          <w:pgMar w:top="851" w:right="851" w:bottom="851" w:left="851" w:header="567" w:footer="567" w:gutter="0"/>
          <w:pgNumType w:start="1"/>
          <w:cols w:space="425"/>
          <w:docGrid w:type="lines" w:linePitch="360"/>
        </w:sectPr>
      </w:pPr>
    </w:p>
    <w:p w14:paraId="5FADE202" w14:textId="77777777" w:rsidR="00E11E36" w:rsidRPr="00534379" w:rsidRDefault="00E11E36" w:rsidP="001D0B50">
      <w:pPr>
        <w:pStyle w:val="a3"/>
        <w:snapToGrid w:val="0"/>
        <w:spacing w:beforeLines="50" w:before="180" w:afterLines="50" w:after="180"/>
        <w:jc w:val="both"/>
        <w:outlineLvl w:val="0"/>
        <w:rPr>
          <w:rFonts w:ascii="Times New Roman" w:eastAsia="標楷體" w:hAnsi="Times New Roman"/>
          <w:b/>
          <w:sz w:val="32"/>
          <w:szCs w:val="32"/>
        </w:rPr>
      </w:pPr>
      <w:bookmarkStart w:id="76" w:name="_Toc207873960"/>
      <w:proofErr w:type="spellStart"/>
      <w:r w:rsidRPr="00534379">
        <w:rPr>
          <w:rFonts w:ascii="Times New Roman" w:eastAsia="標楷體" w:hAnsi="Times New Roman"/>
          <w:b/>
          <w:sz w:val="32"/>
          <w:szCs w:val="32"/>
        </w:rPr>
        <w:lastRenderedPageBreak/>
        <w:t>第三部分：</w:t>
      </w:r>
      <w:r w:rsidRPr="00534379">
        <w:rPr>
          <w:rFonts w:ascii="Times New Roman" w:eastAsia="標楷體" w:hAnsi="Times New Roman"/>
          <w:b/>
          <w:sz w:val="32"/>
          <w:szCs w:val="32"/>
          <w:lang w:eastAsia="zh-TW"/>
        </w:rPr>
        <w:t>師資規劃</w:t>
      </w:r>
      <w:proofErr w:type="spellEnd"/>
      <w:r w:rsidRPr="00534379">
        <w:rPr>
          <w:rFonts w:ascii="Times New Roman" w:eastAsia="標楷體" w:hAnsi="Times New Roman"/>
          <w:b/>
          <w:sz w:val="32"/>
          <w:szCs w:val="32"/>
        </w:rPr>
        <w:t>表（表</w:t>
      </w:r>
      <w:r w:rsidRPr="00534379">
        <w:rPr>
          <w:rFonts w:ascii="Times New Roman" w:eastAsia="標楷體" w:hAnsi="Times New Roman"/>
          <w:b/>
          <w:sz w:val="32"/>
          <w:szCs w:val="32"/>
          <w:lang w:eastAsia="zh-TW"/>
        </w:rPr>
        <w:t>3</w:t>
      </w:r>
      <w:r w:rsidRPr="00534379">
        <w:rPr>
          <w:rFonts w:ascii="Times New Roman" w:eastAsia="標楷體" w:hAnsi="Times New Roman"/>
          <w:b/>
          <w:sz w:val="32"/>
          <w:szCs w:val="32"/>
          <w:lang w:eastAsia="zh-TW"/>
        </w:rPr>
        <w:t>、</w:t>
      </w:r>
      <w:r w:rsidRPr="00534379">
        <w:rPr>
          <w:rFonts w:ascii="Times New Roman" w:eastAsia="標楷體" w:hAnsi="Times New Roman"/>
          <w:b/>
          <w:sz w:val="32"/>
          <w:szCs w:val="32"/>
        </w:rPr>
        <w:t>4</w:t>
      </w:r>
      <w:r w:rsidRPr="00534379">
        <w:rPr>
          <w:rFonts w:ascii="Times New Roman" w:eastAsia="標楷體" w:hAnsi="Times New Roman"/>
          <w:b/>
          <w:sz w:val="32"/>
          <w:szCs w:val="32"/>
        </w:rPr>
        <w:t>）</w:t>
      </w:r>
      <w:bookmarkEnd w:id="76"/>
    </w:p>
    <w:p w14:paraId="46EFBCDB" w14:textId="77777777" w:rsidR="00E11E36" w:rsidRPr="00534379" w:rsidRDefault="00E11E36" w:rsidP="00E11E36">
      <w:pPr>
        <w:pStyle w:val="a3"/>
        <w:snapToGrid w:val="0"/>
        <w:ind w:left="1121" w:hangingChars="350" w:hanging="1121"/>
        <w:jc w:val="both"/>
        <w:rPr>
          <w:rFonts w:ascii="Times New Roman" w:eastAsia="標楷體" w:hAnsi="Times New Roman"/>
          <w:szCs w:val="22"/>
          <w:lang w:val="en-US" w:eastAsia="zh-TW"/>
        </w:rPr>
      </w:pPr>
      <w:r w:rsidRPr="0014463B">
        <w:rPr>
          <w:rFonts w:ascii="Times New Roman" w:eastAsia="標楷體" w:hAnsi="Times New Roman" w:hint="eastAsia"/>
          <w:b/>
          <w:sz w:val="32"/>
        </w:rPr>
        <w:t>表</w:t>
      </w:r>
      <w:r w:rsidRPr="0014463B">
        <w:rPr>
          <w:rFonts w:ascii="Times New Roman" w:eastAsia="標楷體" w:hAnsi="Times New Roman"/>
          <w:b/>
          <w:sz w:val="32"/>
        </w:rPr>
        <w:t>3-1</w:t>
      </w:r>
      <w:r w:rsidRPr="0014463B">
        <w:rPr>
          <w:rFonts w:ascii="Times New Roman" w:eastAsia="標楷體" w:hAnsi="Times New Roman" w:hint="eastAsia"/>
          <w:b/>
          <w:sz w:val="32"/>
        </w:rPr>
        <w:t>、現有專任師資（註</w:t>
      </w:r>
      <w:r w:rsidRPr="0014463B">
        <w:rPr>
          <w:rFonts w:ascii="Times New Roman" w:eastAsia="標楷體" w:hAnsi="Times New Roman"/>
          <w:b/>
          <w:sz w:val="32"/>
        </w:rPr>
        <w:t>1</w:t>
      </w:r>
      <w:r w:rsidRPr="0014463B">
        <w:rPr>
          <w:rFonts w:ascii="Times New Roman" w:eastAsia="標楷體" w:hAnsi="Times New Roman" w:hint="eastAsia"/>
          <w:b/>
          <w:sz w:val="32"/>
        </w:rPr>
        <w:t>）名冊表：</w:t>
      </w:r>
      <w:r w:rsidRPr="0014463B">
        <w:rPr>
          <w:rFonts w:ascii="Times New Roman" w:eastAsia="標楷體" w:hAnsi="Times New Roman" w:hint="eastAsia"/>
          <w:kern w:val="0"/>
          <w:szCs w:val="24"/>
        </w:rPr>
        <w:t>現有專任師資</w:t>
      </w:r>
      <w:r w:rsidRPr="0014463B">
        <w:rPr>
          <w:rFonts w:ascii="Times New Roman" w:eastAsia="標楷體" w:hAnsi="Times New Roman" w:hint="eastAsia"/>
          <w:kern w:val="0"/>
          <w:szCs w:val="24"/>
          <w:u w:val="single"/>
          <w:lang w:eastAsia="zh-TW"/>
        </w:rPr>
        <w:t xml:space="preserve">　</w:t>
      </w:r>
      <w:r w:rsidRPr="0014463B">
        <w:rPr>
          <w:rFonts w:ascii="Times New Roman" w:eastAsia="標楷體" w:hAnsi="Times New Roman"/>
          <w:kern w:val="0"/>
          <w:szCs w:val="24"/>
          <w:u w:val="single"/>
          <w:lang w:eastAsia="zh-TW"/>
        </w:rPr>
        <w:t>2</w:t>
      </w:r>
      <w:r w:rsidRPr="0014463B">
        <w:rPr>
          <w:rFonts w:ascii="Times New Roman" w:eastAsia="標楷體" w:hAnsi="Times New Roman" w:hint="eastAsia"/>
          <w:kern w:val="0"/>
          <w:szCs w:val="24"/>
          <w:u w:val="single"/>
          <w:lang w:eastAsia="zh-TW"/>
        </w:rPr>
        <w:t xml:space="preserve">　</w:t>
      </w:r>
      <w:proofErr w:type="spellStart"/>
      <w:r w:rsidRPr="0014463B">
        <w:rPr>
          <w:rFonts w:ascii="Times New Roman" w:eastAsia="標楷體" w:hAnsi="Times New Roman" w:hint="eastAsia"/>
          <w:kern w:val="0"/>
          <w:szCs w:val="24"/>
        </w:rPr>
        <w:t>員，其中副教授以上者</w:t>
      </w:r>
      <w:proofErr w:type="spellEnd"/>
      <w:r w:rsidRPr="0014463B">
        <w:rPr>
          <w:rFonts w:ascii="Times New Roman" w:eastAsia="標楷體" w:hAnsi="Times New Roman" w:hint="eastAsia"/>
          <w:kern w:val="0"/>
          <w:szCs w:val="24"/>
          <w:u w:val="single"/>
          <w:lang w:eastAsia="zh-TW"/>
        </w:rPr>
        <w:t xml:space="preserve">　</w:t>
      </w:r>
      <w:r w:rsidRPr="0014463B">
        <w:rPr>
          <w:rFonts w:ascii="Times New Roman" w:eastAsia="標楷體" w:hAnsi="Times New Roman"/>
          <w:kern w:val="0"/>
          <w:szCs w:val="24"/>
          <w:u w:val="single"/>
          <w:lang w:eastAsia="zh-TW"/>
        </w:rPr>
        <w:t>2</w:t>
      </w:r>
      <w:r w:rsidRPr="0014463B">
        <w:rPr>
          <w:rFonts w:ascii="Times New Roman" w:eastAsia="標楷體" w:hAnsi="Times New Roman" w:hint="eastAsia"/>
          <w:kern w:val="0"/>
          <w:szCs w:val="24"/>
          <w:u w:val="single"/>
          <w:lang w:eastAsia="zh-TW"/>
        </w:rPr>
        <w:t xml:space="preserve">　</w:t>
      </w:r>
      <w:proofErr w:type="spellStart"/>
      <w:r w:rsidRPr="0014463B">
        <w:rPr>
          <w:rFonts w:ascii="Times New Roman" w:eastAsia="標楷體" w:hAnsi="Times New Roman" w:hint="eastAsia"/>
          <w:kern w:val="0"/>
          <w:szCs w:val="24"/>
        </w:rPr>
        <w:t>員，助理教授以上者</w:t>
      </w:r>
      <w:proofErr w:type="spellEnd"/>
      <w:r w:rsidRPr="0014463B">
        <w:rPr>
          <w:rFonts w:ascii="Times New Roman" w:eastAsia="標楷體" w:hAnsi="Times New Roman" w:hint="eastAsia"/>
          <w:kern w:val="0"/>
          <w:szCs w:val="24"/>
          <w:u w:val="single"/>
          <w:lang w:eastAsia="zh-TW"/>
        </w:rPr>
        <w:t xml:space="preserve">　</w:t>
      </w:r>
      <w:r w:rsidRPr="0014463B">
        <w:rPr>
          <w:rFonts w:ascii="Times New Roman" w:eastAsia="標楷體" w:hAnsi="Times New Roman"/>
          <w:kern w:val="0"/>
          <w:szCs w:val="24"/>
          <w:u w:val="single"/>
          <w:lang w:eastAsia="zh-TW"/>
        </w:rPr>
        <w:t>2</w:t>
      </w:r>
      <w:r w:rsidRPr="0014463B">
        <w:rPr>
          <w:rFonts w:ascii="Times New Roman" w:eastAsia="標楷體" w:hAnsi="Times New Roman" w:hint="eastAsia"/>
          <w:kern w:val="0"/>
          <w:szCs w:val="24"/>
          <w:u w:val="single"/>
          <w:lang w:eastAsia="zh-TW"/>
        </w:rPr>
        <w:t xml:space="preserve">　</w:t>
      </w:r>
      <w:r w:rsidRPr="0014463B">
        <w:rPr>
          <w:rFonts w:ascii="Times New Roman" w:eastAsia="標楷體" w:hAnsi="Times New Roman" w:hint="eastAsia"/>
          <w:kern w:val="0"/>
          <w:szCs w:val="24"/>
        </w:rPr>
        <w:t>員。</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0"/>
        <w:gridCol w:w="477"/>
        <w:gridCol w:w="765"/>
        <w:gridCol w:w="783"/>
        <w:gridCol w:w="1277"/>
        <w:gridCol w:w="1379"/>
        <w:gridCol w:w="2023"/>
        <w:gridCol w:w="1558"/>
        <w:gridCol w:w="1556"/>
      </w:tblGrid>
      <w:tr w:rsidR="00E11E36" w:rsidRPr="00534379" w14:paraId="269E3AB3" w14:textId="77777777" w:rsidTr="00674DCA">
        <w:trPr>
          <w:trHeight w:val="567"/>
          <w:jc w:val="center"/>
        </w:trPr>
        <w:tc>
          <w:tcPr>
            <w:tcW w:w="186" w:type="pct"/>
            <w:vAlign w:val="center"/>
            <w:hideMark/>
          </w:tcPr>
          <w:p w14:paraId="762D0661" w14:textId="77777777" w:rsidR="00E11E36" w:rsidRPr="00534379" w:rsidRDefault="00E11E36" w:rsidP="00674DCA">
            <w:pPr>
              <w:widowControl/>
              <w:jc w:val="center"/>
              <w:rPr>
                <w:rFonts w:eastAsia="標楷體"/>
                <w:kern w:val="0"/>
                <w:szCs w:val="24"/>
              </w:rPr>
            </w:pPr>
            <w:r w:rsidRPr="00534379">
              <w:rPr>
                <w:rFonts w:eastAsia="標楷體"/>
                <w:kern w:val="0"/>
                <w:szCs w:val="24"/>
              </w:rPr>
              <w:t>序號</w:t>
            </w:r>
          </w:p>
        </w:tc>
        <w:tc>
          <w:tcPr>
            <w:tcW w:w="234" w:type="pct"/>
            <w:vAlign w:val="center"/>
            <w:hideMark/>
          </w:tcPr>
          <w:p w14:paraId="385ABBDD"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375" w:type="pct"/>
            <w:vAlign w:val="center"/>
            <w:hideMark/>
          </w:tcPr>
          <w:p w14:paraId="0BE5D43F" w14:textId="77777777" w:rsidR="00E11E36" w:rsidRPr="00534379" w:rsidRDefault="00E11E36" w:rsidP="00674DCA">
            <w:pPr>
              <w:widowControl/>
              <w:jc w:val="center"/>
              <w:rPr>
                <w:rFonts w:eastAsia="標楷體"/>
                <w:kern w:val="0"/>
                <w:szCs w:val="24"/>
              </w:rPr>
            </w:pPr>
            <w:r w:rsidRPr="00534379">
              <w:rPr>
                <w:rFonts w:eastAsia="標楷體"/>
                <w:kern w:val="0"/>
                <w:szCs w:val="24"/>
              </w:rPr>
              <w:t>職稱</w:t>
            </w:r>
          </w:p>
        </w:tc>
        <w:tc>
          <w:tcPr>
            <w:tcW w:w="384" w:type="pct"/>
            <w:vAlign w:val="center"/>
            <w:hideMark/>
          </w:tcPr>
          <w:p w14:paraId="0B0C28E4" w14:textId="77777777" w:rsidR="00E11E36" w:rsidRPr="00534379" w:rsidRDefault="00E11E36" w:rsidP="00674DCA">
            <w:pPr>
              <w:widowControl/>
              <w:jc w:val="center"/>
              <w:rPr>
                <w:rFonts w:eastAsia="標楷體"/>
                <w:kern w:val="0"/>
                <w:szCs w:val="24"/>
              </w:rPr>
            </w:pPr>
            <w:r w:rsidRPr="00534379">
              <w:rPr>
                <w:rFonts w:eastAsia="標楷體"/>
                <w:kern w:val="0"/>
                <w:szCs w:val="24"/>
              </w:rPr>
              <w:t>姓名</w:t>
            </w:r>
          </w:p>
        </w:tc>
        <w:tc>
          <w:tcPr>
            <w:tcW w:w="626" w:type="pct"/>
            <w:vAlign w:val="center"/>
            <w:hideMark/>
          </w:tcPr>
          <w:p w14:paraId="6C89688D" w14:textId="77777777" w:rsidR="00E11E36" w:rsidRPr="00534379" w:rsidRDefault="00E11E36" w:rsidP="00674DCA">
            <w:pPr>
              <w:widowControl/>
              <w:jc w:val="center"/>
              <w:rPr>
                <w:rFonts w:eastAsia="標楷體"/>
                <w:kern w:val="0"/>
                <w:szCs w:val="24"/>
              </w:rPr>
            </w:pPr>
            <w:r w:rsidRPr="00534379">
              <w:rPr>
                <w:rFonts w:eastAsia="標楷體"/>
                <w:kern w:val="0"/>
                <w:szCs w:val="24"/>
              </w:rPr>
              <w:t>最高學歷</w:t>
            </w:r>
          </w:p>
        </w:tc>
        <w:tc>
          <w:tcPr>
            <w:tcW w:w="676" w:type="pct"/>
            <w:vAlign w:val="center"/>
            <w:hideMark/>
          </w:tcPr>
          <w:p w14:paraId="6E7CCC20" w14:textId="77777777" w:rsidR="00E11E36" w:rsidRPr="00534379" w:rsidRDefault="00E11E36" w:rsidP="00674DCA">
            <w:pPr>
              <w:widowControl/>
              <w:jc w:val="center"/>
              <w:rPr>
                <w:rFonts w:eastAsia="標楷體"/>
                <w:kern w:val="0"/>
                <w:szCs w:val="24"/>
              </w:rPr>
            </w:pPr>
            <w:r w:rsidRPr="00534379">
              <w:rPr>
                <w:rFonts w:eastAsia="標楷體"/>
                <w:kern w:val="0"/>
                <w:szCs w:val="24"/>
              </w:rPr>
              <w:t>專長</w:t>
            </w:r>
          </w:p>
        </w:tc>
        <w:tc>
          <w:tcPr>
            <w:tcW w:w="992" w:type="pct"/>
            <w:vAlign w:val="center"/>
            <w:hideMark/>
          </w:tcPr>
          <w:p w14:paraId="44AFDED6" w14:textId="77777777" w:rsidR="00E11E36" w:rsidRPr="00534379" w:rsidRDefault="00E11E36" w:rsidP="00674DCA">
            <w:pPr>
              <w:widowControl/>
              <w:ind w:leftChars="-50" w:left="-120" w:rightChars="-50" w:right="-120"/>
              <w:jc w:val="center"/>
              <w:rPr>
                <w:rFonts w:eastAsia="標楷體"/>
                <w:kern w:val="0"/>
                <w:szCs w:val="24"/>
              </w:rPr>
            </w:pPr>
            <w:r w:rsidRPr="00534379">
              <w:rPr>
                <w:rFonts w:eastAsia="標楷體"/>
                <w:kern w:val="0"/>
                <w:szCs w:val="24"/>
              </w:rPr>
              <w:t>開課名稱</w:t>
            </w:r>
          </w:p>
          <w:p w14:paraId="2A049148" w14:textId="77777777" w:rsidR="00E11E36" w:rsidRPr="00534379" w:rsidRDefault="00E11E36" w:rsidP="00674DCA">
            <w:pPr>
              <w:widowControl/>
              <w:ind w:leftChars="-50" w:left="-120" w:rightChars="-50" w:right="-120"/>
              <w:jc w:val="center"/>
              <w:rPr>
                <w:rFonts w:eastAsia="標楷體"/>
                <w:kern w:val="0"/>
                <w:szCs w:val="24"/>
              </w:rPr>
            </w:pPr>
            <w:r w:rsidRPr="00534379">
              <w:rPr>
                <w:rFonts w:eastAsia="標楷體"/>
                <w:kern w:val="0"/>
                <w:szCs w:val="24"/>
              </w:rPr>
              <w:t>（註</w:t>
            </w:r>
            <w:r w:rsidRPr="00534379">
              <w:rPr>
                <w:rFonts w:eastAsia="標楷體"/>
                <w:kern w:val="0"/>
                <w:szCs w:val="24"/>
              </w:rPr>
              <w:t>2</w:t>
            </w:r>
            <w:r w:rsidRPr="00534379">
              <w:rPr>
                <w:rFonts w:eastAsia="標楷體"/>
                <w:kern w:val="0"/>
                <w:szCs w:val="24"/>
              </w:rPr>
              <w:t>）</w:t>
            </w:r>
          </w:p>
        </w:tc>
        <w:tc>
          <w:tcPr>
            <w:tcW w:w="764" w:type="pct"/>
            <w:shd w:val="clear" w:color="FFFFFF" w:fill="FFFFFF"/>
            <w:vAlign w:val="center"/>
            <w:hideMark/>
          </w:tcPr>
          <w:p w14:paraId="0C465352" w14:textId="77777777" w:rsidR="00E11E36" w:rsidRPr="00534379" w:rsidRDefault="00E11E36" w:rsidP="00674DCA">
            <w:pPr>
              <w:widowControl/>
              <w:jc w:val="center"/>
              <w:rPr>
                <w:rFonts w:eastAsia="標楷體"/>
                <w:kern w:val="0"/>
                <w:szCs w:val="24"/>
              </w:rPr>
            </w:pPr>
            <w:r w:rsidRPr="00534379">
              <w:rPr>
                <w:rFonts w:eastAsia="標楷體"/>
                <w:kern w:val="0"/>
                <w:szCs w:val="24"/>
              </w:rPr>
              <w:t>擬於本申請案開授之課程</w:t>
            </w:r>
          </w:p>
        </w:tc>
        <w:tc>
          <w:tcPr>
            <w:tcW w:w="763" w:type="pct"/>
            <w:vAlign w:val="center"/>
            <w:hideMark/>
          </w:tcPr>
          <w:p w14:paraId="00F7344E" w14:textId="77777777" w:rsidR="00E11E36" w:rsidRPr="00534379" w:rsidRDefault="00E11E36" w:rsidP="00674DCA">
            <w:pPr>
              <w:widowControl/>
              <w:jc w:val="center"/>
              <w:rPr>
                <w:rFonts w:eastAsia="標楷體"/>
                <w:kern w:val="0"/>
                <w:szCs w:val="24"/>
              </w:rPr>
            </w:pPr>
            <w:r w:rsidRPr="00534379">
              <w:rPr>
                <w:rFonts w:eastAsia="標楷體"/>
                <w:kern w:val="0"/>
                <w:szCs w:val="24"/>
              </w:rPr>
              <w:t>備註</w:t>
            </w:r>
          </w:p>
        </w:tc>
      </w:tr>
      <w:tr w:rsidR="00E11E36" w:rsidRPr="00534379" w14:paraId="632A06EE" w14:textId="77777777" w:rsidTr="00674DCA">
        <w:trPr>
          <w:trHeight w:val="58"/>
          <w:jc w:val="center"/>
        </w:trPr>
        <w:tc>
          <w:tcPr>
            <w:tcW w:w="186" w:type="pct"/>
            <w:vAlign w:val="center"/>
          </w:tcPr>
          <w:p w14:paraId="1F3EBEDF"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1</w:t>
            </w:r>
          </w:p>
        </w:tc>
        <w:tc>
          <w:tcPr>
            <w:tcW w:w="234" w:type="pct"/>
            <w:vAlign w:val="center"/>
          </w:tcPr>
          <w:p w14:paraId="452D27D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375" w:type="pct"/>
            <w:vAlign w:val="center"/>
          </w:tcPr>
          <w:p w14:paraId="705D8B5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特聘教授</w:t>
            </w:r>
          </w:p>
        </w:tc>
        <w:tc>
          <w:tcPr>
            <w:tcW w:w="384" w:type="pct"/>
            <w:vAlign w:val="center"/>
          </w:tcPr>
          <w:p w14:paraId="4FB6E43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盧鴻興</w:t>
            </w:r>
          </w:p>
        </w:tc>
        <w:tc>
          <w:tcPr>
            <w:tcW w:w="626" w:type="pct"/>
            <w:vAlign w:val="center"/>
          </w:tcPr>
          <w:p w14:paraId="365CFB27"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美國康乃爾大學統計學博士</w:t>
            </w:r>
          </w:p>
        </w:tc>
        <w:tc>
          <w:tcPr>
            <w:tcW w:w="676" w:type="pct"/>
            <w:vAlign w:val="center"/>
          </w:tcPr>
          <w:p w14:paraId="281BC85B"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科學計算、影像科學、</w:t>
            </w:r>
            <w:r w:rsidRPr="00534379">
              <w:rPr>
                <w:rFonts w:eastAsia="標楷體" w:hint="eastAsia"/>
                <w:kern w:val="0"/>
                <w:szCs w:val="24"/>
              </w:rPr>
              <w:t xml:space="preserve"> </w:t>
            </w:r>
            <w:r w:rsidRPr="00534379">
              <w:rPr>
                <w:rFonts w:eastAsia="標楷體" w:hint="eastAsia"/>
                <w:kern w:val="0"/>
                <w:szCs w:val="24"/>
              </w:rPr>
              <w:t>生物資訊</w:t>
            </w:r>
          </w:p>
        </w:tc>
        <w:tc>
          <w:tcPr>
            <w:tcW w:w="992" w:type="pct"/>
            <w:vAlign w:val="center"/>
          </w:tcPr>
          <w:p w14:paraId="4CE225F2" w14:textId="77777777" w:rsidR="00E11E36" w:rsidRPr="00534379" w:rsidRDefault="00E11E36" w:rsidP="00674DCA">
            <w:pPr>
              <w:widowControl/>
              <w:jc w:val="center"/>
              <w:rPr>
                <w:rFonts w:eastAsia="標楷體"/>
                <w:kern w:val="0"/>
                <w:szCs w:val="24"/>
              </w:rPr>
            </w:pPr>
            <w:r w:rsidRPr="006113B1">
              <w:rPr>
                <w:rFonts w:eastAsia="標楷體" w:hint="eastAsia"/>
                <w:kern w:val="0"/>
                <w:szCs w:val="24"/>
              </w:rPr>
              <w:t>統計計算</w:t>
            </w:r>
            <w:r>
              <w:rPr>
                <w:rFonts w:eastAsia="標楷體" w:hint="eastAsia"/>
                <w:kern w:val="0"/>
                <w:szCs w:val="24"/>
              </w:rPr>
              <w:t>、統計諮詢</w:t>
            </w:r>
            <w:r>
              <w:rPr>
                <w:rFonts w:eastAsia="標楷體" w:hint="eastAsia"/>
                <w:kern w:val="0"/>
                <w:szCs w:val="24"/>
              </w:rPr>
              <w:t>(</w:t>
            </w:r>
            <w:r>
              <w:rPr>
                <w:rFonts w:eastAsia="標楷體" w:hint="eastAsia"/>
                <w:kern w:val="0"/>
                <w:szCs w:val="24"/>
              </w:rPr>
              <w:t>陽明交大開課</w:t>
            </w:r>
            <w:r>
              <w:rPr>
                <w:rFonts w:eastAsia="標楷體" w:hint="eastAsia"/>
                <w:kern w:val="0"/>
                <w:szCs w:val="24"/>
              </w:rPr>
              <w:t>)</w:t>
            </w:r>
          </w:p>
        </w:tc>
        <w:tc>
          <w:tcPr>
            <w:tcW w:w="764" w:type="pct"/>
            <w:vAlign w:val="center"/>
          </w:tcPr>
          <w:p w14:paraId="1AD69B6B" w14:textId="77777777" w:rsidR="00E11E36" w:rsidRPr="00534379" w:rsidRDefault="00E11E36" w:rsidP="00674DCA">
            <w:pPr>
              <w:widowControl/>
              <w:jc w:val="center"/>
              <w:rPr>
                <w:rFonts w:eastAsia="標楷體"/>
                <w:kern w:val="0"/>
                <w:szCs w:val="24"/>
              </w:rPr>
            </w:pPr>
            <w:r w:rsidRPr="004F2EDF">
              <w:rPr>
                <w:rFonts w:eastAsia="標楷體" w:hint="eastAsia"/>
              </w:rPr>
              <w:t>智慧生醫專論</w:t>
            </w:r>
          </w:p>
        </w:tc>
        <w:tc>
          <w:tcPr>
            <w:tcW w:w="763" w:type="pct"/>
            <w:vAlign w:val="center"/>
          </w:tcPr>
          <w:p w14:paraId="36151DEE" w14:textId="77777777" w:rsidR="00E11E36" w:rsidRPr="00534379" w:rsidRDefault="00E11E36" w:rsidP="00674DCA">
            <w:pPr>
              <w:autoSpaceDE w:val="0"/>
              <w:autoSpaceDN w:val="0"/>
              <w:adjustRightInd w:val="0"/>
              <w:spacing w:line="240" w:lineRule="exact"/>
              <w:jc w:val="both"/>
              <w:rPr>
                <w:rFonts w:eastAsia="標楷體"/>
                <w:kern w:val="0"/>
                <w:szCs w:val="24"/>
              </w:rPr>
            </w:pPr>
            <w:r>
              <w:rPr>
                <w:rFonts w:eastAsia="標楷體" w:hint="eastAsia"/>
                <w:kern w:val="0"/>
                <w:szCs w:val="24"/>
              </w:rPr>
              <w:t>醫學院</w:t>
            </w:r>
            <w:r w:rsidRPr="00534379">
              <w:rPr>
                <w:rFonts w:eastAsia="標楷體" w:hint="eastAsia"/>
                <w:kern w:val="0"/>
                <w:szCs w:val="24"/>
              </w:rPr>
              <w:t>學士後醫學系主聘</w:t>
            </w:r>
            <w:r w:rsidRPr="00C311DF">
              <w:rPr>
                <w:rFonts w:eastAsia="標楷體" w:hint="eastAsia"/>
              </w:rPr>
              <w:t>，預計於本案通過後轉聘至本案為實聘師資</w:t>
            </w:r>
          </w:p>
        </w:tc>
      </w:tr>
      <w:tr w:rsidR="00E11E36" w:rsidRPr="00534379" w14:paraId="4E74B2C9" w14:textId="77777777" w:rsidTr="00674DCA">
        <w:trPr>
          <w:trHeight w:val="58"/>
          <w:jc w:val="center"/>
        </w:trPr>
        <w:tc>
          <w:tcPr>
            <w:tcW w:w="186" w:type="pct"/>
            <w:vAlign w:val="center"/>
          </w:tcPr>
          <w:p w14:paraId="5E58BFA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2</w:t>
            </w:r>
          </w:p>
        </w:tc>
        <w:tc>
          <w:tcPr>
            <w:tcW w:w="234" w:type="pct"/>
            <w:vAlign w:val="center"/>
          </w:tcPr>
          <w:p w14:paraId="0DBCAEA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375" w:type="pct"/>
            <w:vAlign w:val="center"/>
          </w:tcPr>
          <w:p w14:paraId="1A8404DF"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副教授</w:t>
            </w:r>
          </w:p>
        </w:tc>
        <w:tc>
          <w:tcPr>
            <w:tcW w:w="384" w:type="pct"/>
            <w:vAlign w:val="center"/>
          </w:tcPr>
          <w:p w14:paraId="55BBA33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陳以德</w:t>
            </w:r>
          </w:p>
        </w:tc>
        <w:tc>
          <w:tcPr>
            <w:tcW w:w="626" w:type="pct"/>
            <w:vAlign w:val="center"/>
          </w:tcPr>
          <w:p w14:paraId="1A709A3F" w14:textId="77777777" w:rsidR="00E11E36" w:rsidRPr="00534379" w:rsidRDefault="00E11E36" w:rsidP="00674DCA">
            <w:pPr>
              <w:widowControl/>
              <w:jc w:val="center"/>
              <w:rPr>
                <w:rFonts w:eastAsia="標楷體"/>
                <w:kern w:val="0"/>
                <w:szCs w:val="24"/>
              </w:rPr>
            </w:pPr>
            <w:r w:rsidRPr="00534379">
              <w:rPr>
                <w:rFonts w:eastAsia="標楷體"/>
                <w:color w:val="000000" w:themeColor="text1"/>
                <w:szCs w:val="24"/>
              </w:rPr>
              <w:t>國立</w:t>
            </w:r>
            <w:r w:rsidRPr="00534379">
              <w:rPr>
                <w:rFonts w:eastAsia="標楷體" w:hint="eastAsia"/>
                <w:color w:val="000000" w:themeColor="text1"/>
                <w:szCs w:val="24"/>
              </w:rPr>
              <w:t>交通大學資訊工程學系</w:t>
            </w:r>
            <w:r w:rsidRPr="00534379">
              <w:rPr>
                <w:rFonts w:eastAsia="標楷體"/>
                <w:color w:val="000000" w:themeColor="text1"/>
                <w:szCs w:val="24"/>
              </w:rPr>
              <w:t>博士</w:t>
            </w:r>
          </w:p>
        </w:tc>
        <w:tc>
          <w:tcPr>
            <w:tcW w:w="676" w:type="pct"/>
            <w:vAlign w:val="center"/>
          </w:tcPr>
          <w:p w14:paraId="6CDA17A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資訊安全、影像處理、資料交換</w:t>
            </w:r>
          </w:p>
        </w:tc>
        <w:tc>
          <w:tcPr>
            <w:tcW w:w="992" w:type="pct"/>
            <w:vAlign w:val="center"/>
          </w:tcPr>
          <w:p w14:paraId="05C99D4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計算機概論、離散數學、線性代數、影像處理、資訊安全</w:t>
            </w:r>
          </w:p>
        </w:tc>
        <w:tc>
          <w:tcPr>
            <w:tcW w:w="764" w:type="pct"/>
            <w:vAlign w:val="center"/>
          </w:tcPr>
          <w:p w14:paraId="22A2CD1D" w14:textId="77777777" w:rsidR="00E11E36" w:rsidRPr="00534379" w:rsidRDefault="00E11E36" w:rsidP="00674DCA">
            <w:pPr>
              <w:widowControl/>
              <w:jc w:val="center"/>
              <w:rPr>
                <w:rFonts w:eastAsia="標楷體"/>
                <w:kern w:val="0"/>
                <w:szCs w:val="24"/>
              </w:rPr>
            </w:pPr>
            <w:r w:rsidRPr="0014463B">
              <w:rPr>
                <w:rFonts w:eastAsia="標楷體" w:hint="eastAsia"/>
              </w:rPr>
              <w:t>高級</w:t>
            </w:r>
            <w:r w:rsidRPr="00725CB5">
              <w:rPr>
                <w:rFonts w:eastAsia="標楷體" w:hint="eastAsia"/>
              </w:rPr>
              <w:t>醫用數學</w:t>
            </w:r>
            <w:r>
              <w:rPr>
                <w:rFonts w:eastAsia="標楷體" w:hint="eastAsia"/>
                <w:lang w:eastAsia="zh-HK"/>
              </w:rPr>
              <w:t>與</w:t>
            </w:r>
            <w:r w:rsidRPr="00725CB5">
              <w:rPr>
                <w:rFonts w:eastAsia="標楷體" w:hint="eastAsia"/>
              </w:rPr>
              <w:t>資訊安全</w:t>
            </w:r>
          </w:p>
        </w:tc>
        <w:tc>
          <w:tcPr>
            <w:tcW w:w="763" w:type="pct"/>
            <w:vAlign w:val="center"/>
          </w:tcPr>
          <w:p w14:paraId="5AA386BC" w14:textId="77777777" w:rsidR="00E11E36" w:rsidRPr="00534379" w:rsidRDefault="00E11E36" w:rsidP="00674DCA">
            <w:pPr>
              <w:autoSpaceDE w:val="0"/>
              <w:autoSpaceDN w:val="0"/>
              <w:adjustRightInd w:val="0"/>
              <w:spacing w:line="240" w:lineRule="exact"/>
              <w:jc w:val="both"/>
              <w:rPr>
                <w:rFonts w:eastAsia="標楷體" w:cs="DFKaiShu-SB-Estd-BF"/>
                <w:kern w:val="0"/>
                <w:szCs w:val="24"/>
              </w:rPr>
            </w:pPr>
            <w:r>
              <w:rPr>
                <w:rFonts w:eastAsia="標楷體" w:hint="eastAsia"/>
                <w:color w:val="000000" w:themeColor="text1"/>
                <w:szCs w:val="24"/>
              </w:rPr>
              <w:t>健康科學院</w:t>
            </w:r>
            <w:r w:rsidRPr="00534379">
              <w:rPr>
                <w:rFonts w:eastAsia="標楷體"/>
                <w:color w:val="000000" w:themeColor="text1"/>
                <w:szCs w:val="24"/>
              </w:rPr>
              <w:t>醫務管理暨醫療資訊學系主聘</w:t>
            </w:r>
            <w:r w:rsidRPr="00534379">
              <w:rPr>
                <w:rFonts w:eastAsia="標楷體"/>
                <w:kern w:val="0"/>
                <w:szCs w:val="24"/>
              </w:rPr>
              <w:t xml:space="preserve"> </w:t>
            </w:r>
            <w:r w:rsidRPr="00C311DF">
              <w:rPr>
                <w:rFonts w:eastAsia="標楷體" w:hint="eastAsia"/>
              </w:rPr>
              <w:t>，預計於本案通過後轉聘至本案為實聘師資</w:t>
            </w:r>
          </w:p>
        </w:tc>
      </w:tr>
    </w:tbl>
    <w:p w14:paraId="6DFBB6B6" w14:textId="77777777" w:rsidR="00E11E36" w:rsidRDefault="00E11E36" w:rsidP="00E11E36">
      <w:pPr>
        <w:rPr>
          <w:rFonts w:eastAsia="標楷體"/>
          <w:b/>
          <w:sz w:val="32"/>
        </w:rPr>
      </w:pPr>
      <w:r w:rsidRPr="0014463B">
        <w:rPr>
          <w:rFonts w:eastAsia="標楷體" w:hint="eastAsia"/>
          <w:b/>
          <w:sz w:val="32"/>
          <w:lang w:val="x-none" w:eastAsia="x-none"/>
        </w:rPr>
        <w:t>表</w:t>
      </w:r>
      <w:r w:rsidRPr="0014463B">
        <w:rPr>
          <w:rFonts w:eastAsia="標楷體"/>
          <w:b/>
          <w:sz w:val="32"/>
          <w:lang w:val="x-none" w:eastAsia="x-none"/>
        </w:rPr>
        <w:t>3-2</w:t>
      </w:r>
      <w:r w:rsidRPr="0014463B">
        <w:rPr>
          <w:rFonts w:eastAsia="標楷體" w:hint="eastAsia"/>
          <w:b/>
          <w:sz w:val="32"/>
          <w:lang w:val="x-none" w:eastAsia="x-none"/>
        </w:rPr>
        <w:t>、支援專任師資名冊表：</w:t>
      </w:r>
    </w:p>
    <w:p w14:paraId="6C9D6152" w14:textId="77777777" w:rsidR="00E11E36" w:rsidRPr="006E0D0C" w:rsidRDefault="00E11E36" w:rsidP="00E11E36">
      <w:pPr>
        <w:rPr>
          <w:rFonts w:ascii="標楷體" w:eastAsia="標楷體" w:hAnsi="標楷體"/>
        </w:rPr>
      </w:pPr>
      <w:r w:rsidRPr="0014463B">
        <w:rPr>
          <w:rFonts w:ascii="標楷體" w:eastAsia="標楷體" w:hAnsi="標楷體" w:hint="eastAsia"/>
        </w:rPr>
        <w:t>主要支援之學系研究所為</w:t>
      </w:r>
      <w:r>
        <w:rPr>
          <w:rFonts w:ascii="標楷體" w:eastAsia="標楷體" w:hAnsi="標楷體" w:hint="eastAsia"/>
        </w:rPr>
        <w:t>：</w:t>
      </w:r>
      <w:r w:rsidRPr="0014463B">
        <w:rPr>
          <w:rFonts w:ascii="標楷體" w:eastAsia="標楷體" w:hAnsi="標楷體" w:hint="eastAsia"/>
        </w:rPr>
        <w:t>醫學院：學士後醫學系、醫學系</w:t>
      </w:r>
      <w:r>
        <w:rPr>
          <w:rFonts w:ascii="標楷體" w:eastAsia="標楷體" w:hAnsi="標楷體" w:hint="eastAsia"/>
        </w:rPr>
        <w:t>；</w:t>
      </w:r>
    </w:p>
    <w:p w14:paraId="6CAB74B5" w14:textId="77777777" w:rsidR="00E11E36" w:rsidRPr="0014463B" w:rsidRDefault="00E11E36" w:rsidP="00E11E36">
      <w:pPr>
        <w:rPr>
          <w:rFonts w:ascii="標楷體" w:eastAsia="標楷體" w:hAnsi="標楷體"/>
        </w:rPr>
      </w:pPr>
      <w:r w:rsidRPr="0014463B">
        <w:rPr>
          <w:rFonts w:ascii="標楷體" w:eastAsia="標楷體" w:hAnsi="標楷體" w:hint="eastAsia"/>
        </w:rPr>
        <w:t>健康科學院：醫務管理暨醫療資訊學系、人工智慧健康產業應用碩士學位學程、公共衛生學系、醫學檢驗生物技術學系、醫學影像暨放射科學系</w:t>
      </w:r>
      <w:r>
        <w:rPr>
          <w:rFonts w:ascii="標楷體" w:eastAsia="標楷體" w:hAnsi="標楷體" w:hint="eastAsia"/>
        </w:rPr>
        <w:t>；</w:t>
      </w:r>
      <w:r>
        <w:rPr>
          <w:rFonts w:ascii="標楷體" w:eastAsia="標楷體" w:hAnsi="標楷體" w:hint="eastAsia"/>
          <w:lang w:eastAsia="zh-HK"/>
        </w:rPr>
        <w:t>生命科學院</w:t>
      </w:r>
      <w:r w:rsidRPr="0014463B">
        <w:rPr>
          <w:rFonts w:ascii="標楷體" w:eastAsia="標楷體" w:hAnsi="標楷體" w:hint="eastAsia"/>
        </w:rPr>
        <w:t>：</w:t>
      </w:r>
      <w:r w:rsidRPr="00534379">
        <w:rPr>
          <w:rFonts w:eastAsia="標楷體" w:hint="eastAsia"/>
          <w:kern w:val="0"/>
          <w:szCs w:val="24"/>
        </w:rPr>
        <w:t>生物醫學暨環境生物學系</w:t>
      </w:r>
    </w:p>
    <w:p w14:paraId="08A92F94" w14:textId="77777777" w:rsidR="00E11E36" w:rsidRPr="00534379" w:rsidRDefault="00E11E36" w:rsidP="00E11E36">
      <w:pPr>
        <w:pStyle w:val="a3"/>
        <w:snapToGrid w:val="0"/>
        <w:ind w:left="840" w:hangingChars="350" w:hanging="840"/>
        <w:jc w:val="both"/>
        <w:rPr>
          <w:rFonts w:ascii="Times New Roman" w:eastAsia="標楷體" w:hAnsi="Times New Roman"/>
          <w:kern w:val="0"/>
          <w:szCs w:val="24"/>
          <w:lang w:eastAsia="zh-TW"/>
        </w:rPr>
      </w:pPr>
      <w:r w:rsidRPr="00534379">
        <w:rPr>
          <w:rFonts w:ascii="Times New Roman" w:eastAsia="標楷體" w:hAnsi="Times New Roman"/>
          <w:kern w:val="0"/>
          <w:szCs w:val="24"/>
        </w:rPr>
        <w:t>現有專任師資</w:t>
      </w:r>
      <w:r>
        <w:rPr>
          <w:rFonts w:ascii="Times New Roman" w:eastAsia="標楷體" w:hAnsi="Times New Roman"/>
          <w:kern w:val="0"/>
          <w:szCs w:val="24"/>
          <w:u w:val="single"/>
          <w:lang w:eastAsia="zh-TW"/>
        </w:rPr>
        <w:t>17</w:t>
      </w:r>
      <w:r w:rsidRPr="00534379">
        <w:rPr>
          <w:rFonts w:ascii="Times New Roman" w:eastAsia="標楷體" w:hAnsi="Times New Roman"/>
          <w:kern w:val="0"/>
          <w:szCs w:val="24"/>
        </w:rPr>
        <w:t>員，其中副教授以上者</w:t>
      </w:r>
      <w:r>
        <w:rPr>
          <w:rFonts w:ascii="Cambria" w:eastAsia="Cambria" w:hAnsi="Cambria"/>
          <w:kern w:val="0"/>
          <w:szCs w:val="24"/>
          <w:u w:val="single"/>
          <w:lang w:val="en-US" w:eastAsia="zh-TW"/>
        </w:rPr>
        <w:t>16</w:t>
      </w:r>
      <w:r w:rsidRPr="00534379">
        <w:rPr>
          <w:rFonts w:ascii="Times New Roman" w:eastAsia="標楷體" w:hAnsi="Times New Roman"/>
          <w:kern w:val="0"/>
          <w:szCs w:val="24"/>
        </w:rPr>
        <w:t>員，助理教授以上者</w:t>
      </w:r>
      <w:r>
        <w:rPr>
          <w:rFonts w:ascii="Times New Roman" w:eastAsia="標楷體" w:hAnsi="Times New Roman"/>
          <w:kern w:val="0"/>
          <w:szCs w:val="24"/>
          <w:u w:val="single"/>
          <w:lang w:eastAsia="zh-TW"/>
        </w:rPr>
        <w:t>17</w:t>
      </w:r>
      <w:r w:rsidRPr="00534379">
        <w:rPr>
          <w:rFonts w:ascii="Times New Roman" w:eastAsia="標楷體" w:hAnsi="Times New Roman"/>
          <w:kern w:val="0"/>
          <w:szCs w:val="24"/>
        </w:rPr>
        <w:t>員。</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31"/>
        <w:gridCol w:w="447"/>
        <w:gridCol w:w="449"/>
        <w:gridCol w:w="836"/>
        <w:gridCol w:w="1276"/>
        <w:gridCol w:w="2269"/>
        <w:gridCol w:w="1704"/>
        <w:gridCol w:w="1131"/>
        <w:gridCol w:w="1549"/>
      </w:tblGrid>
      <w:tr w:rsidR="00E11E36" w:rsidRPr="00534379" w14:paraId="77B1024A" w14:textId="77777777" w:rsidTr="007C64AF">
        <w:trPr>
          <w:trHeight w:val="567"/>
          <w:tblHeader/>
          <w:jc w:val="center"/>
        </w:trPr>
        <w:tc>
          <w:tcPr>
            <w:tcW w:w="260" w:type="pct"/>
            <w:vAlign w:val="center"/>
            <w:hideMark/>
          </w:tcPr>
          <w:p w14:paraId="5D9302ED" w14:textId="77777777" w:rsidR="00E11E36" w:rsidRPr="00534379" w:rsidRDefault="00E11E36" w:rsidP="00674DCA">
            <w:pPr>
              <w:widowControl/>
              <w:jc w:val="center"/>
              <w:rPr>
                <w:rFonts w:eastAsia="標楷體"/>
                <w:kern w:val="0"/>
                <w:szCs w:val="24"/>
              </w:rPr>
            </w:pPr>
            <w:r w:rsidRPr="00534379">
              <w:rPr>
                <w:rFonts w:eastAsia="標楷體"/>
                <w:kern w:val="0"/>
                <w:szCs w:val="24"/>
              </w:rPr>
              <w:t>序號</w:t>
            </w:r>
          </w:p>
        </w:tc>
        <w:tc>
          <w:tcPr>
            <w:tcW w:w="219" w:type="pct"/>
            <w:vAlign w:val="center"/>
            <w:hideMark/>
          </w:tcPr>
          <w:p w14:paraId="6BE426D8" w14:textId="77777777" w:rsidR="00E11E36" w:rsidRPr="00534379" w:rsidRDefault="00E11E36" w:rsidP="00674DCA">
            <w:pPr>
              <w:widowControl/>
              <w:jc w:val="center"/>
              <w:rPr>
                <w:rFonts w:eastAsia="標楷體"/>
                <w:kern w:val="0"/>
                <w:szCs w:val="24"/>
              </w:rPr>
            </w:pPr>
            <w:r w:rsidRPr="00534379">
              <w:rPr>
                <w:rFonts w:eastAsia="標楷體"/>
                <w:kern w:val="0"/>
                <w:szCs w:val="24"/>
              </w:rPr>
              <w:t>專</w:t>
            </w:r>
          </w:p>
          <w:p w14:paraId="2AB32A20" w14:textId="77777777" w:rsidR="00E11E36" w:rsidRPr="00534379" w:rsidRDefault="00E11E36" w:rsidP="00674DCA">
            <w:pPr>
              <w:widowControl/>
              <w:jc w:val="center"/>
              <w:rPr>
                <w:rFonts w:eastAsia="標楷體"/>
                <w:kern w:val="0"/>
                <w:szCs w:val="24"/>
              </w:rPr>
            </w:pPr>
            <w:r w:rsidRPr="00534379">
              <w:rPr>
                <w:rFonts w:eastAsia="標楷體"/>
                <w:kern w:val="0"/>
                <w:szCs w:val="24"/>
              </w:rPr>
              <w:t>/</w:t>
            </w:r>
            <w:r w:rsidRPr="00534379">
              <w:rPr>
                <w:rFonts w:eastAsia="標楷體"/>
                <w:kern w:val="0"/>
                <w:szCs w:val="24"/>
              </w:rPr>
              <w:t>兼任</w:t>
            </w:r>
          </w:p>
        </w:tc>
        <w:tc>
          <w:tcPr>
            <w:tcW w:w="220" w:type="pct"/>
            <w:vAlign w:val="center"/>
            <w:hideMark/>
          </w:tcPr>
          <w:p w14:paraId="3663D8A1" w14:textId="77777777" w:rsidR="00E11E36" w:rsidRPr="00534379" w:rsidRDefault="00E11E36" w:rsidP="00674DCA">
            <w:pPr>
              <w:widowControl/>
              <w:jc w:val="center"/>
              <w:rPr>
                <w:rFonts w:eastAsia="標楷體"/>
                <w:kern w:val="0"/>
                <w:szCs w:val="24"/>
              </w:rPr>
            </w:pPr>
            <w:r w:rsidRPr="00534379">
              <w:rPr>
                <w:rFonts w:eastAsia="標楷體"/>
                <w:kern w:val="0"/>
                <w:szCs w:val="24"/>
              </w:rPr>
              <w:t>職稱</w:t>
            </w:r>
          </w:p>
        </w:tc>
        <w:tc>
          <w:tcPr>
            <w:tcW w:w="410" w:type="pct"/>
            <w:vAlign w:val="center"/>
            <w:hideMark/>
          </w:tcPr>
          <w:p w14:paraId="2F7A6B83" w14:textId="77777777" w:rsidR="00E11E36" w:rsidRPr="00534379" w:rsidRDefault="00E11E36" w:rsidP="00674DCA">
            <w:pPr>
              <w:widowControl/>
              <w:jc w:val="center"/>
              <w:rPr>
                <w:rFonts w:eastAsia="標楷體"/>
                <w:kern w:val="0"/>
                <w:szCs w:val="24"/>
              </w:rPr>
            </w:pPr>
            <w:r w:rsidRPr="00534379">
              <w:rPr>
                <w:rFonts w:eastAsia="標楷體"/>
                <w:kern w:val="0"/>
                <w:szCs w:val="24"/>
              </w:rPr>
              <w:t>姓名</w:t>
            </w:r>
          </w:p>
        </w:tc>
        <w:tc>
          <w:tcPr>
            <w:tcW w:w="626" w:type="pct"/>
            <w:vAlign w:val="center"/>
            <w:hideMark/>
          </w:tcPr>
          <w:p w14:paraId="067B3DF6" w14:textId="77777777" w:rsidR="00E11E36" w:rsidRPr="00534379" w:rsidRDefault="00E11E36" w:rsidP="00674DCA">
            <w:pPr>
              <w:widowControl/>
              <w:jc w:val="center"/>
              <w:rPr>
                <w:rFonts w:eastAsia="標楷體"/>
                <w:kern w:val="0"/>
                <w:szCs w:val="24"/>
              </w:rPr>
            </w:pPr>
            <w:r w:rsidRPr="00534379">
              <w:rPr>
                <w:rFonts w:eastAsia="標楷體"/>
                <w:kern w:val="0"/>
                <w:szCs w:val="24"/>
              </w:rPr>
              <w:t>最高學歷</w:t>
            </w:r>
          </w:p>
        </w:tc>
        <w:tc>
          <w:tcPr>
            <w:tcW w:w="1113" w:type="pct"/>
            <w:vAlign w:val="center"/>
            <w:hideMark/>
          </w:tcPr>
          <w:p w14:paraId="4104B0C7" w14:textId="77777777" w:rsidR="00E11E36" w:rsidRPr="00534379" w:rsidRDefault="00E11E36" w:rsidP="00674DCA">
            <w:pPr>
              <w:widowControl/>
              <w:jc w:val="center"/>
              <w:rPr>
                <w:rFonts w:eastAsia="標楷體"/>
                <w:kern w:val="0"/>
                <w:szCs w:val="24"/>
              </w:rPr>
            </w:pPr>
            <w:r w:rsidRPr="00534379">
              <w:rPr>
                <w:rFonts w:eastAsia="標楷體"/>
                <w:kern w:val="0"/>
                <w:szCs w:val="24"/>
              </w:rPr>
              <w:t>專長</w:t>
            </w:r>
          </w:p>
        </w:tc>
        <w:tc>
          <w:tcPr>
            <w:tcW w:w="836" w:type="pct"/>
            <w:vAlign w:val="center"/>
            <w:hideMark/>
          </w:tcPr>
          <w:p w14:paraId="6BFE94C9" w14:textId="77777777" w:rsidR="00E11E36" w:rsidRPr="00534379" w:rsidRDefault="00E11E36" w:rsidP="00674DCA">
            <w:pPr>
              <w:widowControl/>
              <w:ind w:leftChars="-50" w:left="-120" w:rightChars="-50" w:right="-120"/>
              <w:jc w:val="center"/>
              <w:rPr>
                <w:rFonts w:eastAsia="標楷體"/>
                <w:kern w:val="0"/>
                <w:szCs w:val="24"/>
              </w:rPr>
            </w:pPr>
            <w:r w:rsidRPr="00534379">
              <w:rPr>
                <w:rFonts w:eastAsia="標楷體"/>
                <w:kern w:val="0"/>
                <w:szCs w:val="24"/>
              </w:rPr>
              <w:t>開課名稱</w:t>
            </w:r>
          </w:p>
          <w:p w14:paraId="209EE2B3" w14:textId="77777777" w:rsidR="00E11E36" w:rsidRPr="00534379" w:rsidRDefault="00E11E36" w:rsidP="00674DCA">
            <w:pPr>
              <w:widowControl/>
              <w:ind w:leftChars="-50" w:left="-120" w:rightChars="-50" w:right="-120"/>
              <w:jc w:val="center"/>
              <w:rPr>
                <w:rFonts w:eastAsia="標楷體"/>
                <w:kern w:val="0"/>
                <w:szCs w:val="24"/>
              </w:rPr>
            </w:pPr>
            <w:r w:rsidRPr="00534379">
              <w:rPr>
                <w:rFonts w:eastAsia="標楷體"/>
                <w:kern w:val="0"/>
                <w:szCs w:val="24"/>
              </w:rPr>
              <w:t>（註</w:t>
            </w:r>
            <w:r w:rsidRPr="00534379">
              <w:rPr>
                <w:rFonts w:eastAsia="標楷體"/>
                <w:kern w:val="0"/>
                <w:szCs w:val="24"/>
              </w:rPr>
              <w:t>2</w:t>
            </w:r>
            <w:r w:rsidRPr="00534379">
              <w:rPr>
                <w:rFonts w:eastAsia="標楷體"/>
                <w:kern w:val="0"/>
                <w:szCs w:val="24"/>
              </w:rPr>
              <w:t>）</w:t>
            </w:r>
          </w:p>
        </w:tc>
        <w:tc>
          <w:tcPr>
            <w:tcW w:w="555" w:type="pct"/>
            <w:shd w:val="clear" w:color="FFFFFF" w:fill="FFFFFF"/>
            <w:vAlign w:val="center"/>
            <w:hideMark/>
          </w:tcPr>
          <w:p w14:paraId="0A6BB44A" w14:textId="77777777" w:rsidR="00E11E36" w:rsidRPr="00534379" w:rsidRDefault="00E11E36" w:rsidP="00674DCA">
            <w:pPr>
              <w:widowControl/>
              <w:jc w:val="center"/>
              <w:rPr>
                <w:rFonts w:eastAsia="標楷體"/>
                <w:kern w:val="0"/>
                <w:szCs w:val="24"/>
              </w:rPr>
            </w:pPr>
            <w:r w:rsidRPr="00534379">
              <w:rPr>
                <w:rFonts w:eastAsia="標楷體"/>
                <w:kern w:val="0"/>
                <w:szCs w:val="24"/>
              </w:rPr>
              <w:t>擬於本申請案開授之課程</w:t>
            </w:r>
          </w:p>
        </w:tc>
        <w:tc>
          <w:tcPr>
            <w:tcW w:w="760" w:type="pct"/>
            <w:vAlign w:val="center"/>
            <w:hideMark/>
          </w:tcPr>
          <w:p w14:paraId="60F02464" w14:textId="77777777" w:rsidR="00E11E36" w:rsidRPr="00534379" w:rsidRDefault="00E11E36" w:rsidP="00674DCA">
            <w:pPr>
              <w:widowControl/>
              <w:jc w:val="center"/>
              <w:rPr>
                <w:rFonts w:eastAsia="標楷體"/>
                <w:kern w:val="0"/>
                <w:szCs w:val="24"/>
              </w:rPr>
            </w:pPr>
            <w:r w:rsidRPr="00534379">
              <w:rPr>
                <w:rFonts w:eastAsia="標楷體"/>
                <w:kern w:val="0"/>
                <w:szCs w:val="24"/>
              </w:rPr>
              <w:t>備註</w:t>
            </w:r>
          </w:p>
        </w:tc>
      </w:tr>
      <w:tr w:rsidR="00E11E36" w:rsidRPr="00534379" w14:paraId="77981B73" w14:textId="77777777" w:rsidTr="007C64AF">
        <w:trPr>
          <w:trHeight w:val="2408"/>
          <w:jc w:val="center"/>
        </w:trPr>
        <w:tc>
          <w:tcPr>
            <w:tcW w:w="260" w:type="pct"/>
            <w:vAlign w:val="center"/>
          </w:tcPr>
          <w:p w14:paraId="5CB1DBA6" w14:textId="77777777" w:rsidR="00E11E36" w:rsidRPr="00534379" w:rsidRDefault="00E11E36" w:rsidP="00674DCA">
            <w:pPr>
              <w:widowControl/>
              <w:jc w:val="center"/>
              <w:rPr>
                <w:rFonts w:eastAsia="標楷體"/>
                <w:kern w:val="0"/>
                <w:szCs w:val="24"/>
              </w:rPr>
            </w:pPr>
            <w:r>
              <w:rPr>
                <w:rFonts w:eastAsia="標楷體"/>
                <w:kern w:val="0"/>
                <w:szCs w:val="24"/>
              </w:rPr>
              <w:t>1</w:t>
            </w:r>
          </w:p>
        </w:tc>
        <w:tc>
          <w:tcPr>
            <w:tcW w:w="219" w:type="pct"/>
            <w:vAlign w:val="center"/>
          </w:tcPr>
          <w:p w14:paraId="2E44586E"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0F0147BC" w14:textId="77777777" w:rsidR="00E11E36" w:rsidRPr="00534379" w:rsidRDefault="00E11E36" w:rsidP="00674DCA">
            <w:pPr>
              <w:widowControl/>
              <w:jc w:val="center"/>
              <w:rPr>
                <w:rFonts w:eastAsia="標楷體"/>
                <w:kern w:val="0"/>
                <w:szCs w:val="24"/>
              </w:rPr>
            </w:pPr>
            <w:r w:rsidRPr="00A00938">
              <w:rPr>
                <w:rFonts w:eastAsia="標楷體"/>
                <w:kern w:val="0"/>
                <w:szCs w:val="24"/>
              </w:rPr>
              <w:t>教授</w:t>
            </w:r>
          </w:p>
        </w:tc>
        <w:tc>
          <w:tcPr>
            <w:tcW w:w="410" w:type="pct"/>
            <w:vAlign w:val="center"/>
          </w:tcPr>
          <w:p w14:paraId="3F29AD9F" w14:textId="77777777" w:rsidR="00E11E36" w:rsidRPr="00D5217F" w:rsidRDefault="00E11E36" w:rsidP="00674DCA">
            <w:pPr>
              <w:widowControl/>
              <w:jc w:val="center"/>
              <w:rPr>
                <w:rFonts w:eastAsia="標楷體"/>
                <w:kern w:val="0"/>
                <w:szCs w:val="24"/>
              </w:rPr>
            </w:pPr>
            <w:r w:rsidRPr="0079091D">
              <w:rPr>
                <w:rFonts w:eastAsia="標楷體" w:hint="eastAsia"/>
                <w:kern w:val="0"/>
                <w:szCs w:val="24"/>
              </w:rPr>
              <w:t>王焰增</w:t>
            </w:r>
          </w:p>
        </w:tc>
        <w:tc>
          <w:tcPr>
            <w:tcW w:w="626" w:type="pct"/>
            <w:vAlign w:val="center"/>
          </w:tcPr>
          <w:p w14:paraId="3CF67AB0" w14:textId="77777777" w:rsidR="00E11E36" w:rsidRPr="00534379" w:rsidRDefault="00E11E36" w:rsidP="00674DCA">
            <w:pPr>
              <w:widowControl/>
              <w:rPr>
                <w:rFonts w:eastAsia="標楷體"/>
                <w:kern w:val="0"/>
                <w:szCs w:val="24"/>
              </w:rPr>
            </w:pPr>
            <w:r>
              <w:rPr>
                <w:rFonts w:eastAsia="標楷體" w:hint="eastAsia"/>
                <w:kern w:val="0"/>
                <w:szCs w:val="24"/>
              </w:rPr>
              <w:t>國立中山大學化學系博士</w:t>
            </w:r>
          </w:p>
        </w:tc>
        <w:tc>
          <w:tcPr>
            <w:tcW w:w="1113" w:type="pct"/>
            <w:vAlign w:val="center"/>
          </w:tcPr>
          <w:p w14:paraId="56CD882E" w14:textId="77777777" w:rsidR="00E11E36" w:rsidRPr="00534379" w:rsidRDefault="00E11E36" w:rsidP="00674DCA">
            <w:pPr>
              <w:widowControl/>
              <w:rPr>
                <w:rFonts w:eastAsia="標楷體"/>
                <w:kern w:val="0"/>
                <w:szCs w:val="24"/>
              </w:rPr>
            </w:pPr>
            <w:r w:rsidRPr="00534379">
              <w:rPr>
                <w:rFonts w:eastAsia="標楷體" w:hint="eastAsia"/>
              </w:rPr>
              <w:t>電腦輔助藥物設計、生物巨分子結構學。生物資訊、物理化學、分子動力學、量子力學、生物化學、生物巨分子結構學</w:t>
            </w:r>
          </w:p>
        </w:tc>
        <w:tc>
          <w:tcPr>
            <w:tcW w:w="836" w:type="pct"/>
            <w:vAlign w:val="center"/>
          </w:tcPr>
          <w:p w14:paraId="25EE292D" w14:textId="77777777" w:rsidR="00E11E36" w:rsidRPr="00534379" w:rsidRDefault="00E11E36" w:rsidP="00674DCA">
            <w:pPr>
              <w:widowControl/>
              <w:rPr>
                <w:rFonts w:eastAsia="標楷體"/>
                <w:kern w:val="0"/>
                <w:szCs w:val="24"/>
              </w:rPr>
            </w:pPr>
            <w:r w:rsidRPr="00A6595B">
              <w:rPr>
                <w:rFonts w:eastAsia="標楷體"/>
                <w:kern w:val="0"/>
                <w:szCs w:val="24"/>
              </w:rPr>
              <w:t>生物分子模擬</w:t>
            </w:r>
            <w:r>
              <w:rPr>
                <w:rFonts w:eastAsia="標楷體" w:hint="eastAsia"/>
                <w:kern w:val="0"/>
                <w:szCs w:val="24"/>
              </w:rPr>
              <w:t>、</w:t>
            </w:r>
            <w:r w:rsidRPr="00CF38D9">
              <w:rPr>
                <w:rFonts w:eastAsia="標楷體"/>
                <w:kern w:val="0"/>
                <w:szCs w:val="24"/>
              </w:rPr>
              <w:t>進階生醫與智財實務特論</w:t>
            </w:r>
          </w:p>
        </w:tc>
        <w:tc>
          <w:tcPr>
            <w:tcW w:w="555" w:type="pct"/>
            <w:vAlign w:val="center"/>
          </w:tcPr>
          <w:p w14:paraId="3CAE5C5E" w14:textId="77777777" w:rsidR="00E11E36" w:rsidRPr="00534379" w:rsidRDefault="00E11E36" w:rsidP="00674DCA">
            <w:pPr>
              <w:widowControl/>
              <w:rPr>
                <w:rFonts w:eastAsia="標楷體"/>
                <w:kern w:val="0"/>
                <w:szCs w:val="24"/>
              </w:rPr>
            </w:pPr>
            <w:r w:rsidRPr="0016618A">
              <w:rPr>
                <w:rFonts w:eastAsia="標楷體" w:hint="eastAsia"/>
              </w:rPr>
              <w:t>高級</w:t>
            </w:r>
            <w:r w:rsidRPr="00534379">
              <w:rPr>
                <w:rFonts w:eastAsia="標楷體" w:hint="eastAsia"/>
              </w:rPr>
              <w:t>生醫與智財實務特論</w:t>
            </w:r>
          </w:p>
        </w:tc>
        <w:tc>
          <w:tcPr>
            <w:tcW w:w="760" w:type="pct"/>
            <w:vAlign w:val="center"/>
          </w:tcPr>
          <w:p w14:paraId="081A64C2" w14:textId="77777777" w:rsidR="00E11E36" w:rsidRDefault="00E11E36" w:rsidP="00674DCA">
            <w:pPr>
              <w:widowControl/>
              <w:rPr>
                <w:rFonts w:eastAsia="標楷體"/>
                <w:color w:val="000000" w:themeColor="text1"/>
                <w:szCs w:val="24"/>
              </w:rPr>
            </w:pPr>
            <w:r>
              <w:rPr>
                <w:rFonts w:eastAsia="標楷體" w:hint="eastAsia"/>
                <w:color w:val="000000" w:themeColor="text1"/>
                <w:szCs w:val="24"/>
              </w:rPr>
              <w:t>醫學院</w:t>
            </w:r>
            <w:r w:rsidRPr="00C01630">
              <w:rPr>
                <w:rFonts w:eastAsia="標楷體"/>
                <w:color w:val="000000" w:themeColor="text1"/>
                <w:szCs w:val="24"/>
              </w:rPr>
              <w:t>學士後醫學系</w:t>
            </w:r>
            <w:r>
              <w:rPr>
                <w:rFonts w:eastAsia="標楷體" w:hint="eastAsia"/>
                <w:color w:val="000000" w:themeColor="text1"/>
                <w:szCs w:val="24"/>
              </w:rPr>
              <w:t>主聘</w:t>
            </w:r>
          </w:p>
        </w:tc>
      </w:tr>
      <w:tr w:rsidR="00E11E36" w:rsidRPr="00534379" w14:paraId="60454BA2" w14:textId="77777777" w:rsidTr="007C64AF">
        <w:trPr>
          <w:trHeight w:val="2271"/>
          <w:jc w:val="center"/>
        </w:trPr>
        <w:tc>
          <w:tcPr>
            <w:tcW w:w="260" w:type="pct"/>
            <w:vAlign w:val="center"/>
          </w:tcPr>
          <w:p w14:paraId="2161F4BA" w14:textId="77777777" w:rsidR="00E11E36" w:rsidRPr="007A4984" w:rsidRDefault="00E11E36" w:rsidP="00674DCA">
            <w:pPr>
              <w:widowControl/>
              <w:jc w:val="center"/>
              <w:rPr>
                <w:rFonts w:eastAsia="標楷體"/>
                <w:kern w:val="0"/>
                <w:szCs w:val="24"/>
              </w:rPr>
            </w:pPr>
            <w:r>
              <w:rPr>
                <w:rFonts w:eastAsia="標楷體"/>
                <w:kern w:val="0"/>
                <w:szCs w:val="24"/>
              </w:rPr>
              <w:t>2</w:t>
            </w:r>
          </w:p>
        </w:tc>
        <w:tc>
          <w:tcPr>
            <w:tcW w:w="219" w:type="pct"/>
            <w:vAlign w:val="center"/>
          </w:tcPr>
          <w:p w14:paraId="45F6576A"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1684612A" w14:textId="77777777" w:rsidR="00E11E36" w:rsidRPr="00534379" w:rsidRDefault="00E11E36" w:rsidP="00674DCA">
            <w:pPr>
              <w:widowControl/>
              <w:jc w:val="center"/>
              <w:rPr>
                <w:rFonts w:eastAsia="標楷體"/>
                <w:kern w:val="0"/>
                <w:szCs w:val="24"/>
              </w:rPr>
            </w:pPr>
            <w:r>
              <w:rPr>
                <w:rFonts w:eastAsia="標楷體" w:hint="eastAsia"/>
                <w:kern w:val="0"/>
                <w:szCs w:val="24"/>
              </w:rPr>
              <w:t>副教授</w:t>
            </w:r>
          </w:p>
        </w:tc>
        <w:tc>
          <w:tcPr>
            <w:tcW w:w="410" w:type="pct"/>
            <w:vAlign w:val="center"/>
          </w:tcPr>
          <w:p w14:paraId="6F90520F" w14:textId="77777777" w:rsidR="00E11E36" w:rsidRPr="00D5217F" w:rsidRDefault="00E11E36" w:rsidP="00674DCA">
            <w:pPr>
              <w:widowControl/>
              <w:jc w:val="center"/>
              <w:rPr>
                <w:rFonts w:eastAsia="標楷體"/>
                <w:kern w:val="0"/>
                <w:szCs w:val="24"/>
              </w:rPr>
            </w:pPr>
            <w:r w:rsidRPr="0056711D">
              <w:rPr>
                <w:rFonts w:eastAsia="標楷體" w:hint="eastAsia"/>
                <w:kern w:val="0"/>
                <w:szCs w:val="24"/>
              </w:rPr>
              <w:t>林文瑋</w:t>
            </w:r>
          </w:p>
        </w:tc>
        <w:tc>
          <w:tcPr>
            <w:tcW w:w="626" w:type="pct"/>
            <w:vAlign w:val="center"/>
          </w:tcPr>
          <w:p w14:paraId="0EA9066F" w14:textId="77777777" w:rsidR="00E11E36" w:rsidRPr="00534379" w:rsidRDefault="00E11E36" w:rsidP="00674DCA">
            <w:pPr>
              <w:widowControl/>
              <w:rPr>
                <w:rFonts w:eastAsia="標楷體"/>
                <w:kern w:val="0"/>
                <w:szCs w:val="24"/>
              </w:rPr>
            </w:pPr>
            <w:r w:rsidRPr="00B258CA">
              <w:rPr>
                <w:rFonts w:eastAsia="標楷體" w:hint="eastAsia"/>
                <w:kern w:val="0"/>
                <w:szCs w:val="24"/>
              </w:rPr>
              <w:t>國立中山大學生物醫學研究所博士</w:t>
            </w:r>
          </w:p>
        </w:tc>
        <w:tc>
          <w:tcPr>
            <w:tcW w:w="1113" w:type="pct"/>
            <w:vAlign w:val="center"/>
          </w:tcPr>
          <w:p w14:paraId="056882E8" w14:textId="77777777" w:rsidR="00E11E36" w:rsidRPr="00534379" w:rsidRDefault="00E11E36" w:rsidP="00674DCA">
            <w:pPr>
              <w:widowControl/>
              <w:rPr>
                <w:rFonts w:eastAsia="標楷體"/>
                <w:kern w:val="0"/>
                <w:szCs w:val="24"/>
              </w:rPr>
            </w:pPr>
            <w:r>
              <w:rPr>
                <w:rFonts w:eastAsia="標楷體" w:hint="eastAsia"/>
              </w:rPr>
              <w:t>(</w:t>
            </w:r>
            <w:r w:rsidRPr="00534379">
              <w:rPr>
                <w:rFonts w:eastAsia="標楷體" w:hint="eastAsia"/>
              </w:rPr>
              <w:t>分子</w:t>
            </w:r>
            <w:r>
              <w:rPr>
                <w:rFonts w:eastAsia="標楷體" w:hint="eastAsia"/>
              </w:rPr>
              <w:t>)</w:t>
            </w:r>
            <w:r w:rsidRPr="00534379">
              <w:rPr>
                <w:rFonts w:eastAsia="標楷體" w:hint="eastAsia"/>
              </w:rPr>
              <w:t>免疫學、蛋白質體學、分子細胞生物學、實驗診斷學蛋白質藥物開發、抗體基因工程、腫瘤生物學、臨床檢測</w:t>
            </w:r>
          </w:p>
        </w:tc>
        <w:tc>
          <w:tcPr>
            <w:tcW w:w="836" w:type="pct"/>
            <w:vAlign w:val="center"/>
          </w:tcPr>
          <w:p w14:paraId="1572A2B3" w14:textId="77777777" w:rsidR="00E11E36" w:rsidRPr="00534379" w:rsidRDefault="00E11E36" w:rsidP="00674DCA">
            <w:pPr>
              <w:widowControl/>
              <w:rPr>
                <w:rFonts w:eastAsia="標楷體"/>
                <w:kern w:val="0"/>
                <w:szCs w:val="24"/>
              </w:rPr>
            </w:pPr>
            <w:r w:rsidRPr="00E32310">
              <w:rPr>
                <w:rFonts w:eastAsia="標楷體"/>
                <w:kern w:val="0"/>
                <w:szCs w:val="24"/>
              </w:rPr>
              <w:t>如何創業</w:t>
            </w:r>
            <w:r>
              <w:rPr>
                <w:rFonts w:eastAsia="標楷體" w:hint="eastAsia"/>
                <w:kern w:val="0"/>
                <w:szCs w:val="24"/>
              </w:rPr>
              <w:t>、</w:t>
            </w:r>
            <w:r w:rsidRPr="00E32310">
              <w:rPr>
                <w:rFonts w:eastAsia="標楷體"/>
                <w:kern w:val="0"/>
                <w:szCs w:val="24"/>
              </w:rPr>
              <w:t>進階生技新藥暨價創特論</w:t>
            </w:r>
            <w:r>
              <w:rPr>
                <w:rFonts w:eastAsia="標楷體" w:hint="eastAsia"/>
                <w:kern w:val="0"/>
                <w:szCs w:val="24"/>
              </w:rPr>
              <w:t>、</w:t>
            </w:r>
            <w:r w:rsidRPr="002F5390">
              <w:rPr>
                <w:rFonts w:eastAsia="標楷體"/>
                <w:kern w:val="0"/>
                <w:szCs w:val="24"/>
              </w:rPr>
              <w:t>生物醫學期刊特論</w:t>
            </w:r>
          </w:p>
        </w:tc>
        <w:tc>
          <w:tcPr>
            <w:tcW w:w="555" w:type="pct"/>
            <w:vAlign w:val="center"/>
          </w:tcPr>
          <w:p w14:paraId="69D86B24" w14:textId="77777777" w:rsidR="00E11E36" w:rsidRPr="00534379" w:rsidRDefault="00E11E36" w:rsidP="00674DCA">
            <w:pPr>
              <w:widowControl/>
              <w:rPr>
                <w:rFonts w:eastAsia="標楷體"/>
                <w:kern w:val="0"/>
                <w:szCs w:val="24"/>
              </w:rPr>
            </w:pPr>
            <w:r w:rsidRPr="0016618A">
              <w:rPr>
                <w:rFonts w:eastAsia="標楷體" w:hint="eastAsia"/>
              </w:rPr>
              <w:t>高級</w:t>
            </w:r>
            <w:r w:rsidRPr="00534379">
              <w:rPr>
                <w:rFonts w:eastAsia="標楷體" w:hint="eastAsia"/>
              </w:rPr>
              <w:t>生技新藥暨價創特論</w:t>
            </w:r>
          </w:p>
        </w:tc>
        <w:tc>
          <w:tcPr>
            <w:tcW w:w="760" w:type="pct"/>
            <w:vAlign w:val="center"/>
          </w:tcPr>
          <w:p w14:paraId="2E93342C" w14:textId="77777777" w:rsidR="00E11E36" w:rsidRDefault="00E11E36" w:rsidP="00674DCA">
            <w:pPr>
              <w:widowControl/>
              <w:rPr>
                <w:rFonts w:eastAsia="標楷體"/>
                <w:color w:val="000000" w:themeColor="text1"/>
                <w:szCs w:val="24"/>
              </w:rPr>
            </w:pPr>
            <w:r>
              <w:rPr>
                <w:rFonts w:eastAsia="標楷體" w:hint="eastAsia"/>
                <w:color w:val="000000" w:themeColor="text1"/>
                <w:szCs w:val="24"/>
              </w:rPr>
              <w:t>醫學院學士後醫學系主聘</w:t>
            </w:r>
          </w:p>
        </w:tc>
      </w:tr>
      <w:tr w:rsidR="00E11E36" w:rsidRPr="00534379" w14:paraId="208E5E7E" w14:textId="77777777" w:rsidTr="007C64AF">
        <w:trPr>
          <w:trHeight w:val="1417"/>
          <w:jc w:val="center"/>
        </w:trPr>
        <w:tc>
          <w:tcPr>
            <w:tcW w:w="260" w:type="pct"/>
            <w:vAlign w:val="center"/>
          </w:tcPr>
          <w:p w14:paraId="5D7362E9" w14:textId="77777777" w:rsidR="00E11E36" w:rsidRPr="00534379" w:rsidRDefault="00E11E36" w:rsidP="00674DCA">
            <w:pPr>
              <w:widowControl/>
              <w:jc w:val="center"/>
              <w:rPr>
                <w:rFonts w:eastAsia="標楷體"/>
                <w:kern w:val="0"/>
                <w:szCs w:val="24"/>
              </w:rPr>
            </w:pPr>
            <w:r>
              <w:rPr>
                <w:rFonts w:eastAsia="標楷體"/>
                <w:kern w:val="0"/>
                <w:szCs w:val="24"/>
              </w:rPr>
              <w:t>3</w:t>
            </w:r>
          </w:p>
        </w:tc>
        <w:tc>
          <w:tcPr>
            <w:tcW w:w="219" w:type="pct"/>
            <w:vAlign w:val="center"/>
          </w:tcPr>
          <w:p w14:paraId="2EA6756A"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220" w:type="pct"/>
            <w:vAlign w:val="center"/>
          </w:tcPr>
          <w:p w14:paraId="42F32525" w14:textId="77777777" w:rsidR="00E11E36" w:rsidRPr="00534379" w:rsidRDefault="00E11E36" w:rsidP="00674DCA">
            <w:pPr>
              <w:widowControl/>
              <w:jc w:val="center"/>
              <w:rPr>
                <w:rFonts w:eastAsia="標楷體"/>
                <w:kern w:val="0"/>
                <w:szCs w:val="24"/>
              </w:rPr>
            </w:pPr>
            <w:r w:rsidRPr="00534379">
              <w:rPr>
                <w:rFonts w:eastAsia="標楷體"/>
                <w:kern w:val="0"/>
                <w:szCs w:val="24"/>
              </w:rPr>
              <w:t>教授</w:t>
            </w:r>
          </w:p>
        </w:tc>
        <w:tc>
          <w:tcPr>
            <w:tcW w:w="410" w:type="pct"/>
            <w:vAlign w:val="center"/>
          </w:tcPr>
          <w:p w14:paraId="04E4DAC8"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蔡明儒</w:t>
            </w:r>
          </w:p>
        </w:tc>
        <w:tc>
          <w:tcPr>
            <w:tcW w:w="626" w:type="pct"/>
            <w:vAlign w:val="center"/>
          </w:tcPr>
          <w:p w14:paraId="5AA9D211" w14:textId="77777777" w:rsidR="00E11E36" w:rsidRPr="00534379" w:rsidRDefault="00E11E36" w:rsidP="00674DCA">
            <w:pPr>
              <w:widowControl/>
              <w:rPr>
                <w:rFonts w:eastAsia="標楷體"/>
                <w:kern w:val="0"/>
                <w:szCs w:val="24"/>
              </w:rPr>
            </w:pPr>
            <w:r w:rsidRPr="00534379">
              <w:rPr>
                <w:rFonts w:eastAsia="標楷體" w:hint="eastAsia"/>
                <w:kern w:val="0"/>
                <w:szCs w:val="24"/>
              </w:rPr>
              <w:t>高雄醫學大學醫學研究所博士</w:t>
            </w:r>
          </w:p>
        </w:tc>
        <w:tc>
          <w:tcPr>
            <w:tcW w:w="1113" w:type="pct"/>
            <w:vAlign w:val="center"/>
          </w:tcPr>
          <w:p w14:paraId="3FECC4D8" w14:textId="77777777" w:rsidR="00E11E36" w:rsidRPr="00534379" w:rsidRDefault="00E11E36" w:rsidP="00674DCA">
            <w:pPr>
              <w:widowControl/>
              <w:rPr>
                <w:rFonts w:eastAsia="標楷體"/>
                <w:kern w:val="0"/>
                <w:szCs w:val="24"/>
              </w:rPr>
            </w:pPr>
            <w:r w:rsidRPr="00534379">
              <w:rPr>
                <w:rFonts w:eastAsia="標楷體" w:hint="eastAsia"/>
                <w:kern w:val="0"/>
                <w:szCs w:val="24"/>
              </w:rPr>
              <w:t>資料庫分析</w:t>
            </w:r>
            <w:r w:rsidRPr="00534379">
              <w:rPr>
                <w:rFonts w:eastAsia="標楷體"/>
                <w:kern w:val="0"/>
                <w:szCs w:val="24"/>
              </w:rPr>
              <w:t>、</w:t>
            </w:r>
            <w:r w:rsidRPr="00534379">
              <w:rPr>
                <w:rFonts w:eastAsia="標楷體" w:hint="eastAsia"/>
                <w:kern w:val="0"/>
                <w:szCs w:val="24"/>
              </w:rPr>
              <w:t>重症醫學臨床研究</w:t>
            </w:r>
            <w:r w:rsidRPr="00534379">
              <w:rPr>
                <w:rFonts w:eastAsia="標楷體"/>
                <w:kern w:val="0"/>
                <w:szCs w:val="24"/>
              </w:rPr>
              <w:t>、</w:t>
            </w:r>
            <w:r w:rsidRPr="00534379">
              <w:rPr>
                <w:rFonts w:eastAsia="標楷體" w:hint="eastAsia"/>
                <w:kern w:val="0"/>
                <w:szCs w:val="24"/>
              </w:rPr>
              <w:t>機器學習</w:t>
            </w:r>
          </w:p>
        </w:tc>
        <w:tc>
          <w:tcPr>
            <w:tcW w:w="836" w:type="pct"/>
            <w:vAlign w:val="center"/>
          </w:tcPr>
          <w:p w14:paraId="7948772B" w14:textId="77777777" w:rsidR="00E11E36" w:rsidRPr="00534379" w:rsidRDefault="00E11E36" w:rsidP="00674DCA">
            <w:pPr>
              <w:widowControl/>
              <w:rPr>
                <w:rFonts w:eastAsia="標楷體"/>
                <w:kern w:val="0"/>
                <w:szCs w:val="24"/>
              </w:rPr>
            </w:pPr>
            <w:r w:rsidRPr="00534379">
              <w:rPr>
                <w:rFonts w:eastAsia="標楷體"/>
                <w:kern w:val="0"/>
                <w:szCs w:val="24"/>
              </w:rPr>
              <w:t>重症呼吸治療學</w:t>
            </w:r>
            <w:r w:rsidRPr="00534379">
              <w:rPr>
                <w:rFonts w:eastAsia="標楷體" w:hint="eastAsia"/>
                <w:kern w:val="0"/>
                <w:szCs w:val="24"/>
              </w:rPr>
              <w:t>、</w:t>
            </w:r>
            <w:r w:rsidRPr="00534379">
              <w:rPr>
                <w:rFonts w:eastAsia="標楷體"/>
                <w:kern w:val="0"/>
                <w:szCs w:val="24"/>
              </w:rPr>
              <w:t>睡眠醫學</w:t>
            </w:r>
          </w:p>
        </w:tc>
        <w:tc>
          <w:tcPr>
            <w:tcW w:w="555" w:type="pct"/>
            <w:vAlign w:val="center"/>
          </w:tcPr>
          <w:p w14:paraId="6C10B19E" w14:textId="77777777" w:rsidR="00E11E36" w:rsidRPr="00534379" w:rsidRDefault="00E11E36" w:rsidP="00674DCA">
            <w:pPr>
              <w:widowControl/>
              <w:rPr>
                <w:rFonts w:eastAsia="標楷體"/>
                <w:kern w:val="0"/>
                <w:szCs w:val="24"/>
              </w:rPr>
            </w:pPr>
            <w:r>
              <w:rPr>
                <w:rFonts w:eastAsia="標楷體" w:hint="eastAsia"/>
                <w:lang w:eastAsia="zh-HK"/>
              </w:rPr>
              <w:t>協同</w:t>
            </w:r>
            <w:r w:rsidRPr="0016618A">
              <w:rPr>
                <w:rFonts w:eastAsia="標楷體" w:hint="eastAsia"/>
              </w:rPr>
              <w:t>高級</w:t>
            </w:r>
            <w:r w:rsidRPr="00725CB5">
              <w:rPr>
                <w:rFonts w:eastAsia="標楷體" w:hint="eastAsia"/>
              </w:rPr>
              <w:t>醫電專論</w:t>
            </w:r>
          </w:p>
        </w:tc>
        <w:tc>
          <w:tcPr>
            <w:tcW w:w="760" w:type="pct"/>
            <w:vAlign w:val="center"/>
          </w:tcPr>
          <w:p w14:paraId="577AE41F" w14:textId="77777777" w:rsidR="00E11E36" w:rsidRPr="00534379" w:rsidRDefault="00E11E36" w:rsidP="00674DCA">
            <w:pPr>
              <w:widowControl/>
              <w:rPr>
                <w:rFonts w:eastAsia="標楷體"/>
                <w:kern w:val="0"/>
                <w:szCs w:val="24"/>
              </w:rPr>
            </w:pPr>
            <w:r>
              <w:rPr>
                <w:rFonts w:eastAsia="標楷體" w:hint="eastAsia"/>
                <w:kern w:val="0"/>
                <w:szCs w:val="24"/>
              </w:rPr>
              <w:t>醫學院</w:t>
            </w:r>
            <w:r w:rsidRPr="00534379">
              <w:rPr>
                <w:rFonts w:eastAsia="標楷體" w:hint="eastAsia"/>
                <w:kern w:val="0"/>
                <w:szCs w:val="24"/>
              </w:rPr>
              <w:t>醫學系主聘</w:t>
            </w:r>
          </w:p>
        </w:tc>
      </w:tr>
      <w:tr w:rsidR="00E11E36" w:rsidRPr="00534379" w14:paraId="03D1E797" w14:textId="77777777" w:rsidTr="007C64AF">
        <w:trPr>
          <w:trHeight w:val="1737"/>
          <w:jc w:val="center"/>
        </w:trPr>
        <w:tc>
          <w:tcPr>
            <w:tcW w:w="260" w:type="pct"/>
            <w:vAlign w:val="center"/>
          </w:tcPr>
          <w:p w14:paraId="10CBCA76" w14:textId="77777777" w:rsidR="00E11E36" w:rsidRPr="00534379" w:rsidRDefault="00E11E36" w:rsidP="00674DCA">
            <w:pPr>
              <w:widowControl/>
              <w:jc w:val="center"/>
              <w:rPr>
                <w:rFonts w:eastAsia="標楷體"/>
                <w:kern w:val="0"/>
                <w:szCs w:val="24"/>
              </w:rPr>
            </w:pPr>
            <w:r>
              <w:rPr>
                <w:rFonts w:eastAsia="標楷體"/>
                <w:kern w:val="0"/>
                <w:szCs w:val="24"/>
              </w:rPr>
              <w:lastRenderedPageBreak/>
              <w:t>4</w:t>
            </w:r>
          </w:p>
        </w:tc>
        <w:tc>
          <w:tcPr>
            <w:tcW w:w="219" w:type="pct"/>
            <w:vAlign w:val="center"/>
          </w:tcPr>
          <w:p w14:paraId="7522DDAA"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220" w:type="pct"/>
            <w:vAlign w:val="center"/>
          </w:tcPr>
          <w:p w14:paraId="559EC9ED" w14:textId="77777777" w:rsidR="00E11E36" w:rsidRPr="00534379" w:rsidRDefault="00E11E36" w:rsidP="00674DCA">
            <w:pPr>
              <w:widowControl/>
              <w:jc w:val="center"/>
              <w:rPr>
                <w:rFonts w:eastAsia="標楷體"/>
                <w:kern w:val="0"/>
                <w:szCs w:val="24"/>
              </w:rPr>
            </w:pPr>
            <w:r w:rsidRPr="00534379">
              <w:rPr>
                <w:rFonts w:eastAsia="標楷體"/>
                <w:kern w:val="0"/>
                <w:szCs w:val="24"/>
              </w:rPr>
              <w:t>教授</w:t>
            </w:r>
          </w:p>
        </w:tc>
        <w:tc>
          <w:tcPr>
            <w:tcW w:w="410" w:type="pct"/>
            <w:vAlign w:val="center"/>
          </w:tcPr>
          <w:p w14:paraId="47B57D0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邱怡文</w:t>
            </w:r>
          </w:p>
        </w:tc>
        <w:tc>
          <w:tcPr>
            <w:tcW w:w="626" w:type="pct"/>
            <w:vAlign w:val="center"/>
          </w:tcPr>
          <w:p w14:paraId="1889B5DB" w14:textId="77777777" w:rsidR="00E11E36" w:rsidRPr="00534379" w:rsidRDefault="00E11E36" w:rsidP="00674DCA">
            <w:pPr>
              <w:widowControl/>
              <w:rPr>
                <w:rFonts w:eastAsia="標楷體"/>
                <w:kern w:val="0"/>
                <w:szCs w:val="24"/>
              </w:rPr>
            </w:pPr>
            <w:r w:rsidRPr="00534379">
              <w:rPr>
                <w:rFonts w:eastAsia="標楷體"/>
                <w:kern w:val="0"/>
                <w:szCs w:val="24"/>
              </w:rPr>
              <w:t>高雄醫學院醫學系學士</w:t>
            </w:r>
          </w:p>
        </w:tc>
        <w:tc>
          <w:tcPr>
            <w:tcW w:w="1113" w:type="pct"/>
            <w:vAlign w:val="center"/>
          </w:tcPr>
          <w:p w14:paraId="76125D42" w14:textId="77777777" w:rsidR="00E11E36" w:rsidRPr="00534379" w:rsidRDefault="00E11E36" w:rsidP="00674DCA">
            <w:pPr>
              <w:widowControl/>
              <w:rPr>
                <w:rFonts w:eastAsia="標楷體"/>
                <w:kern w:val="0"/>
                <w:szCs w:val="24"/>
              </w:rPr>
            </w:pPr>
            <w:r w:rsidRPr="00534379">
              <w:rPr>
                <w:rFonts w:eastAsia="標楷體" w:hint="eastAsia"/>
                <w:kern w:val="0"/>
                <w:szCs w:val="24"/>
              </w:rPr>
              <w:t>腎臟病、糖尿病、高血壓、血液透析及腹膜透析治療、血管鈣化</w:t>
            </w:r>
          </w:p>
        </w:tc>
        <w:tc>
          <w:tcPr>
            <w:tcW w:w="836" w:type="pct"/>
            <w:vAlign w:val="center"/>
          </w:tcPr>
          <w:p w14:paraId="3990B0DA" w14:textId="77777777" w:rsidR="00E11E36" w:rsidRPr="00534379" w:rsidRDefault="00E11E36" w:rsidP="00674DCA">
            <w:pPr>
              <w:widowControl/>
              <w:rPr>
                <w:rFonts w:eastAsia="標楷體"/>
                <w:kern w:val="0"/>
                <w:szCs w:val="24"/>
              </w:rPr>
            </w:pPr>
            <w:r w:rsidRPr="00534379">
              <w:rPr>
                <w:rFonts w:eastAsia="標楷體"/>
                <w:kern w:val="0"/>
                <w:szCs w:val="24"/>
              </w:rPr>
              <w:t>內科學概論</w:t>
            </w:r>
            <w:r w:rsidRPr="00534379">
              <w:rPr>
                <w:rFonts w:eastAsia="標楷體" w:hint="eastAsia"/>
                <w:kern w:val="0"/>
                <w:szCs w:val="24"/>
              </w:rPr>
              <w:t>、</w:t>
            </w:r>
            <w:r w:rsidRPr="00534379">
              <w:rPr>
                <w:rFonts w:eastAsia="標楷體"/>
                <w:kern w:val="0"/>
                <w:szCs w:val="24"/>
              </w:rPr>
              <w:t>內科學實習</w:t>
            </w:r>
          </w:p>
        </w:tc>
        <w:tc>
          <w:tcPr>
            <w:tcW w:w="555" w:type="pct"/>
            <w:vAlign w:val="center"/>
          </w:tcPr>
          <w:p w14:paraId="7EDD690B" w14:textId="77777777" w:rsidR="00E11E36" w:rsidRPr="00534379" w:rsidRDefault="00E11E36" w:rsidP="00674DCA">
            <w:pPr>
              <w:widowControl/>
              <w:rPr>
                <w:rFonts w:eastAsia="標楷體"/>
                <w:kern w:val="0"/>
                <w:szCs w:val="24"/>
              </w:rPr>
            </w:pPr>
            <w:r>
              <w:rPr>
                <w:rFonts w:eastAsia="標楷體" w:hint="eastAsia"/>
                <w:lang w:eastAsia="zh-HK"/>
              </w:rPr>
              <w:t>協同</w:t>
            </w:r>
            <w:r w:rsidRPr="0016618A">
              <w:rPr>
                <w:rFonts w:eastAsia="標楷體" w:hint="eastAsia"/>
              </w:rPr>
              <w:t>高級</w:t>
            </w:r>
            <w:r w:rsidRPr="00725CB5">
              <w:rPr>
                <w:rFonts w:eastAsia="標楷體" w:hint="eastAsia"/>
              </w:rPr>
              <w:t>生醫訊號與影像處理</w:t>
            </w:r>
          </w:p>
        </w:tc>
        <w:tc>
          <w:tcPr>
            <w:tcW w:w="760" w:type="pct"/>
            <w:vAlign w:val="center"/>
          </w:tcPr>
          <w:p w14:paraId="0F13C0A3" w14:textId="77777777" w:rsidR="00E11E36" w:rsidRPr="00534379" w:rsidRDefault="00E11E36" w:rsidP="00674DCA">
            <w:pPr>
              <w:widowControl/>
              <w:rPr>
                <w:rFonts w:eastAsia="標楷體"/>
                <w:kern w:val="0"/>
                <w:szCs w:val="24"/>
              </w:rPr>
            </w:pPr>
            <w:r>
              <w:rPr>
                <w:rFonts w:eastAsia="標楷體" w:hint="eastAsia"/>
                <w:kern w:val="0"/>
                <w:szCs w:val="24"/>
              </w:rPr>
              <w:t>醫學院</w:t>
            </w:r>
            <w:r w:rsidRPr="00534379">
              <w:rPr>
                <w:rFonts w:eastAsia="標楷體" w:hint="eastAsia"/>
                <w:kern w:val="0"/>
                <w:szCs w:val="24"/>
              </w:rPr>
              <w:t>醫學系主聘</w:t>
            </w:r>
          </w:p>
        </w:tc>
      </w:tr>
      <w:tr w:rsidR="00E11E36" w:rsidRPr="00534379" w14:paraId="7F2EAF46" w14:textId="77777777" w:rsidTr="007C64AF">
        <w:trPr>
          <w:trHeight w:val="1535"/>
          <w:jc w:val="center"/>
        </w:trPr>
        <w:tc>
          <w:tcPr>
            <w:tcW w:w="260" w:type="pct"/>
            <w:vAlign w:val="center"/>
          </w:tcPr>
          <w:p w14:paraId="26AE2C14" w14:textId="77777777" w:rsidR="00E11E36" w:rsidRPr="00534379" w:rsidRDefault="00E11E36" w:rsidP="00674DCA">
            <w:pPr>
              <w:widowControl/>
              <w:jc w:val="center"/>
              <w:rPr>
                <w:rFonts w:eastAsia="標楷體"/>
                <w:kern w:val="0"/>
                <w:szCs w:val="24"/>
              </w:rPr>
            </w:pPr>
            <w:r>
              <w:rPr>
                <w:rFonts w:eastAsia="標楷體"/>
                <w:kern w:val="0"/>
                <w:szCs w:val="24"/>
              </w:rPr>
              <w:t>5</w:t>
            </w:r>
          </w:p>
        </w:tc>
        <w:tc>
          <w:tcPr>
            <w:tcW w:w="219" w:type="pct"/>
            <w:vAlign w:val="center"/>
          </w:tcPr>
          <w:p w14:paraId="02DDB2CB"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220" w:type="pct"/>
            <w:vAlign w:val="center"/>
          </w:tcPr>
          <w:p w14:paraId="0E20B9B7" w14:textId="77777777" w:rsidR="00E11E36" w:rsidRPr="00534379" w:rsidRDefault="00E11E36" w:rsidP="00674DCA">
            <w:pPr>
              <w:widowControl/>
              <w:jc w:val="center"/>
              <w:rPr>
                <w:rFonts w:eastAsia="標楷體"/>
                <w:kern w:val="0"/>
                <w:szCs w:val="24"/>
              </w:rPr>
            </w:pPr>
            <w:r w:rsidRPr="00534379">
              <w:rPr>
                <w:rFonts w:eastAsia="標楷體"/>
                <w:kern w:val="0"/>
                <w:szCs w:val="24"/>
              </w:rPr>
              <w:t>副教授</w:t>
            </w:r>
          </w:p>
        </w:tc>
        <w:tc>
          <w:tcPr>
            <w:tcW w:w="410" w:type="pct"/>
            <w:vAlign w:val="center"/>
          </w:tcPr>
          <w:p w14:paraId="18815C28"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吳秉勳</w:t>
            </w:r>
          </w:p>
        </w:tc>
        <w:tc>
          <w:tcPr>
            <w:tcW w:w="626" w:type="pct"/>
            <w:vAlign w:val="center"/>
          </w:tcPr>
          <w:p w14:paraId="35B91744" w14:textId="77777777" w:rsidR="00E11E36" w:rsidRPr="00534379" w:rsidRDefault="00E11E36" w:rsidP="00674DCA">
            <w:pPr>
              <w:widowControl/>
              <w:rPr>
                <w:rFonts w:eastAsia="標楷體"/>
                <w:kern w:val="0"/>
                <w:szCs w:val="24"/>
              </w:rPr>
            </w:pPr>
            <w:r w:rsidRPr="00534379">
              <w:rPr>
                <w:rFonts w:eastAsia="標楷體" w:hint="eastAsia"/>
                <w:kern w:val="0"/>
                <w:szCs w:val="24"/>
              </w:rPr>
              <w:t>瑞典烏普薩拉大學醫學院博士</w:t>
            </w:r>
          </w:p>
        </w:tc>
        <w:tc>
          <w:tcPr>
            <w:tcW w:w="1113" w:type="pct"/>
            <w:vAlign w:val="center"/>
          </w:tcPr>
          <w:p w14:paraId="18BE500A" w14:textId="77777777" w:rsidR="00E11E36" w:rsidRPr="00534379" w:rsidRDefault="00E11E36" w:rsidP="00674DCA">
            <w:pPr>
              <w:widowControl/>
              <w:rPr>
                <w:rFonts w:eastAsia="標楷體"/>
                <w:kern w:val="0"/>
                <w:szCs w:val="24"/>
              </w:rPr>
            </w:pPr>
            <w:r w:rsidRPr="00534379">
              <w:rPr>
                <w:rFonts w:eastAsia="標楷體"/>
                <w:kern w:val="0"/>
                <w:szCs w:val="24"/>
              </w:rPr>
              <w:t>流行病學</w:t>
            </w:r>
            <w:r w:rsidRPr="00534379">
              <w:rPr>
                <w:rFonts w:eastAsia="標楷體" w:hint="eastAsia"/>
                <w:kern w:val="0"/>
                <w:szCs w:val="24"/>
              </w:rPr>
              <w:t>、</w:t>
            </w:r>
            <w:r>
              <w:rPr>
                <w:rFonts w:eastAsia="標楷體" w:hint="eastAsia"/>
                <w:kern w:val="0"/>
                <w:szCs w:val="24"/>
              </w:rPr>
              <w:t>體學研究</w:t>
            </w:r>
            <w:r w:rsidRPr="00534379">
              <w:rPr>
                <w:rFonts w:eastAsia="標楷體" w:hint="eastAsia"/>
                <w:kern w:val="0"/>
                <w:szCs w:val="24"/>
              </w:rPr>
              <w:t>、</w:t>
            </w:r>
            <w:r w:rsidRPr="00534379">
              <w:rPr>
                <w:rFonts w:eastAsia="標楷體"/>
                <w:kern w:val="0"/>
                <w:szCs w:val="24"/>
              </w:rPr>
              <w:t>腸道微菌</w:t>
            </w:r>
            <w:r w:rsidRPr="00534379">
              <w:rPr>
                <w:rFonts w:eastAsia="標楷體" w:hint="eastAsia"/>
                <w:kern w:val="0"/>
                <w:szCs w:val="24"/>
              </w:rPr>
              <w:t>、</w:t>
            </w:r>
            <w:r w:rsidRPr="00534379">
              <w:rPr>
                <w:rFonts w:eastAsia="標楷體"/>
                <w:kern w:val="0"/>
                <w:szCs w:val="24"/>
              </w:rPr>
              <w:t>尿毒</w:t>
            </w:r>
            <w:r w:rsidRPr="00534379">
              <w:rPr>
                <w:rFonts w:eastAsia="標楷體" w:hint="eastAsia"/>
                <w:kern w:val="0"/>
                <w:szCs w:val="24"/>
              </w:rPr>
              <w:t>、</w:t>
            </w:r>
            <w:r w:rsidRPr="00534379">
              <w:rPr>
                <w:rFonts w:eastAsia="標楷體"/>
                <w:kern w:val="0"/>
                <w:szCs w:val="24"/>
              </w:rPr>
              <w:t>生物資訊</w:t>
            </w:r>
          </w:p>
        </w:tc>
        <w:tc>
          <w:tcPr>
            <w:tcW w:w="836" w:type="pct"/>
            <w:vAlign w:val="center"/>
          </w:tcPr>
          <w:p w14:paraId="58115C49" w14:textId="77777777" w:rsidR="00E11E36" w:rsidRPr="00534379" w:rsidRDefault="00E11E36" w:rsidP="00674DCA">
            <w:pPr>
              <w:widowControl/>
              <w:rPr>
                <w:rFonts w:eastAsia="標楷體"/>
                <w:kern w:val="0"/>
                <w:szCs w:val="24"/>
              </w:rPr>
            </w:pPr>
            <w:r w:rsidRPr="00534379">
              <w:rPr>
                <w:rFonts w:eastAsia="標楷體" w:hint="eastAsia"/>
                <w:kern w:val="0"/>
                <w:szCs w:val="24"/>
              </w:rPr>
              <w:t>醫師科學家研究專題</w:t>
            </w:r>
          </w:p>
        </w:tc>
        <w:tc>
          <w:tcPr>
            <w:tcW w:w="555" w:type="pct"/>
            <w:vAlign w:val="center"/>
          </w:tcPr>
          <w:p w14:paraId="2D0E2F64" w14:textId="77777777" w:rsidR="00E11E36" w:rsidRPr="00534379" w:rsidRDefault="00E11E36" w:rsidP="00674DCA">
            <w:pPr>
              <w:widowControl/>
              <w:rPr>
                <w:rFonts w:eastAsia="標楷體"/>
                <w:kern w:val="0"/>
                <w:szCs w:val="24"/>
              </w:rPr>
            </w:pPr>
            <w:r>
              <w:rPr>
                <w:rFonts w:eastAsia="標楷體" w:hint="eastAsia"/>
                <w:lang w:eastAsia="zh-HK"/>
              </w:rPr>
              <w:t>協同</w:t>
            </w:r>
            <w:r w:rsidRPr="009B1BDF">
              <w:rPr>
                <w:rFonts w:eastAsia="標楷體" w:hint="eastAsia"/>
                <w:lang w:eastAsia="zh-HK"/>
              </w:rPr>
              <w:t>高級基因體學</w:t>
            </w:r>
            <w:r w:rsidRPr="009B1BDF">
              <w:rPr>
                <w:rFonts w:eastAsia="標楷體" w:hint="eastAsia"/>
                <w:lang w:eastAsia="zh-HK"/>
              </w:rPr>
              <w:t>(EMI)</w:t>
            </w:r>
          </w:p>
        </w:tc>
        <w:tc>
          <w:tcPr>
            <w:tcW w:w="760" w:type="pct"/>
            <w:vAlign w:val="center"/>
          </w:tcPr>
          <w:p w14:paraId="143CE520" w14:textId="77777777" w:rsidR="00E11E36" w:rsidRPr="00534379" w:rsidRDefault="00E11E36" w:rsidP="00674DCA">
            <w:pPr>
              <w:widowControl/>
              <w:rPr>
                <w:rFonts w:eastAsia="標楷體"/>
                <w:kern w:val="0"/>
                <w:szCs w:val="24"/>
              </w:rPr>
            </w:pPr>
            <w:r>
              <w:rPr>
                <w:rFonts w:eastAsia="標楷體" w:hint="eastAsia"/>
                <w:kern w:val="0"/>
                <w:szCs w:val="24"/>
              </w:rPr>
              <w:t>醫學院</w:t>
            </w:r>
            <w:r w:rsidRPr="00534379">
              <w:rPr>
                <w:rFonts w:eastAsia="標楷體" w:hint="eastAsia"/>
                <w:kern w:val="0"/>
                <w:szCs w:val="24"/>
              </w:rPr>
              <w:t>醫學系主聘</w:t>
            </w:r>
          </w:p>
        </w:tc>
      </w:tr>
      <w:tr w:rsidR="00E11E36" w:rsidRPr="00534379" w14:paraId="4319F9E2" w14:textId="77777777" w:rsidTr="007C64AF">
        <w:trPr>
          <w:trHeight w:val="1265"/>
          <w:jc w:val="center"/>
        </w:trPr>
        <w:tc>
          <w:tcPr>
            <w:tcW w:w="260" w:type="pct"/>
            <w:vAlign w:val="center"/>
          </w:tcPr>
          <w:p w14:paraId="3D07088A" w14:textId="77777777" w:rsidR="00E11E36" w:rsidRDefault="00E11E36" w:rsidP="00674DCA">
            <w:pPr>
              <w:widowControl/>
              <w:jc w:val="center"/>
              <w:rPr>
                <w:rFonts w:eastAsia="標楷體"/>
                <w:kern w:val="0"/>
                <w:szCs w:val="24"/>
              </w:rPr>
            </w:pPr>
            <w:r>
              <w:rPr>
                <w:rFonts w:eastAsia="標楷體"/>
                <w:kern w:val="0"/>
                <w:szCs w:val="24"/>
              </w:rPr>
              <w:t>6</w:t>
            </w:r>
          </w:p>
        </w:tc>
        <w:tc>
          <w:tcPr>
            <w:tcW w:w="219" w:type="pct"/>
            <w:vAlign w:val="center"/>
          </w:tcPr>
          <w:p w14:paraId="51DF7691"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220" w:type="pct"/>
            <w:vAlign w:val="center"/>
          </w:tcPr>
          <w:p w14:paraId="04D469C1" w14:textId="77777777" w:rsidR="00E11E36" w:rsidRPr="00534379" w:rsidRDefault="00E11E36" w:rsidP="00674DCA">
            <w:pPr>
              <w:widowControl/>
              <w:jc w:val="center"/>
              <w:rPr>
                <w:rFonts w:eastAsia="標楷體"/>
                <w:kern w:val="0"/>
                <w:szCs w:val="24"/>
              </w:rPr>
            </w:pPr>
            <w:r w:rsidRPr="00534379">
              <w:rPr>
                <w:rFonts w:eastAsia="標楷體"/>
                <w:kern w:val="0"/>
                <w:szCs w:val="24"/>
              </w:rPr>
              <w:t>教授</w:t>
            </w:r>
          </w:p>
        </w:tc>
        <w:tc>
          <w:tcPr>
            <w:tcW w:w="410" w:type="pct"/>
            <w:vAlign w:val="center"/>
          </w:tcPr>
          <w:p w14:paraId="63E9B2C1" w14:textId="77777777" w:rsidR="00E11E36" w:rsidRPr="00534379" w:rsidRDefault="00E11E36" w:rsidP="00674DCA">
            <w:pPr>
              <w:widowControl/>
              <w:jc w:val="center"/>
              <w:rPr>
                <w:rFonts w:eastAsia="標楷體"/>
                <w:kern w:val="0"/>
                <w:szCs w:val="24"/>
              </w:rPr>
            </w:pPr>
            <w:r>
              <w:rPr>
                <w:rFonts w:eastAsia="標楷體" w:hint="eastAsia"/>
                <w:kern w:val="0"/>
                <w:szCs w:val="24"/>
                <w:lang w:eastAsia="zh-HK"/>
              </w:rPr>
              <w:t>郭藍遠</w:t>
            </w:r>
          </w:p>
        </w:tc>
        <w:tc>
          <w:tcPr>
            <w:tcW w:w="626" w:type="pct"/>
            <w:vAlign w:val="center"/>
          </w:tcPr>
          <w:p w14:paraId="177B854F" w14:textId="77777777" w:rsidR="00E11E36" w:rsidRPr="00534379" w:rsidRDefault="00E11E36" w:rsidP="00674DCA">
            <w:pPr>
              <w:widowControl/>
              <w:rPr>
                <w:rFonts w:eastAsia="標楷體"/>
                <w:kern w:val="0"/>
                <w:szCs w:val="24"/>
              </w:rPr>
            </w:pPr>
            <w:r>
              <w:rPr>
                <w:rFonts w:eastAsia="標楷體" w:hint="eastAsia"/>
                <w:kern w:val="0"/>
                <w:szCs w:val="24"/>
              </w:rPr>
              <w:t>國立</w:t>
            </w:r>
            <w:r w:rsidRPr="004C7C95">
              <w:rPr>
                <w:rFonts w:eastAsia="標楷體" w:hint="eastAsia"/>
                <w:kern w:val="0"/>
                <w:szCs w:val="24"/>
              </w:rPr>
              <w:t>成功大學</w:t>
            </w:r>
            <w:r>
              <w:rPr>
                <w:rFonts w:eastAsia="標楷體" w:hint="eastAsia"/>
                <w:kern w:val="0"/>
                <w:szCs w:val="24"/>
                <w:lang w:eastAsia="zh-HK"/>
              </w:rPr>
              <w:t>醫學</w:t>
            </w:r>
            <w:r w:rsidRPr="002635CD">
              <w:rPr>
                <w:rFonts w:eastAsia="標楷體" w:hint="eastAsia"/>
                <w:kern w:val="0"/>
                <w:szCs w:val="24"/>
              </w:rPr>
              <w:t>工程</w:t>
            </w:r>
            <w:r>
              <w:rPr>
                <w:rFonts w:eastAsia="標楷體" w:hint="eastAsia"/>
                <w:kern w:val="0"/>
                <w:szCs w:val="24"/>
              </w:rPr>
              <w:t>博士</w:t>
            </w:r>
          </w:p>
        </w:tc>
        <w:tc>
          <w:tcPr>
            <w:tcW w:w="1113" w:type="pct"/>
            <w:vAlign w:val="center"/>
          </w:tcPr>
          <w:p w14:paraId="78B5F074" w14:textId="77777777" w:rsidR="00E11E36" w:rsidRPr="00534379" w:rsidDel="00520623" w:rsidRDefault="00E11E36" w:rsidP="00674DCA">
            <w:pPr>
              <w:widowControl/>
              <w:rPr>
                <w:rFonts w:eastAsia="標楷體"/>
                <w:kern w:val="0"/>
                <w:szCs w:val="24"/>
              </w:rPr>
            </w:pPr>
            <w:r w:rsidRPr="00725CB5">
              <w:rPr>
                <w:rFonts w:eastAsia="標楷體" w:hint="eastAsia"/>
              </w:rPr>
              <w:t>運動醫學、生物力學、物理治療、醫學工程運動生物力學</w:t>
            </w:r>
          </w:p>
        </w:tc>
        <w:tc>
          <w:tcPr>
            <w:tcW w:w="836" w:type="pct"/>
            <w:vAlign w:val="center"/>
          </w:tcPr>
          <w:p w14:paraId="76D67A4A" w14:textId="77777777" w:rsidR="00E11E36" w:rsidRPr="00D120F5" w:rsidRDefault="00E11E36" w:rsidP="00674DCA">
            <w:pPr>
              <w:widowControl/>
              <w:rPr>
                <w:rFonts w:eastAsia="標楷體"/>
                <w:kern w:val="0"/>
                <w:szCs w:val="24"/>
              </w:rPr>
            </w:pPr>
            <w:r>
              <w:rPr>
                <w:rFonts w:eastAsia="標楷體" w:hint="eastAsia"/>
                <w:kern w:val="0"/>
                <w:szCs w:val="24"/>
              </w:rPr>
              <w:t>A</w:t>
            </w:r>
            <w:r>
              <w:rPr>
                <w:rFonts w:eastAsia="標楷體"/>
                <w:kern w:val="0"/>
                <w:szCs w:val="24"/>
              </w:rPr>
              <w:t>I</w:t>
            </w:r>
            <w:r>
              <w:rPr>
                <w:rFonts w:eastAsia="標楷體" w:hint="eastAsia"/>
                <w:kern w:val="0"/>
                <w:szCs w:val="24"/>
                <w:lang w:eastAsia="zh-HK"/>
              </w:rPr>
              <w:t>於健康褔祉應用</w:t>
            </w:r>
            <w:r>
              <w:rPr>
                <w:rFonts w:eastAsia="標楷體" w:hint="eastAsia"/>
                <w:kern w:val="0"/>
                <w:szCs w:val="24"/>
              </w:rPr>
              <w:t>、</w:t>
            </w:r>
            <w:r w:rsidRPr="00D120F5">
              <w:rPr>
                <w:rFonts w:eastAsia="標楷體" w:hint="eastAsia"/>
                <w:kern w:val="0"/>
                <w:szCs w:val="24"/>
              </w:rPr>
              <w:t>運動醫學特論</w:t>
            </w:r>
          </w:p>
        </w:tc>
        <w:tc>
          <w:tcPr>
            <w:tcW w:w="555" w:type="pct"/>
            <w:vAlign w:val="center"/>
          </w:tcPr>
          <w:p w14:paraId="1D1E554E" w14:textId="77777777" w:rsidR="00E11E36" w:rsidRDefault="00E11E36" w:rsidP="00674DCA">
            <w:pPr>
              <w:widowControl/>
              <w:rPr>
                <w:rFonts w:eastAsia="標楷體"/>
                <w:lang w:eastAsia="zh-HK"/>
              </w:rPr>
            </w:pPr>
            <w:r w:rsidRPr="0016618A">
              <w:rPr>
                <w:rFonts w:eastAsia="標楷體" w:hint="eastAsia"/>
              </w:rPr>
              <w:t>高級</w:t>
            </w:r>
            <w:r w:rsidRPr="00725CB5">
              <w:rPr>
                <w:rFonts w:eastAsia="標楷體" w:hint="eastAsia"/>
              </w:rPr>
              <w:t>醫電專論</w:t>
            </w:r>
          </w:p>
        </w:tc>
        <w:tc>
          <w:tcPr>
            <w:tcW w:w="760" w:type="pct"/>
            <w:vAlign w:val="center"/>
          </w:tcPr>
          <w:p w14:paraId="2FBB64E2" w14:textId="77777777" w:rsidR="00E11E36" w:rsidRDefault="00E11E36" w:rsidP="00674DCA">
            <w:pPr>
              <w:widowControl/>
              <w:rPr>
                <w:rFonts w:eastAsia="標楷體"/>
                <w:kern w:val="0"/>
                <w:szCs w:val="24"/>
              </w:rPr>
            </w:pPr>
            <w:r>
              <w:rPr>
                <w:rFonts w:eastAsia="標楷體" w:hint="eastAsia"/>
                <w:kern w:val="0"/>
                <w:szCs w:val="24"/>
              </w:rPr>
              <w:t>醫學院</w:t>
            </w:r>
            <w:r>
              <w:rPr>
                <w:rFonts w:eastAsia="標楷體" w:hint="eastAsia"/>
                <w:kern w:val="0"/>
                <w:szCs w:val="24"/>
                <w:lang w:eastAsia="zh-HK"/>
              </w:rPr>
              <w:t>運動學系主</w:t>
            </w:r>
            <w:r w:rsidRPr="00534379">
              <w:rPr>
                <w:rFonts w:eastAsia="標楷體"/>
                <w:color w:val="000000" w:themeColor="text1"/>
                <w:szCs w:val="24"/>
              </w:rPr>
              <w:t>聘</w:t>
            </w:r>
          </w:p>
        </w:tc>
      </w:tr>
      <w:tr w:rsidR="00E11E36" w:rsidRPr="00534379" w14:paraId="12692936" w14:textId="77777777" w:rsidTr="007C64AF">
        <w:trPr>
          <w:trHeight w:val="1646"/>
          <w:jc w:val="center"/>
        </w:trPr>
        <w:tc>
          <w:tcPr>
            <w:tcW w:w="260" w:type="pct"/>
            <w:vAlign w:val="center"/>
          </w:tcPr>
          <w:p w14:paraId="56942D64" w14:textId="77777777" w:rsidR="00E11E36" w:rsidRPr="00534379" w:rsidRDefault="00E11E36" w:rsidP="00674DCA">
            <w:pPr>
              <w:widowControl/>
              <w:jc w:val="center"/>
              <w:rPr>
                <w:rFonts w:eastAsia="標楷體"/>
                <w:kern w:val="0"/>
                <w:szCs w:val="24"/>
              </w:rPr>
            </w:pPr>
            <w:r>
              <w:rPr>
                <w:rFonts w:eastAsia="標楷體"/>
                <w:kern w:val="0"/>
                <w:szCs w:val="24"/>
              </w:rPr>
              <w:t>7</w:t>
            </w:r>
          </w:p>
        </w:tc>
        <w:tc>
          <w:tcPr>
            <w:tcW w:w="219" w:type="pct"/>
            <w:vAlign w:val="center"/>
          </w:tcPr>
          <w:p w14:paraId="0D9E2A7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07CF3E7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349B4586"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鮑永誠</w:t>
            </w:r>
          </w:p>
        </w:tc>
        <w:tc>
          <w:tcPr>
            <w:tcW w:w="626" w:type="pct"/>
            <w:vAlign w:val="center"/>
          </w:tcPr>
          <w:p w14:paraId="43C702AA" w14:textId="77777777" w:rsidR="00E11E36" w:rsidRPr="0014463B" w:rsidRDefault="00E11E36" w:rsidP="00674DCA">
            <w:pPr>
              <w:rPr>
                <w:rFonts w:eastAsia="標楷體"/>
              </w:rPr>
            </w:pPr>
            <w:r w:rsidRPr="0014463B">
              <w:rPr>
                <w:rFonts w:eastAsia="標楷體"/>
              </w:rPr>
              <w:t>元智大學工業工程與管理研究所</w:t>
            </w:r>
            <w:r w:rsidRPr="0014463B">
              <w:rPr>
                <w:rFonts w:eastAsia="標楷體"/>
              </w:rPr>
              <w:t>OR</w:t>
            </w:r>
            <w:r w:rsidRPr="0014463B">
              <w:rPr>
                <w:rFonts w:eastAsia="標楷體"/>
              </w:rPr>
              <w:t>組博士</w:t>
            </w:r>
          </w:p>
        </w:tc>
        <w:tc>
          <w:tcPr>
            <w:tcW w:w="1113" w:type="pct"/>
            <w:vAlign w:val="center"/>
          </w:tcPr>
          <w:p w14:paraId="44BE1D8E" w14:textId="77777777" w:rsidR="00E11E36" w:rsidRPr="00534379" w:rsidRDefault="00E11E36" w:rsidP="00674DCA">
            <w:pPr>
              <w:widowControl/>
              <w:rPr>
                <w:rFonts w:eastAsia="標楷體"/>
                <w:kern w:val="0"/>
                <w:szCs w:val="24"/>
              </w:rPr>
            </w:pPr>
            <w:r w:rsidRPr="00534379">
              <w:rPr>
                <w:rFonts w:eastAsia="標楷體" w:hint="eastAsia"/>
                <w:kern w:val="0"/>
                <w:szCs w:val="24"/>
              </w:rPr>
              <w:t>工業與資訊管理</w:t>
            </w:r>
            <w:r w:rsidRPr="00534379">
              <w:rPr>
                <w:rFonts w:eastAsia="標楷體" w:hint="eastAsia"/>
                <w:kern w:val="0"/>
                <w:szCs w:val="24"/>
              </w:rPr>
              <w:t>,</w:t>
            </w:r>
            <w:r w:rsidRPr="00534379">
              <w:rPr>
                <w:rFonts w:eastAsia="標楷體" w:hint="eastAsia"/>
                <w:kern w:val="0"/>
                <w:szCs w:val="24"/>
              </w:rPr>
              <w:t>演算法</w:t>
            </w:r>
            <w:r w:rsidRPr="00534379">
              <w:rPr>
                <w:rFonts w:eastAsia="標楷體" w:hint="eastAsia"/>
                <w:kern w:val="0"/>
                <w:szCs w:val="24"/>
              </w:rPr>
              <w:t>,</w:t>
            </w:r>
            <w:r w:rsidRPr="00534379">
              <w:rPr>
                <w:rFonts w:eastAsia="標楷體" w:hint="eastAsia"/>
                <w:kern w:val="0"/>
                <w:szCs w:val="24"/>
              </w:rPr>
              <w:t>軟體與系統工程</w:t>
            </w:r>
            <w:r w:rsidRPr="00534379">
              <w:rPr>
                <w:rFonts w:eastAsia="標楷體" w:hint="eastAsia"/>
                <w:kern w:val="0"/>
                <w:szCs w:val="24"/>
              </w:rPr>
              <w:t>,</w:t>
            </w:r>
            <w:r w:rsidRPr="00534379">
              <w:rPr>
                <w:rFonts w:eastAsia="標楷體" w:hint="eastAsia"/>
                <w:kern w:val="0"/>
                <w:szCs w:val="24"/>
              </w:rPr>
              <w:t>機率統計學</w:t>
            </w:r>
            <w:r w:rsidRPr="00534379">
              <w:rPr>
                <w:rFonts w:eastAsia="標楷體" w:hint="eastAsia"/>
                <w:kern w:val="0"/>
                <w:szCs w:val="24"/>
              </w:rPr>
              <w:t>,</w:t>
            </w:r>
            <w:r w:rsidRPr="00534379">
              <w:rPr>
                <w:rFonts w:eastAsia="標楷體" w:hint="eastAsia"/>
                <w:kern w:val="0"/>
                <w:szCs w:val="24"/>
              </w:rPr>
              <w:t>管理科學</w:t>
            </w:r>
          </w:p>
        </w:tc>
        <w:tc>
          <w:tcPr>
            <w:tcW w:w="836" w:type="pct"/>
            <w:vAlign w:val="center"/>
          </w:tcPr>
          <w:p w14:paraId="4C80BCB5" w14:textId="77777777" w:rsidR="00E11E36" w:rsidRPr="00534379" w:rsidRDefault="00E11E36" w:rsidP="00674DCA">
            <w:pPr>
              <w:widowControl/>
              <w:rPr>
                <w:rFonts w:eastAsia="標楷體"/>
                <w:kern w:val="0"/>
                <w:szCs w:val="24"/>
              </w:rPr>
            </w:pPr>
            <w:r w:rsidRPr="00534379">
              <w:rPr>
                <w:rFonts w:eastAsia="標楷體"/>
                <w:kern w:val="0"/>
                <w:szCs w:val="24"/>
              </w:rPr>
              <w:t>微積分</w:t>
            </w:r>
            <w:r w:rsidRPr="00534379">
              <w:rPr>
                <w:rFonts w:eastAsia="標楷體" w:hint="eastAsia"/>
                <w:kern w:val="0"/>
                <w:szCs w:val="24"/>
              </w:rPr>
              <w:t>、資料探勘、機器學習原理、決策分析特論</w:t>
            </w:r>
          </w:p>
        </w:tc>
        <w:tc>
          <w:tcPr>
            <w:tcW w:w="555" w:type="pct"/>
            <w:vAlign w:val="center"/>
          </w:tcPr>
          <w:p w14:paraId="01D449B8" w14:textId="77777777" w:rsidR="00E11E36" w:rsidRPr="00534379" w:rsidRDefault="00E11E36" w:rsidP="00674DCA">
            <w:pPr>
              <w:widowControl/>
              <w:rPr>
                <w:rFonts w:eastAsia="標楷體"/>
                <w:kern w:val="0"/>
                <w:szCs w:val="24"/>
              </w:rPr>
            </w:pPr>
            <w:r w:rsidRPr="00725CB5">
              <w:rPr>
                <w:rFonts w:eastAsia="標楷體" w:hint="eastAsia"/>
              </w:rPr>
              <w:t>高級</w:t>
            </w:r>
            <w:r w:rsidRPr="00725CB5">
              <w:rPr>
                <w:rFonts w:eastAsia="標楷體" w:hint="eastAsia"/>
                <w:lang w:eastAsia="zh-HK"/>
              </w:rPr>
              <w:t>生成式</w:t>
            </w:r>
            <w:r w:rsidRPr="00725CB5">
              <w:rPr>
                <w:rFonts w:eastAsia="標楷體" w:hint="eastAsia"/>
              </w:rPr>
              <w:t>人工智慧特論</w:t>
            </w:r>
          </w:p>
        </w:tc>
        <w:tc>
          <w:tcPr>
            <w:tcW w:w="760" w:type="pct"/>
            <w:vAlign w:val="center"/>
          </w:tcPr>
          <w:p w14:paraId="481CC2C7"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color w:val="000000" w:themeColor="text1"/>
                <w:szCs w:val="24"/>
              </w:rPr>
              <w:t>醫務管理暨醫療資訊學系主聘</w:t>
            </w:r>
          </w:p>
        </w:tc>
      </w:tr>
      <w:tr w:rsidR="00E11E36" w:rsidRPr="00534379" w14:paraId="4B3990C2" w14:textId="77777777" w:rsidTr="00674DCA">
        <w:trPr>
          <w:trHeight w:val="567"/>
          <w:jc w:val="center"/>
        </w:trPr>
        <w:tc>
          <w:tcPr>
            <w:tcW w:w="260" w:type="pct"/>
            <w:vAlign w:val="center"/>
          </w:tcPr>
          <w:p w14:paraId="675EA9B9" w14:textId="77777777" w:rsidR="00E11E36" w:rsidRPr="00534379" w:rsidRDefault="00E11E36" w:rsidP="00674DCA">
            <w:pPr>
              <w:widowControl/>
              <w:jc w:val="center"/>
              <w:rPr>
                <w:rFonts w:eastAsia="標楷體"/>
                <w:kern w:val="0"/>
                <w:szCs w:val="24"/>
              </w:rPr>
            </w:pPr>
            <w:r>
              <w:rPr>
                <w:rFonts w:eastAsia="標楷體"/>
                <w:kern w:val="0"/>
                <w:szCs w:val="24"/>
              </w:rPr>
              <w:t>8</w:t>
            </w:r>
          </w:p>
        </w:tc>
        <w:tc>
          <w:tcPr>
            <w:tcW w:w="219" w:type="pct"/>
            <w:vAlign w:val="center"/>
          </w:tcPr>
          <w:p w14:paraId="35A2056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23B55F0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000ACAD7"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何文獻</w:t>
            </w:r>
          </w:p>
        </w:tc>
        <w:tc>
          <w:tcPr>
            <w:tcW w:w="626" w:type="pct"/>
            <w:vAlign w:val="center"/>
          </w:tcPr>
          <w:p w14:paraId="391437ED" w14:textId="77777777" w:rsidR="00E11E36" w:rsidRPr="00534379" w:rsidRDefault="00E11E36" w:rsidP="00674DCA">
            <w:pPr>
              <w:pStyle w:val="Web"/>
              <w:rPr>
                <w:rFonts w:ascii="Times New Roman" w:eastAsia="標楷體" w:hAnsi="Times New Roman" w:cs="Times New Roman"/>
              </w:rPr>
            </w:pPr>
            <w:r w:rsidRPr="00534379">
              <w:rPr>
                <w:rFonts w:ascii="Times New Roman" w:eastAsia="標楷體" w:hAnsi="Times New Roman" w:cs="Times New Roman"/>
              </w:rPr>
              <w:t>國立高雄第一科技大學工程科技研究所博士</w:t>
            </w:r>
          </w:p>
        </w:tc>
        <w:tc>
          <w:tcPr>
            <w:tcW w:w="1113" w:type="pct"/>
            <w:vAlign w:val="center"/>
          </w:tcPr>
          <w:p w14:paraId="57B2642D" w14:textId="77777777" w:rsidR="00E11E36" w:rsidRPr="00534379" w:rsidRDefault="00E11E36" w:rsidP="00674DCA">
            <w:pPr>
              <w:widowControl/>
              <w:rPr>
                <w:rFonts w:eastAsia="標楷體"/>
                <w:kern w:val="0"/>
                <w:szCs w:val="24"/>
              </w:rPr>
            </w:pPr>
            <w:r w:rsidRPr="00534379">
              <w:rPr>
                <w:rFonts w:eastAsia="標楷體"/>
                <w:kern w:val="0"/>
                <w:szCs w:val="24"/>
              </w:rPr>
              <w:t>醫學資訊、資料探勘、最佳化方法論</w:t>
            </w:r>
          </w:p>
        </w:tc>
        <w:tc>
          <w:tcPr>
            <w:tcW w:w="836" w:type="pct"/>
            <w:vAlign w:val="center"/>
          </w:tcPr>
          <w:p w14:paraId="71B9FB18" w14:textId="77777777" w:rsidR="00E11E36" w:rsidRPr="00534379" w:rsidRDefault="00E11E36" w:rsidP="00674DCA">
            <w:pPr>
              <w:widowControl/>
              <w:rPr>
                <w:rFonts w:eastAsia="標楷體"/>
                <w:kern w:val="0"/>
                <w:szCs w:val="24"/>
              </w:rPr>
            </w:pPr>
            <w:r w:rsidRPr="00534379">
              <w:rPr>
                <w:rFonts w:eastAsia="標楷體" w:hint="eastAsia"/>
                <w:kern w:val="0"/>
                <w:szCs w:val="24"/>
              </w:rPr>
              <w:t>大數據分析、</w:t>
            </w:r>
            <w:r w:rsidRPr="00534379">
              <w:rPr>
                <w:rFonts w:eastAsia="標楷體"/>
                <w:kern w:val="0"/>
                <w:szCs w:val="24"/>
              </w:rPr>
              <w:t>高階人工智慧特論</w:t>
            </w:r>
          </w:p>
        </w:tc>
        <w:tc>
          <w:tcPr>
            <w:tcW w:w="555" w:type="pct"/>
            <w:vAlign w:val="center"/>
          </w:tcPr>
          <w:p w14:paraId="06E2C561" w14:textId="77777777" w:rsidR="00E11E36" w:rsidRPr="00534379" w:rsidRDefault="00E11E36" w:rsidP="00674DCA">
            <w:pPr>
              <w:widowControl/>
              <w:rPr>
                <w:rFonts w:eastAsia="標楷體"/>
                <w:kern w:val="0"/>
                <w:szCs w:val="24"/>
              </w:rPr>
            </w:pPr>
            <w:r w:rsidRPr="0016618A">
              <w:rPr>
                <w:rFonts w:eastAsia="標楷體" w:hint="eastAsia"/>
              </w:rPr>
              <w:t>高級</w:t>
            </w:r>
            <w:r w:rsidRPr="00534379">
              <w:rPr>
                <w:rFonts w:eastAsia="標楷體" w:hint="eastAsia"/>
              </w:rPr>
              <w:t>人工智慧特論</w:t>
            </w:r>
          </w:p>
        </w:tc>
        <w:tc>
          <w:tcPr>
            <w:tcW w:w="760" w:type="pct"/>
            <w:vAlign w:val="center"/>
          </w:tcPr>
          <w:p w14:paraId="44BABEE1"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color w:val="000000" w:themeColor="text1"/>
                <w:szCs w:val="24"/>
              </w:rPr>
              <w:t>醫務管理暨醫療資訊學系主聘</w:t>
            </w:r>
          </w:p>
        </w:tc>
      </w:tr>
      <w:tr w:rsidR="00E11E36" w:rsidRPr="00534379" w14:paraId="6C500602" w14:textId="77777777" w:rsidTr="007C64AF">
        <w:trPr>
          <w:trHeight w:val="1663"/>
          <w:jc w:val="center"/>
        </w:trPr>
        <w:tc>
          <w:tcPr>
            <w:tcW w:w="260" w:type="pct"/>
            <w:vAlign w:val="center"/>
          </w:tcPr>
          <w:p w14:paraId="7A734634" w14:textId="77777777" w:rsidR="00E11E36" w:rsidRPr="00534379" w:rsidRDefault="00E11E36" w:rsidP="00674DCA">
            <w:pPr>
              <w:widowControl/>
              <w:jc w:val="center"/>
              <w:rPr>
                <w:rFonts w:eastAsia="標楷體"/>
                <w:kern w:val="0"/>
                <w:szCs w:val="24"/>
              </w:rPr>
            </w:pPr>
            <w:r>
              <w:rPr>
                <w:rFonts w:eastAsia="標楷體"/>
                <w:kern w:val="0"/>
                <w:szCs w:val="24"/>
              </w:rPr>
              <w:t>9</w:t>
            </w:r>
          </w:p>
        </w:tc>
        <w:tc>
          <w:tcPr>
            <w:tcW w:w="219" w:type="pct"/>
            <w:vAlign w:val="center"/>
          </w:tcPr>
          <w:p w14:paraId="33593007"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7F944F2F"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77AECBB0"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魏春旺</w:t>
            </w:r>
          </w:p>
        </w:tc>
        <w:tc>
          <w:tcPr>
            <w:tcW w:w="626" w:type="pct"/>
            <w:vAlign w:val="center"/>
          </w:tcPr>
          <w:p w14:paraId="07C90478" w14:textId="77777777" w:rsidR="00E11E36" w:rsidRPr="00534379" w:rsidRDefault="00E11E36" w:rsidP="00674DCA">
            <w:pPr>
              <w:widowControl/>
              <w:rPr>
                <w:rFonts w:eastAsia="標楷體"/>
                <w:kern w:val="0"/>
                <w:szCs w:val="24"/>
              </w:rPr>
            </w:pPr>
            <w:r w:rsidRPr="00534379">
              <w:rPr>
                <w:rFonts w:eastAsia="標楷體" w:hint="eastAsia"/>
                <w:kern w:val="0"/>
                <w:szCs w:val="24"/>
              </w:rPr>
              <w:t>國立中山大學資訊管理學系博士</w:t>
            </w:r>
          </w:p>
        </w:tc>
        <w:tc>
          <w:tcPr>
            <w:tcW w:w="1113" w:type="pct"/>
            <w:vAlign w:val="center"/>
          </w:tcPr>
          <w:p w14:paraId="45BD27DD" w14:textId="77777777" w:rsidR="00E11E36" w:rsidRPr="00534379" w:rsidRDefault="00E11E36" w:rsidP="00674DCA">
            <w:pPr>
              <w:widowControl/>
              <w:rPr>
                <w:rFonts w:eastAsia="標楷體"/>
                <w:kern w:val="0"/>
                <w:szCs w:val="24"/>
              </w:rPr>
            </w:pPr>
            <w:r w:rsidRPr="00534379">
              <w:rPr>
                <w:rFonts w:eastAsia="標楷體" w:hint="eastAsia"/>
                <w:kern w:val="0"/>
                <w:szCs w:val="24"/>
              </w:rPr>
              <w:t>資料庫、物聯網</w:t>
            </w:r>
          </w:p>
        </w:tc>
        <w:tc>
          <w:tcPr>
            <w:tcW w:w="836" w:type="pct"/>
            <w:vAlign w:val="center"/>
          </w:tcPr>
          <w:p w14:paraId="04AF32F0" w14:textId="77777777" w:rsidR="00E11E36" w:rsidRPr="00534379" w:rsidRDefault="00E11E36" w:rsidP="00674DCA">
            <w:pPr>
              <w:widowControl/>
              <w:rPr>
                <w:rFonts w:eastAsia="標楷體"/>
                <w:kern w:val="0"/>
                <w:szCs w:val="24"/>
              </w:rPr>
            </w:pPr>
            <w:r w:rsidRPr="00534379">
              <w:rPr>
                <w:rFonts w:eastAsia="標楷體" w:hint="eastAsia"/>
                <w:kern w:val="0"/>
                <w:szCs w:val="24"/>
              </w:rPr>
              <w:t>資料庫原理、</w:t>
            </w:r>
            <w:r w:rsidRPr="00534379">
              <w:rPr>
                <w:rFonts w:eastAsia="標楷體"/>
                <w:kern w:val="0"/>
                <w:szCs w:val="24"/>
              </w:rPr>
              <w:t>生醫感測程式設計</w:t>
            </w:r>
            <w:r w:rsidRPr="00534379">
              <w:rPr>
                <w:rFonts w:eastAsia="標楷體" w:hint="eastAsia"/>
                <w:kern w:val="0"/>
                <w:szCs w:val="24"/>
              </w:rPr>
              <w:t>、</w:t>
            </w:r>
            <w:r w:rsidRPr="00534379">
              <w:rPr>
                <w:rFonts w:eastAsia="標楷體"/>
                <w:kern w:val="0"/>
                <w:szCs w:val="24"/>
              </w:rPr>
              <w:t>智慧物聯網特論</w:t>
            </w:r>
          </w:p>
        </w:tc>
        <w:tc>
          <w:tcPr>
            <w:tcW w:w="555" w:type="pct"/>
            <w:vAlign w:val="center"/>
          </w:tcPr>
          <w:p w14:paraId="5041D902" w14:textId="77777777" w:rsidR="00E11E36" w:rsidRPr="00534379" w:rsidRDefault="00E11E36" w:rsidP="00674DCA">
            <w:pPr>
              <w:widowControl/>
              <w:rPr>
                <w:rFonts w:eastAsia="標楷體"/>
                <w:kern w:val="0"/>
                <w:szCs w:val="24"/>
              </w:rPr>
            </w:pPr>
            <w:r w:rsidRPr="0016618A">
              <w:rPr>
                <w:rFonts w:eastAsia="標楷體" w:hint="eastAsia"/>
              </w:rPr>
              <w:t>高級智慧醫療</w:t>
            </w:r>
            <w:r w:rsidRPr="00725CB5">
              <w:rPr>
                <w:rFonts w:eastAsia="標楷體" w:hint="eastAsia"/>
              </w:rPr>
              <w:t>物聯網特論</w:t>
            </w:r>
          </w:p>
        </w:tc>
        <w:tc>
          <w:tcPr>
            <w:tcW w:w="760" w:type="pct"/>
            <w:vAlign w:val="center"/>
          </w:tcPr>
          <w:p w14:paraId="092F07EF"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color w:val="000000" w:themeColor="text1"/>
                <w:szCs w:val="24"/>
              </w:rPr>
              <w:t>醫務管理暨醫療資訊學系主聘</w:t>
            </w:r>
          </w:p>
        </w:tc>
      </w:tr>
      <w:tr w:rsidR="00E11E36" w:rsidRPr="00534379" w14:paraId="12BBD7B7" w14:textId="77777777" w:rsidTr="007C64AF">
        <w:trPr>
          <w:trHeight w:val="1687"/>
          <w:jc w:val="center"/>
        </w:trPr>
        <w:tc>
          <w:tcPr>
            <w:tcW w:w="260" w:type="pct"/>
            <w:vAlign w:val="center"/>
          </w:tcPr>
          <w:p w14:paraId="55035EAE" w14:textId="77777777" w:rsidR="00E11E36" w:rsidRPr="00534379" w:rsidRDefault="00E11E36" w:rsidP="00674DCA">
            <w:pPr>
              <w:widowControl/>
              <w:jc w:val="center"/>
              <w:rPr>
                <w:rFonts w:eastAsia="標楷體"/>
                <w:kern w:val="0"/>
                <w:szCs w:val="24"/>
              </w:rPr>
            </w:pPr>
            <w:r>
              <w:rPr>
                <w:rFonts w:eastAsia="標楷體"/>
                <w:kern w:val="0"/>
                <w:szCs w:val="24"/>
              </w:rPr>
              <w:t>10</w:t>
            </w:r>
          </w:p>
        </w:tc>
        <w:tc>
          <w:tcPr>
            <w:tcW w:w="219" w:type="pct"/>
            <w:vAlign w:val="center"/>
          </w:tcPr>
          <w:p w14:paraId="7D541F09"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1F3796B4"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329D49BD"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翁世峰</w:t>
            </w:r>
          </w:p>
        </w:tc>
        <w:tc>
          <w:tcPr>
            <w:tcW w:w="626" w:type="pct"/>
            <w:vAlign w:val="center"/>
          </w:tcPr>
          <w:p w14:paraId="5722A309" w14:textId="77777777" w:rsidR="00E11E36" w:rsidRPr="00534379" w:rsidRDefault="00E11E36" w:rsidP="00674DCA">
            <w:pPr>
              <w:widowControl/>
              <w:rPr>
                <w:rFonts w:eastAsia="標楷體"/>
                <w:kern w:val="0"/>
                <w:szCs w:val="24"/>
              </w:rPr>
            </w:pPr>
            <w:r w:rsidRPr="00534379">
              <w:rPr>
                <w:rFonts w:eastAsia="標楷體" w:hint="eastAsia"/>
                <w:kern w:val="0"/>
                <w:szCs w:val="24"/>
              </w:rPr>
              <w:t>美國杜蘭大學生物統計所博士</w:t>
            </w:r>
          </w:p>
        </w:tc>
        <w:tc>
          <w:tcPr>
            <w:tcW w:w="1113" w:type="pct"/>
            <w:vAlign w:val="center"/>
          </w:tcPr>
          <w:p w14:paraId="66D58621" w14:textId="77777777" w:rsidR="00E11E36" w:rsidRPr="00534379" w:rsidRDefault="00E11E36" w:rsidP="00674DCA">
            <w:pPr>
              <w:widowControl/>
              <w:rPr>
                <w:rFonts w:eastAsia="標楷體"/>
                <w:kern w:val="0"/>
                <w:szCs w:val="24"/>
              </w:rPr>
            </w:pPr>
            <w:r w:rsidRPr="00534379">
              <w:rPr>
                <w:rFonts w:eastAsia="標楷體" w:hint="eastAsia"/>
                <w:kern w:val="0"/>
                <w:szCs w:val="24"/>
              </w:rPr>
              <w:t>統計分析</w:t>
            </w:r>
          </w:p>
        </w:tc>
        <w:tc>
          <w:tcPr>
            <w:tcW w:w="836" w:type="pct"/>
            <w:vAlign w:val="center"/>
          </w:tcPr>
          <w:p w14:paraId="2887957A" w14:textId="77777777" w:rsidR="00E11E36" w:rsidRPr="00534379" w:rsidRDefault="00E11E36" w:rsidP="00674DCA">
            <w:pPr>
              <w:widowControl/>
              <w:rPr>
                <w:rFonts w:eastAsia="標楷體"/>
                <w:kern w:val="0"/>
                <w:szCs w:val="24"/>
              </w:rPr>
            </w:pPr>
            <w:r w:rsidRPr="00534379">
              <w:rPr>
                <w:rFonts w:eastAsia="標楷體"/>
                <w:kern w:val="0"/>
                <w:szCs w:val="24"/>
              </w:rPr>
              <w:t>機率與統計</w:t>
            </w:r>
            <w:r w:rsidRPr="00534379">
              <w:rPr>
                <w:rFonts w:eastAsia="標楷體" w:hint="eastAsia"/>
                <w:kern w:val="0"/>
                <w:szCs w:val="24"/>
              </w:rPr>
              <w:t>、</w:t>
            </w:r>
            <w:r w:rsidRPr="00534379">
              <w:rPr>
                <w:rFonts w:eastAsia="標楷體"/>
                <w:kern w:val="0"/>
                <w:szCs w:val="24"/>
              </w:rPr>
              <w:t>生物統計學</w:t>
            </w:r>
            <w:r w:rsidRPr="00534379">
              <w:rPr>
                <w:rFonts w:eastAsia="標楷體" w:hint="eastAsia"/>
                <w:kern w:val="0"/>
                <w:szCs w:val="24"/>
              </w:rPr>
              <w:t>、進階生物統計學特論</w:t>
            </w:r>
          </w:p>
        </w:tc>
        <w:tc>
          <w:tcPr>
            <w:tcW w:w="555" w:type="pct"/>
            <w:vAlign w:val="center"/>
          </w:tcPr>
          <w:p w14:paraId="747E3BF7" w14:textId="77777777" w:rsidR="00E11E36" w:rsidRPr="00534379" w:rsidRDefault="00E11E36" w:rsidP="00674DCA">
            <w:pPr>
              <w:widowControl/>
              <w:rPr>
                <w:rFonts w:eastAsia="標楷體"/>
                <w:kern w:val="0"/>
                <w:szCs w:val="24"/>
              </w:rPr>
            </w:pPr>
            <w:r w:rsidRPr="00534379">
              <w:rPr>
                <w:rFonts w:eastAsia="標楷體" w:hint="eastAsia"/>
              </w:rPr>
              <w:t>高級生物統計學特論</w:t>
            </w:r>
          </w:p>
        </w:tc>
        <w:tc>
          <w:tcPr>
            <w:tcW w:w="760" w:type="pct"/>
            <w:vAlign w:val="center"/>
          </w:tcPr>
          <w:p w14:paraId="29CF59FC"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color w:val="000000" w:themeColor="text1"/>
                <w:szCs w:val="24"/>
              </w:rPr>
              <w:t>醫務管理暨醫療資訊學系主聘</w:t>
            </w:r>
          </w:p>
        </w:tc>
      </w:tr>
      <w:tr w:rsidR="00E11E36" w:rsidRPr="00534379" w14:paraId="227A3876" w14:textId="77777777" w:rsidTr="00674DCA">
        <w:trPr>
          <w:trHeight w:val="567"/>
          <w:jc w:val="center"/>
        </w:trPr>
        <w:tc>
          <w:tcPr>
            <w:tcW w:w="260" w:type="pct"/>
            <w:vAlign w:val="center"/>
          </w:tcPr>
          <w:p w14:paraId="4B4F3FAD" w14:textId="77777777" w:rsidR="00E11E36" w:rsidRPr="00534379" w:rsidRDefault="00E11E36" w:rsidP="00674DCA">
            <w:pPr>
              <w:widowControl/>
              <w:jc w:val="center"/>
              <w:rPr>
                <w:rFonts w:eastAsia="標楷體"/>
                <w:kern w:val="0"/>
                <w:szCs w:val="24"/>
              </w:rPr>
            </w:pPr>
            <w:r>
              <w:rPr>
                <w:rFonts w:eastAsia="標楷體"/>
                <w:kern w:val="0"/>
                <w:szCs w:val="24"/>
              </w:rPr>
              <w:t>11</w:t>
            </w:r>
          </w:p>
        </w:tc>
        <w:tc>
          <w:tcPr>
            <w:tcW w:w="219" w:type="pct"/>
            <w:vAlign w:val="center"/>
          </w:tcPr>
          <w:p w14:paraId="3A4AB287"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5EAFC759"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副教授</w:t>
            </w:r>
          </w:p>
        </w:tc>
        <w:tc>
          <w:tcPr>
            <w:tcW w:w="410" w:type="pct"/>
            <w:vAlign w:val="center"/>
          </w:tcPr>
          <w:p w14:paraId="187F872A"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蔡維中</w:t>
            </w:r>
          </w:p>
        </w:tc>
        <w:tc>
          <w:tcPr>
            <w:tcW w:w="626" w:type="pct"/>
            <w:vAlign w:val="center"/>
          </w:tcPr>
          <w:p w14:paraId="6F7103F6" w14:textId="77777777" w:rsidR="00E11E36" w:rsidRPr="00534379" w:rsidRDefault="00E11E36" w:rsidP="00674DCA">
            <w:pPr>
              <w:widowControl/>
              <w:rPr>
                <w:rFonts w:eastAsia="標楷體"/>
                <w:kern w:val="0"/>
                <w:szCs w:val="24"/>
              </w:rPr>
            </w:pPr>
            <w:r w:rsidRPr="00534379">
              <w:rPr>
                <w:rFonts w:eastAsia="標楷體" w:hint="eastAsia"/>
                <w:kern w:val="0"/>
                <w:szCs w:val="24"/>
              </w:rPr>
              <w:t>高雄醫學大學職業安全衛生研究所碩士</w:t>
            </w:r>
          </w:p>
        </w:tc>
        <w:tc>
          <w:tcPr>
            <w:tcW w:w="1113" w:type="pct"/>
            <w:vAlign w:val="center"/>
          </w:tcPr>
          <w:p w14:paraId="5DB1ECED" w14:textId="77777777" w:rsidR="00E11E36" w:rsidRPr="00534379" w:rsidRDefault="00E11E36" w:rsidP="00674DCA">
            <w:pPr>
              <w:widowControl/>
              <w:rPr>
                <w:rFonts w:eastAsia="標楷體"/>
                <w:kern w:val="0"/>
                <w:szCs w:val="24"/>
              </w:rPr>
            </w:pPr>
            <w:r w:rsidRPr="00534379">
              <w:rPr>
                <w:rFonts w:eastAsia="標楷體" w:hint="eastAsia"/>
                <w:kern w:val="0"/>
                <w:szCs w:val="24"/>
              </w:rPr>
              <w:t>心血管疾病、電生理研究與心律不整、基因體分析</w:t>
            </w:r>
          </w:p>
        </w:tc>
        <w:tc>
          <w:tcPr>
            <w:tcW w:w="836" w:type="pct"/>
            <w:vAlign w:val="center"/>
          </w:tcPr>
          <w:p w14:paraId="0DDB23FB" w14:textId="77777777" w:rsidR="00E11E36" w:rsidRPr="00534379" w:rsidRDefault="00E11E36" w:rsidP="00674DCA">
            <w:pPr>
              <w:widowControl/>
              <w:rPr>
                <w:rFonts w:eastAsia="標楷體"/>
                <w:kern w:val="0"/>
                <w:szCs w:val="24"/>
              </w:rPr>
            </w:pPr>
            <w:r w:rsidRPr="00534379">
              <w:rPr>
                <w:rFonts w:eastAsia="標楷體" w:hint="eastAsia"/>
                <w:kern w:val="0"/>
                <w:szCs w:val="24"/>
              </w:rPr>
              <w:t>心臟血管系統</w:t>
            </w:r>
          </w:p>
        </w:tc>
        <w:tc>
          <w:tcPr>
            <w:tcW w:w="555" w:type="pct"/>
            <w:vAlign w:val="center"/>
          </w:tcPr>
          <w:p w14:paraId="2B000C88" w14:textId="77777777" w:rsidR="00E11E36" w:rsidRPr="00534379" w:rsidRDefault="00E11E36" w:rsidP="00674DCA">
            <w:pPr>
              <w:widowControl/>
              <w:rPr>
                <w:rFonts w:eastAsia="標楷體"/>
                <w:kern w:val="0"/>
                <w:szCs w:val="24"/>
              </w:rPr>
            </w:pPr>
            <w:r w:rsidRPr="00FF58E4">
              <w:rPr>
                <w:rFonts w:eastAsia="標楷體" w:hint="eastAsia"/>
              </w:rPr>
              <w:t>智慧醫療在心血管健康之臨床應用</w:t>
            </w:r>
          </w:p>
        </w:tc>
        <w:tc>
          <w:tcPr>
            <w:tcW w:w="760" w:type="pct"/>
            <w:vAlign w:val="center"/>
          </w:tcPr>
          <w:p w14:paraId="3BED87A9" w14:textId="77777777" w:rsidR="00E11E36" w:rsidRPr="00534379" w:rsidRDefault="00E11E36" w:rsidP="00674DCA">
            <w:pPr>
              <w:widowControl/>
              <w:rPr>
                <w:rFonts w:eastAsia="標楷體"/>
                <w:kern w:val="0"/>
                <w:szCs w:val="24"/>
              </w:rPr>
            </w:pPr>
            <w:r>
              <w:rPr>
                <w:rFonts w:eastAsia="標楷體" w:hint="eastAsia"/>
                <w:color w:val="000000" w:themeColor="text1"/>
                <w:szCs w:val="24"/>
              </w:rPr>
              <w:t>醫學院學士後醫學系主聘</w:t>
            </w:r>
            <w:r>
              <w:rPr>
                <w:rFonts w:eastAsia="標楷體" w:hint="eastAsia"/>
                <w:color w:val="000000" w:themeColor="text1"/>
                <w:szCs w:val="24"/>
              </w:rPr>
              <w:t>(</w:t>
            </w:r>
            <w:r>
              <w:rPr>
                <w:rFonts w:eastAsia="標楷體" w:hint="eastAsia"/>
                <w:color w:val="000000" w:themeColor="text1"/>
                <w:szCs w:val="24"/>
              </w:rPr>
              <w:t>健康科學院</w:t>
            </w:r>
            <w:r w:rsidRPr="00534379">
              <w:rPr>
                <w:rFonts w:eastAsia="標楷體" w:hint="eastAsia"/>
                <w:kern w:val="0"/>
                <w:szCs w:val="24"/>
              </w:rPr>
              <w:t>人工智慧健康產業應用碩士學位學程</w:t>
            </w:r>
            <w:r>
              <w:rPr>
                <w:rFonts w:eastAsia="標楷體" w:hint="eastAsia"/>
                <w:color w:val="000000" w:themeColor="text1"/>
                <w:szCs w:val="24"/>
              </w:rPr>
              <w:t>轉聘中</w:t>
            </w:r>
            <w:r>
              <w:rPr>
                <w:rFonts w:eastAsia="標楷體" w:hint="eastAsia"/>
                <w:color w:val="000000" w:themeColor="text1"/>
                <w:szCs w:val="24"/>
              </w:rPr>
              <w:t>)</w:t>
            </w:r>
          </w:p>
        </w:tc>
      </w:tr>
      <w:tr w:rsidR="00E11E36" w:rsidRPr="00534379" w14:paraId="415F65EE" w14:textId="77777777" w:rsidTr="00674DCA">
        <w:trPr>
          <w:trHeight w:val="567"/>
          <w:jc w:val="center"/>
        </w:trPr>
        <w:tc>
          <w:tcPr>
            <w:tcW w:w="260" w:type="pct"/>
            <w:vAlign w:val="center"/>
          </w:tcPr>
          <w:p w14:paraId="45D4C715" w14:textId="77777777" w:rsidR="00E11E36" w:rsidRPr="00534379" w:rsidRDefault="00E11E36" w:rsidP="00674DCA">
            <w:pPr>
              <w:widowControl/>
              <w:jc w:val="center"/>
              <w:rPr>
                <w:rFonts w:eastAsia="標楷體"/>
                <w:kern w:val="0"/>
                <w:szCs w:val="24"/>
              </w:rPr>
            </w:pPr>
            <w:r>
              <w:rPr>
                <w:rFonts w:eastAsia="標楷體" w:hint="eastAsia"/>
                <w:kern w:val="0"/>
                <w:szCs w:val="24"/>
              </w:rPr>
              <w:lastRenderedPageBreak/>
              <w:t>1</w:t>
            </w:r>
            <w:r>
              <w:rPr>
                <w:rFonts w:eastAsia="標楷體"/>
                <w:kern w:val="0"/>
                <w:szCs w:val="24"/>
              </w:rPr>
              <w:t>2</w:t>
            </w:r>
          </w:p>
        </w:tc>
        <w:tc>
          <w:tcPr>
            <w:tcW w:w="219" w:type="pct"/>
            <w:vAlign w:val="center"/>
          </w:tcPr>
          <w:p w14:paraId="0EE63DA9"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31D8256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助理教授</w:t>
            </w:r>
          </w:p>
        </w:tc>
        <w:tc>
          <w:tcPr>
            <w:tcW w:w="410" w:type="pct"/>
            <w:vAlign w:val="center"/>
          </w:tcPr>
          <w:p w14:paraId="4C1EE1CA"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鄭成偉</w:t>
            </w:r>
          </w:p>
        </w:tc>
        <w:tc>
          <w:tcPr>
            <w:tcW w:w="626" w:type="pct"/>
            <w:vAlign w:val="center"/>
          </w:tcPr>
          <w:p w14:paraId="57C8DD45" w14:textId="77777777" w:rsidR="00E11E36" w:rsidRPr="00534379" w:rsidRDefault="00E11E36" w:rsidP="00674DCA">
            <w:pPr>
              <w:widowControl/>
              <w:rPr>
                <w:rFonts w:eastAsia="標楷體"/>
                <w:kern w:val="0"/>
                <w:szCs w:val="24"/>
              </w:rPr>
            </w:pPr>
            <w:r w:rsidRPr="00534379">
              <w:rPr>
                <w:rFonts w:eastAsia="標楷體" w:hint="eastAsia"/>
                <w:kern w:val="0"/>
                <w:szCs w:val="24"/>
              </w:rPr>
              <w:t>國立陽明大學生物醫學資訊研究所博士</w:t>
            </w:r>
            <w:r>
              <w:rPr>
                <w:rFonts w:eastAsia="標楷體" w:hint="eastAsia"/>
                <w:kern w:val="0"/>
                <w:szCs w:val="24"/>
              </w:rPr>
              <w:t>(</w:t>
            </w:r>
            <w:r>
              <w:rPr>
                <w:rFonts w:eastAsia="標楷體" w:hint="eastAsia"/>
                <w:kern w:val="0"/>
                <w:szCs w:val="24"/>
              </w:rPr>
              <w:t>中研院</w:t>
            </w:r>
            <w:r>
              <w:rPr>
                <w:rFonts w:eastAsia="標楷體" w:hint="eastAsia"/>
                <w:kern w:val="0"/>
                <w:szCs w:val="24"/>
              </w:rPr>
              <w:t>TIGP)</w:t>
            </w:r>
          </w:p>
        </w:tc>
        <w:tc>
          <w:tcPr>
            <w:tcW w:w="1113" w:type="pct"/>
            <w:vAlign w:val="center"/>
          </w:tcPr>
          <w:p w14:paraId="4FDD8691" w14:textId="77777777" w:rsidR="00E11E36" w:rsidRPr="00534379" w:rsidRDefault="00E11E36" w:rsidP="00674DCA">
            <w:pPr>
              <w:widowControl/>
              <w:rPr>
                <w:rFonts w:eastAsia="標楷體"/>
                <w:kern w:val="0"/>
                <w:szCs w:val="24"/>
              </w:rPr>
            </w:pPr>
            <w:r w:rsidRPr="00534379">
              <w:rPr>
                <w:rFonts w:eastAsia="標楷體" w:hint="eastAsia"/>
                <w:kern w:val="0"/>
                <w:szCs w:val="24"/>
              </w:rPr>
              <w:t>生物資訊、人工智慧、計算化學、醣分子科學、計算體學、結構生物學</w:t>
            </w:r>
          </w:p>
        </w:tc>
        <w:tc>
          <w:tcPr>
            <w:tcW w:w="836" w:type="pct"/>
            <w:vAlign w:val="center"/>
          </w:tcPr>
          <w:p w14:paraId="0080551A" w14:textId="77777777" w:rsidR="00E11E36" w:rsidRPr="00534379" w:rsidRDefault="00E11E36" w:rsidP="00674DCA">
            <w:pPr>
              <w:widowControl/>
              <w:rPr>
                <w:rFonts w:eastAsia="標楷體"/>
                <w:kern w:val="0"/>
                <w:szCs w:val="24"/>
              </w:rPr>
            </w:pPr>
            <w:r w:rsidRPr="00534379">
              <w:rPr>
                <w:rFonts w:eastAsia="標楷體" w:hint="eastAsia"/>
                <w:kern w:val="0"/>
                <w:szCs w:val="24"/>
              </w:rPr>
              <w:t>人工智慧與深度學習、</w:t>
            </w:r>
            <w:r w:rsidRPr="00534379">
              <w:rPr>
                <w:rFonts w:eastAsia="標楷體"/>
                <w:kern w:val="0"/>
                <w:szCs w:val="24"/>
              </w:rPr>
              <w:t>機器學習原理</w:t>
            </w:r>
            <w:r w:rsidRPr="00534379">
              <w:rPr>
                <w:rFonts w:eastAsia="標楷體" w:hint="eastAsia"/>
                <w:kern w:val="0"/>
                <w:szCs w:val="24"/>
              </w:rPr>
              <w:t>、</w:t>
            </w:r>
            <w:r w:rsidRPr="00534379">
              <w:rPr>
                <w:rFonts w:eastAsia="標楷體"/>
                <w:kern w:val="0"/>
                <w:szCs w:val="24"/>
              </w:rPr>
              <w:t>資訊檢索特論</w:t>
            </w:r>
            <w:r w:rsidRPr="00534379">
              <w:rPr>
                <w:rFonts w:eastAsia="標楷體" w:hint="eastAsia"/>
                <w:kern w:val="0"/>
                <w:szCs w:val="24"/>
              </w:rPr>
              <w:t>、醫療人工智慧應用概論</w:t>
            </w:r>
          </w:p>
        </w:tc>
        <w:tc>
          <w:tcPr>
            <w:tcW w:w="555" w:type="pct"/>
            <w:vAlign w:val="center"/>
          </w:tcPr>
          <w:p w14:paraId="564D738D" w14:textId="77777777" w:rsidR="00E11E36" w:rsidRPr="00534379" w:rsidRDefault="00E11E36" w:rsidP="00674DCA">
            <w:pPr>
              <w:widowControl/>
              <w:rPr>
                <w:rFonts w:eastAsia="標楷體"/>
                <w:kern w:val="0"/>
                <w:szCs w:val="24"/>
              </w:rPr>
            </w:pPr>
            <w:r>
              <w:rPr>
                <w:rFonts w:eastAsia="標楷體" w:hint="eastAsia"/>
                <w:kern w:val="0"/>
                <w:szCs w:val="24"/>
              </w:rPr>
              <w:t>高階生物醫學資訊</w:t>
            </w:r>
          </w:p>
        </w:tc>
        <w:tc>
          <w:tcPr>
            <w:tcW w:w="760" w:type="pct"/>
            <w:vAlign w:val="center"/>
          </w:tcPr>
          <w:p w14:paraId="7456CF66"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hint="eastAsia"/>
                <w:kern w:val="0"/>
                <w:szCs w:val="24"/>
              </w:rPr>
              <w:t>人工智慧健康產業應用碩士學位學程</w:t>
            </w:r>
            <w:r w:rsidRPr="00534379">
              <w:rPr>
                <w:rFonts w:eastAsia="標楷體"/>
                <w:color w:val="000000" w:themeColor="text1"/>
                <w:szCs w:val="24"/>
              </w:rPr>
              <w:t>主聘</w:t>
            </w:r>
          </w:p>
        </w:tc>
      </w:tr>
      <w:tr w:rsidR="00E11E36" w:rsidRPr="00534379" w14:paraId="470BD84B" w14:textId="77777777" w:rsidTr="00674DCA">
        <w:trPr>
          <w:trHeight w:val="567"/>
          <w:jc w:val="center"/>
        </w:trPr>
        <w:tc>
          <w:tcPr>
            <w:tcW w:w="260" w:type="pct"/>
            <w:vAlign w:val="center"/>
          </w:tcPr>
          <w:p w14:paraId="03D62844" w14:textId="77777777" w:rsidR="00E11E36" w:rsidRPr="00534379" w:rsidRDefault="00E11E36" w:rsidP="00674DCA">
            <w:pPr>
              <w:widowControl/>
              <w:jc w:val="center"/>
              <w:rPr>
                <w:rFonts w:eastAsia="標楷體"/>
                <w:kern w:val="0"/>
                <w:szCs w:val="24"/>
              </w:rPr>
            </w:pPr>
            <w:r>
              <w:rPr>
                <w:rFonts w:eastAsia="標楷體" w:hint="eastAsia"/>
                <w:kern w:val="0"/>
                <w:szCs w:val="24"/>
              </w:rPr>
              <w:t>1</w:t>
            </w:r>
            <w:r>
              <w:rPr>
                <w:rFonts w:eastAsia="標楷體"/>
                <w:kern w:val="0"/>
                <w:szCs w:val="24"/>
              </w:rPr>
              <w:t>3</w:t>
            </w:r>
          </w:p>
        </w:tc>
        <w:tc>
          <w:tcPr>
            <w:tcW w:w="219" w:type="pct"/>
            <w:vAlign w:val="center"/>
          </w:tcPr>
          <w:p w14:paraId="49D37326"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4FF5465B"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副教授</w:t>
            </w:r>
          </w:p>
        </w:tc>
        <w:tc>
          <w:tcPr>
            <w:tcW w:w="410" w:type="pct"/>
            <w:vAlign w:val="center"/>
          </w:tcPr>
          <w:p w14:paraId="0F98EAD3"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梁富文</w:t>
            </w:r>
          </w:p>
        </w:tc>
        <w:tc>
          <w:tcPr>
            <w:tcW w:w="626" w:type="pct"/>
            <w:vAlign w:val="center"/>
          </w:tcPr>
          <w:p w14:paraId="78756B5A" w14:textId="77777777" w:rsidR="00E11E36" w:rsidRPr="00534379" w:rsidRDefault="00E11E36" w:rsidP="00674DCA">
            <w:pPr>
              <w:widowControl/>
              <w:rPr>
                <w:rFonts w:eastAsia="標楷體"/>
                <w:kern w:val="0"/>
                <w:szCs w:val="24"/>
              </w:rPr>
            </w:pPr>
            <w:r w:rsidRPr="00534379">
              <w:rPr>
                <w:rFonts w:eastAsia="標楷體" w:hint="eastAsia"/>
                <w:kern w:val="0"/>
                <w:szCs w:val="24"/>
              </w:rPr>
              <w:t>美國德州大學生物統計所博士</w:t>
            </w:r>
          </w:p>
        </w:tc>
        <w:tc>
          <w:tcPr>
            <w:tcW w:w="1113" w:type="pct"/>
            <w:vAlign w:val="center"/>
          </w:tcPr>
          <w:p w14:paraId="4BA45F92" w14:textId="77777777" w:rsidR="00E11E36" w:rsidRPr="00534379" w:rsidRDefault="00E11E36" w:rsidP="00674DCA">
            <w:pPr>
              <w:widowControl/>
              <w:rPr>
                <w:rFonts w:eastAsia="標楷體"/>
                <w:kern w:val="0"/>
                <w:szCs w:val="24"/>
              </w:rPr>
            </w:pPr>
            <w:r w:rsidRPr="00534379">
              <w:rPr>
                <w:rFonts w:eastAsia="標楷體" w:hint="eastAsia"/>
                <w:kern w:val="0"/>
                <w:szCs w:val="24"/>
              </w:rPr>
              <w:t>生物統計、健康資料庫、視覺化分析、流行病學</w:t>
            </w:r>
          </w:p>
        </w:tc>
        <w:tc>
          <w:tcPr>
            <w:tcW w:w="836" w:type="pct"/>
            <w:vAlign w:val="center"/>
          </w:tcPr>
          <w:p w14:paraId="7BF331E3" w14:textId="77777777" w:rsidR="00E11E36" w:rsidRPr="00534379" w:rsidRDefault="00E11E36" w:rsidP="00674DCA">
            <w:pPr>
              <w:widowControl/>
              <w:rPr>
                <w:rFonts w:eastAsia="標楷體"/>
                <w:kern w:val="0"/>
                <w:szCs w:val="24"/>
              </w:rPr>
            </w:pPr>
            <w:r w:rsidRPr="00534379">
              <w:rPr>
                <w:rFonts w:eastAsia="標楷體"/>
                <w:kern w:val="0"/>
                <w:szCs w:val="24"/>
              </w:rPr>
              <w:t>SAS</w:t>
            </w:r>
            <w:r w:rsidRPr="00534379">
              <w:rPr>
                <w:rFonts w:eastAsia="標楷體"/>
                <w:kern w:val="0"/>
                <w:szCs w:val="24"/>
              </w:rPr>
              <w:t>統計軟體程式設計與實務應用</w:t>
            </w:r>
            <w:r w:rsidRPr="00534379">
              <w:rPr>
                <w:rFonts w:eastAsia="標楷體" w:hint="eastAsia"/>
                <w:kern w:val="0"/>
                <w:szCs w:val="24"/>
              </w:rPr>
              <w:t>、</w:t>
            </w:r>
            <w:r w:rsidRPr="00534379">
              <w:rPr>
                <w:rFonts w:eastAsia="標楷體"/>
                <w:kern w:val="0"/>
                <w:szCs w:val="24"/>
              </w:rPr>
              <w:t>高級生物統計學特論</w:t>
            </w:r>
          </w:p>
        </w:tc>
        <w:tc>
          <w:tcPr>
            <w:tcW w:w="555" w:type="pct"/>
            <w:vAlign w:val="center"/>
          </w:tcPr>
          <w:p w14:paraId="3BCDC71A" w14:textId="77777777" w:rsidR="00E11E36" w:rsidRPr="00534379" w:rsidRDefault="00E11E36" w:rsidP="00674DCA">
            <w:pPr>
              <w:widowControl/>
              <w:rPr>
                <w:rFonts w:eastAsia="標楷體"/>
                <w:kern w:val="0"/>
                <w:szCs w:val="24"/>
              </w:rPr>
            </w:pPr>
            <w:r w:rsidRPr="00534379">
              <w:rPr>
                <w:rFonts w:eastAsia="標楷體" w:hint="eastAsia"/>
              </w:rPr>
              <w:t>高級生物統計學特論</w:t>
            </w:r>
          </w:p>
        </w:tc>
        <w:tc>
          <w:tcPr>
            <w:tcW w:w="760" w:type="pct"/>
            <w:vAlign w:val="center"/>
          </w:tcPr>
          <w:p w14:paraId="605C112D"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hint="eastAsia"/>
                <w:color w:val="000000" w:themeColor="text1"/>
                <w:szCs w:val="24"/>
              </w:rPr>
              <w:t>公共衛生學系主聘</w:t>
            </w:r>
          </w:p>
        </w:tc>
      </w:tr>
      <w:tr w:rsidR="00E11E36" w:rsidRPr="00534379" w14:paraId="1C5C53CC" w14:textId="77777777" w:rsidTr="00674DCA">
        <w:trPr>
          <w:trHeight w:val="567"/>
          <w:jc w:val="center"/>
        </w:trPr>
        <w:tc>
          <w:tcPr>
            <w:tcW w:w="260" w:type="pct"/>
            <w:vAlign w:val="center"/>
          </w:tcPr>
          <w:p w14:paraId="2C759322" w14:textId="77777777" w:rsidR="00E11E36" w:rsidRPr="00534379" w:rsidRDefault="00E11E36" w:rsidP="00674DCA">
            <w:pPr>
              <w:widowControl/>
              <w:jc w:val="center"/>
              <w:rPr>
                <w:rFonts w:eastAsia="標楷體"/>
                <w:kern w:val="0"/>
                <w:szCs w:val="24"/>
              </w:rPr>
            </w:pPr>
            <w:r>
              <w:rPr>
                <w:rFonts w:eastAsia="標楷體" w:hint="eastAsia"/>
                <w:kern w:val="0"/>
                <w:szCs w:val="24"/>
              </w:rPr>
              <w:t>1</w:t>
            </w:r>
            <w:r>
              <w:rPr>
                <w:rFonts w:eastAsia="標楷體"/>
                <w:kern w:val="0"/>
                <w:szCs w:val="24"/>
              </w:rPr>
              <w:t>4</w:t>
            </w:r>
          </w:p>
        </w:tc>
        <w:tc>
          <w:tcPr>
            <w:tcW w:w="219" w:type="pct"/>
            <w:vAlign w:val="center"/>
          </w:tcPr>
          <w:p w14:paraId="359A49AE"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7B09793D"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357D21FB"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周銘鐘</w:t>
            </w:r>
          </w:p>
        </w:tc>
        <w:tc>
          <w:tcPr>
            <w:tcW w:w="626" w:type="pct"/>
            <w:vAlign w:val="center"/>
          </w:tcPr>
          <w:p w14:paraId="1C8D67BD" w14:textId="77777777" w:rsidR="00E11E36" w:rsidRPr="00534379" w:rsidRDefault="00E11E36" w:rsidP="00674DCA">
            <w:pPr>
              <w:widowControl/>
              <w:rPr>
                <w:rFonts w:eastAsia="標楷體"/>
                <w:kern w:val="0"/>
                <w:szCs w:val="24"/>
              </w:rPr>
            </w:pPr>
            <w:r w:rsidRPr="00534379">
              <w:rPr>
                <w:rFonts w:eastAsia="標楷體" w:hint="eastAsia"/>
                <w:kern w:val="0"/>
                <w:szCs w:val="24"/>
              </w:rPr>
              <w:t>國立台灣大學電機工程博士</w:t>
            </w:r>
          </w:p>
        </w:tc>
        <w:tc>
          <w:tcPr>
            <w:tcW w:w="1113" w:type="pct"/>
            <w:vAlign w:val="center"/>
          </w:tcPr>
          <w:p w14:paraId="77D1710F" w14:textId="77777777" w:rsidR="00E11E36" w:rsidRPr="00534379" w:rsidRDefault="00E11E36" w:rsidP="00674DCA">
            <w:pPr>
              <w:widowControl/>
              <w:rPr>
                <w:rFonts w:eastAsia="標楷體"/>
                <w:kern w:val="0"/>
                <w:szCs w:val="24"/>
              </w:rPr>
            </w:pPr>
            <w:r w:rsidRPr="00534379">
              <w:rPr>
                <w:rFonts w:eastAsia="標楷體" w:hint="eastAsia"/>
                <w:kern w:val="0"/>
                <w:szCs w:val="24"/>
              </w:rPr>
              <w:t>醫學影像處理及分析技術、人工智慧應用</w:t>
            </w:r>
          </w:p>
        </w:tc>
        <w:tc>
          <w:tcPr>
            <w:tcW w:w="836" w:type="pct"/>
            <w:vAlign w:val="center"/>
          </w:tcPr>
          <w:p w14:paraId="38EB3D84" w14:textId="77777777" w:rsidR="00E11E36" w:rsidRPr="00534379" w:rsidRDefault="00E11E36" w:rsidP="00674DCA">
            <w:pPr>
              <w:widowControl/>
              <w:rPr>
                <w:rFonts w:eastAsia="標楷體"/>
                <w:kern w:val="0"/>
                <w:szCs w:val="24"/>
              </w:rPr>
            </w:pPr>
            <w:r w:rsidRPr="00534379">
              <w:rPr>
                <w:rFonts w:eastAsia="標楷體"/>
                <w:kern w:val="0"/>
                <w:szCs w:val="24"/>
              </w:rPr>
              <w:t>醫學影像處理暨儲傳系統</w:t>
            </w:r>
            <w:r w:rsidRPr="00534379">
              <w:rPr>
                <w:rFonts w:eastAsia="標楷體" w:hint="eastAsia"/>
                <w:kern w:val="0"/>
                <w:szCs w:val="24"/>
              </w:rPr>
              <w:t>、</w:t>
            </w:r>
            <w:r w:rsidRPr="00534379">
              <w:rPr>
                <w:rFonts w:eastAsia="標楷體"/>
                <w:kern w:val="0"/>
                <w:szCs w:val="24"/>
              </w:rPr>
              <w:t>心血管造影技術實習</w:t>
            </w:r>
            <w:r w:rsidRPr="00534379">
              <w:rPr>
                <w:rFonts w:eastAsia="標楷體" w:hint="eastAsia"/>
                <w:kern w:val="0"/>
                <w:szCs w:val="24"/>
              </w:rPr>
              <w:t>、</w:t>
            </w:r>
            <w:r w:rsidRPr="00534379">
              <w:rPr>
                <w:rFonts w:eastAsia="標楷體"/>
                <w:kern w:val="0"/>
                <w:szCs w:val="24"/>
              </w:rPr>
              <w:t>磁振學</w:t>
            </w:r>
          </w:p>
        </w:tc>
        <w:tc>
          <w:tcPr>
            <w:tcW w:w="555" w:type="pct"/>
            <w:vAlign w:val="center"/>
          </w:tcPr>
          <w:p w14:paraId="33A3CE8A" w14:textId="77777777" w:rsidR="00E11E36" w:rsidRPr="00534379" w:rsidRDefault="00E11E36" w:rsidP="00674DCA">
            <w:pPr>
              <w:widowControl/>
              <w:rPr>
                <w:rFonts w:eastAsia="標楷體"/>
                <w:kern w:val="0"/>
                <w:szCs w:val="24"/>
              </w:rPr>
            </w:pPr>
            <w:r w:rsidRPr="0016618A">
              <w:rPr>
                <w:rFonts w:eastAsia="標楷體" w:hint="eastAsia"/>
              </w:rPr>
              <w:t>高級</w:t>
            </w:r>
            <w:r w:rsidRPr="00725CB5">
              <w:rPr>
                <w:rFonts w:eastAsia="標楷體" w:hint="eastAsia"/>
              </w:rPr>
              <w:t>生醫訊號與影像處理</w:t>
            </w:r>
          </w:p>
        </w:tc>
        <w:tc>
          <w:tcPr>
            <w:tcW w:w="760" w:type="pct"/>
            <w:vAlign w:val="center"/>
          </w:tcPr>
          <w:p w14:paraId="2E3758F4"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hint="eastAsia"/>
                <w:color w:val="000000" w:themeColor="text1"/>
                <w:szCs w:val="24"/>
              </w:rPr>
              <w:t>醫學影像暨放射科學系主聘</w:t>
            </w:r>
          </w:p>
        </w:tc>
      </w:tr>
      <w:tr w:rsidR="00E11E36" w:rsidRPr="00534379" w14:paraId="3E4E3924" w14:textId="77777777" w:rsidTr="00674DCA">
        <w:trPr>
          <w:trHeight w:val="567"/>
          <w:jc w:val="center"/>
        </w:trPr>
        <w:tc>
          <w:tcPr>
            <w:tcW w:w="260" w:type="pct"/>
            <w:vAlign w:val="center"/>
          </w:tcPr>
          <w:p w14:paraId="1D0773B5" w14:textId="77777777" w:rsidR="00E11E36" w:rsidRPr="00534379" w:rsidRDefault="00E11E36" w:rsidP="00674DCA">
            <w:pPr>
              <w:widowControl/>
              <w:jc w:val="center"/>
              <w:rPr>
                <w:rFonts w:eastAsia="標楷體"/>
                <w:kern w:val="0"/>
                <w:szCs w:val="24"/>
              </w:rPr>
            </w:pPr>
            <w:r>
              <w:rPr>
                <w:rFonts w:eastAsia="標楷體"/>
                <w:kern w:val="0"/>
                <w:szCs w:val="24"/>
              </w:rPr>
              <w:t>15</w:t>
            </w:r>
          </w:p>
        </w:tc>
        <w:tc>
          <w:tcPr>
            <w:tcW w:w="219" w:type="pct"/>
            <w:vAlign w:val="center"/>
          </w:tcPr>
          <w:p w14:paraId="41EE9BE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79DED84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751B4DCA"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柯良胤</w:t>
            </w:r>
          </w:p>
        </w:tc>
        <w:tc>
          <w:tcPr>
            <w:tcW w:w="626" w:type="pct"/>
            <w:vAlign w:val="center"/>
          </w:tcPr>
          <w:p w14:paraId="33843B4A" w14:textId="77777777" w:rsidR="00E11E36" w:rsidRPr="00534379" w:rsidRDefault="00E11E36" w:rsidP="00674DCA">
            <w:pPr>
              <w:widowControl/>
              <w:rPr>
                <w:rFonts w:eastAsia="標楷體"/>
                <w:kern w:val="0"/>
                <w:szCs w:val="24"/>
              </w:rPr>
            </w:pPr>
            <w:r w:rsidRPr="00534379">
              <w:rPr>
                <w:rFonts w:eastAsia="標楷體" w:hint="eastAsia"/>
                <w:kern w:val="0"/>
                <w:szCs w:val="24"/>
              </w:rPr>
              <w:t>高雄醫學大學醫學研究所博士</w:t>
            </w:r>
          </w:p>
        </w:tc>
        <w:tc>
          <w:tcPr>
            <w:tcW w:w="1113" w:type="pct"/>
            <w:vAlign w:val="center"/>
          </w:tcPr>
          <w:p w14:paraId="72E357ED" w14:textId="77777777" w:rsidR="00E11E36" w:rsidRPr="00534379" w:rsidRDefault="00E11E36" w:rsidP="00674DCA">
            <w:pPr>
              <w:widowControl/>
              <w:rPr>
                <w:rFonts w:eastAsia="標楷體"/>
                <w:kern w:val="0"/>
                <w:szCs w:val="24"/>
              </w:rPr>
            </w:pPr>
            <w:r w:rsidRPr="00534379">
              <w:rPr>
                <w:rFonts w:eastAsia="標楷體" w:hint="eastAsia"/>
                <w:kern w:val="0"/>
                <w:szCs w:val="24"/>
              </w:rPr>
              <w:t>免疫學、病毒學、分子</w:t>
            </w:r>
            <w:r w:rsidRPr="00534379">
              <w:rPr>
                <w:rFonts w:eastAsia="標楷體"/>
                <w:kern w:val="0"/>
                <w:szCs w:val="24"/>
              </w:rPr>
              <w:t>/</w:t>
            </w:r>
            <w:r w:rsidRPr="00534379">
              <w:rPr>
                <w:rFonts w:eastAsia="標楷體" w:hint="eastAsia"/>
                <w:kern w:val="0"/>
                <w:szCs w:val="24"/>
              </w:rPr>
              <w:t>脂質診斷、精準醫療</w:t>
            </w:r>
          </w:p>
        </w:tc>
        <w:tc>
          <w:tcPr>
            <w:tcW w:w="836" w:type="pct"/>
            <w:vAlign w:val="center"/>
          </w:tcPr>
          <w:p w14:paraId="16B11B55" w14:textId="77777777" w:rsidR="00E11E36" w:rsidRPr="00534379" w:rsidRDefault="00E11E36" w:rsidP="00674DCA">
            <w:pPr>
              <w:widowControl/>
              <w:rPr>
                <w:rFonts w:eastAsia="標楷體"/>
                <w:kern w:val="0"/>
                <w:szCs w:val="24"/>
              </w:rPr>
            </w:pPr>
            <w:r w:rsidRPr="00534379">
              <w:rPr>
                <w:rFonts w:eastAsia="標楷體" w:hint="eastAsia"/>
                <w:kern w:val="0"/>
                <w:szCs w:val="24"/>
              </w:rPr>
              <w:t>生技醫藥科技、分子生物學、脂質學特論</w:t>
            </w:r>
          </w:p>
        </w:tc>
        <w:tc>
          <w:tcPr>
            <w:tcW w:w="555" w:type="pct"/>
            <w:vAlign w:val="center"/>
          </w:tcPr>
          <w:p w14:paraId="237245A7" w14:textId="77777777" w:rsidR="00E11E36" w:rsidRPr="00534379" w:rsidRDefault="00E11E36" w:rsidP="00674DCA">
            <w:pPr>
              <w:widowControl/>
              <w:rPr>
                <w:rFonts w:eastAsia="標楷體"/>
                <w:kern w:val="0"/>
                <w:szCs w:val="24"/>
              </w:rPr>
            </w:pPr>
            <w:r w:rsidRPr="00534379">
              <w:rPr>
                <w:rFonts w:eastAsia="標楷體" w:hint="eastAsia"/>
              </w:rPr>
              <w:t>高級脂質學特論</w:t>
            </w:r>
          </w:p>
        </w:tc>
        <w:tc>
          <w:tcPr>
            <w:tcW w:w="760" w:type="pct"/>
            <w:vAlign w:val="center"/>
          </w:tcPr>
          <w:p w14:paraId="71E6CCDD" w14:textId="77777777" w:rsidR="00E11E36" w:rsidRPr="00534379" w:rsidRDefault="00E11E36" w:rsidP="00674DCA">
            <w:pPr>
              <w:widowControl/>
              <w:rPr>
                <w:rFonts w:eastAsia="標楷體"/>
                <w:kern w:val="0"/>
                <w:szCs w:val="24"/>
              </w:rPr>
            </w:pPr>
            <w:r>
              <w:rPr>
                <w:rFonts w:eastAsia="標楷體" w:hint="eastAsia"/>
                <w:color w:val="000000" w:themeColor="text1"/>
                <w:szCs w:val="24"/>
              </w:rPr>
              <w:t>健康科學院</w:t>
            </w:r>
            <w:r w:rsidRPr="00534379">
              <w:rPr>
                <w:rFonts w:eastAsia="標楷體" w:hint="eastAsia"/>
                <w:color w:val="000000" w:themeColor="text1"/>
                <w:szCs w:val="24"/>
              </w:rPr>
              <w:t>醫學檢驗生物技術學系</w:t>
            </w:r>
            <w:r w:rsidRPr="00534379">
              <w:rPr>
                <w:rFonts w:eastAsia="標楷體"/>
                <w:color w:val="000000" w:themeColor="text1"/>
                <w:szCs w:val="24"/>
              </w:rPr>
              <w:t>主聘</w:t>
            </w:r>
          </w:p>
        </w:tc>
      </w:tr>
      <w:tr w:rsidR="00E11E36" w:rsidRPr="00534379" w14:paraId="2963E974" w14:textId="77777777" w:rsidTr="00674DCA">
        <w:trPr>
          <w:trHeight w:val="567"/>
          <w:jc w:val="center"/>
        </w:trPr>
        <w:tc>
          <w:tcPr>
            <w:tcW w:w="260" w:type="pct"/>
            <w:vAlign w:val="center"/>
          </w:tcPr>
          <w:p w14:paraId="59F2E17C" w14:textId="77777777" w:rsidR="00E11E36" w:rsidRPr="00534379" w:rsidRDefault="00E11E36" w:rsidP="00674DCA">
            <w:pPr>
              <w:widowControl/>
              <w:jc w:val="center"/>
              <w:rPr>
                <w:rFonts w:eastAsia="標楷體"/>
                <w:kern w:val="0"/>
                <w:szCs w:val="24"/>
              </w:rPr>
            </w:pPr>
            <w:r>
              <w:rPr>
                <w:rFonts w:eastAsia="標楷體"/>
                <w:kern w:val="0"/>
                <w:szCs w:val="24"/>
              </w:rPr>
              <w:t>16</w:t>
            </w:r>
          </w:p>
        </w:tc>
        <w:tc>
          <w:tcPr>
            <w:tcW w:w="219" w:type="pct"/>
            <w:vAlign w:val="center"/>
          </w:tcPr>
          <w:p w14:paraId="55C12FDB"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6F55CE48"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教授</w:t>
            </w:r>
          </w:p>
        </w:tc>
        <w:tc>
          <w:tcPr>
            <w:tcW w:w="410" w:type="pct"/>
            <w:vAlign w:val="center"/>
          </w:tcPr>
          <w:p w14:paraId="49D7854F" w14:textId="77777777" w:rsidR="00E11E36" w:rsidRPr="00534379" w:rsidRDefault="00E11E36" w:rsidP="00674DCA">
            <w:pPr>
              <w:widowControl/>
              <w:jc w:val="center"/>
              <w:rPr>
                <w:rFonts w:eastAsia="標楷體"/>
                <w:kern w:val="0"/>
                <w:szCs w:val="24"/>
              </w:rPr>
            </w:pPr>
            <w:r w:rsidRPr="00D5217F">
              <w:rPr>
                <w:rFonts w:eastAsia="標楷體" w:hint="eastAsia"/>
                <w:kern w:val="0"/>
                <w:szCs w:val="24"/>
              </w:rPr>
              <w:t>莊智弘</w:t>
            </w:r>
          </w:p>
        </w:tc>
        <w:tc>
          <w:tcPr>
            <w:tcW w:w="626" w:type="pct"/>
            <w:vAlign w:val="center"/>
          </w:tcPr>
          <w:p w14:paraId="6C2209EE" w14:textId="77777777" w:rsidR="00E11E36" w:rsidRPr="00534379" w:rsidRDefault="00E11E36" w:rsidP="00674DCA">
            <w:pPr>
              <w:widowControl/>
              <w:rPr>
                <w:rFonts w:eastAsia="標楷體"/>
                <w:kern w:val="0"/>
                <w:szCs w:val="24"/>
              </w:rPr>
            </w:pPr>
            <w:r>
              <w:rPr>
                <w:rFonts w:eastAsia="標楷體" w:hint="eastAsia"/>
                <w:kern w:val="0"/>
                <w:szCs w:val="24"/>
              </w:rPr>
              <w:t>國立</w:t>
            </w:r>
            <w:r w:rsidRPr="004C7C95">
              <w:rPr>
                <w:rFonts w:eastAsia="標楷體" w:hint="eastAsia"/>
                <w:kern w:val="0"/>
                <w:szCs w:val="24"/>
              </w:rPr>
              <w:t>成功大學基礎醫學研究所</w:t>
            </w:r>
            <w:r>
              <w:rPr>
                <w:rFonts w:eastAsia="標楷體" w:hint="eastAsia"/>
                <w:kern w:val="0"/>
                <w:szCs w:val="24"/>
              </w:rPr>
              <w:t>博士</w:t>
            </w:r>
          </w:p>
        </w:tc>
        <w:tc>
          <w:tcPr>
            <w:tcW w:w="1113" w:type="pct"/>
            <w:vAlign w:val="center"/>
          </w:tcPr>
          <w:p w14:paraId="70E3CE51" w14:textId="77777777" w:rsidR="00E11E36" w:rsidRPr="00534379" w:rsidRDefault="00E11E36" w:rsidP="00674DCA">
            <w:pPr>
              <w:widowControl/>
              <w:rPr>
                <w:rFonts w:eastAsia="標楷體"/>
                <w:kern w:val="0"/>
                <w:szCs w:val="24"/>
              </w:rPr>
            </w:pPr>
            <w:r w:rsidRPr="00534379">
              <w:rPr>
                <w:rFonts w:eastAsia="標楷體" w:hint="eastAsia"/>
              </w:rPr>
              <w:t>蛋白質藥物開發、分子免疫學、功能性分子造影、抗體基因工程、腫瘤生物學、電腦分子模擬</w:t>
            </w:r>
          </w:p>
        </w:tc>
        <w:tc>
          <w:tcPr>
            <w:tcW w:w="836" w:type="pct"/>
            <w:vAlign w:val="center"/>
          </w:tcPr>
          <w:p w14:paraId="6E6EF821" w14:textId="77777777" w:rsidR="00E11E36" w:rsidRPr="00534379" w:rsidRDefault="00E11E36" w:rsidP="00674DCA">
            <w:pPr>
              <w:widowControl/>
              <w:rPr>
                <w:rFonts w:eastAsia="標楷體"/>
                <w:kern w:val="0"/>
                <w:szCs w:val="24"/>
              </w:rPr>
            </w:pPr>
            <w:r w:rsidRPr="0086567D">
              <w:rPr>
                <w:rFonts w:eastAsia="標楷體"/>
                <w:kern w:val="0"/>
                <w:szCs w:val="24"/>
              </w:rPr>
              <w:t>精準醫學藥物研發</w:t>
            </w:r>
            <w:r>
              <w:rPr>
                <w:rFonts w:eastAsia="標楷體" w:hint="eastAsia"/>
                <w:kern w:val="0"/>
                <w:szCs w:val="24"/>
              </w:rPr>
              <w:t>、</w:t>
            </w:r>
            <w:r w:rsidRPr="00CF6CEB">
              <w:rPr>
                <w:rFonts w:eastAsia="標楷體"/>
                <w:kern w:val="0"/>
                <w:szCs w:val="24"/>
              </w:rPr>
              <w:t>生技產業的研發</w:t>
            </w:r>
            <w:r>
              <w:rPr>
                <w:rFonts w:eastAsia="標楷體" w:hint="eastAsia"/>
                <w:kern w:val="0"/>
                <w:szCs w:val="24"/>
              </w:rPr>
              <w:t>、</w:t>
            </w:r>
            <w:r w:rsidRPr="0086567D">
              <w:rPr>
                <w:rFonts w:eastAsia="標楷體"/>
                <w:kern w:val="0"/>
                <w:szCs w:val="24"/>
              </w:rPr>
              <w:t>生物技術的研究應用</w:t>
            </w:r>
          </w:p>
        </w:tc>
        <w:tc>
          <w:tcPr>
            <w:tcW w:w="555" w:type="pct"/>
            <w:vAlign w:val="center"/>
          </w:tcPr>
          <w:p w14:paraId="3231E9D3" w14:textId="77777777" w:rsidR="00E11E36" w:rsidRPr="00534379" w:rsidRDefault="00E11E36" w:rsidP="00674DCA">
            <w:pPr>
              <w:widowControl/>
              <w:rPr>
                <w:rFonts w:eastAsia="標楷體"/>
                <w:kern w:val="0"/>
                <w:szCs w:val="24"/>
              </w:rPr>
            </w:pPr>
            <w:r w:rsidRPr="00534379">
              <w:rPr>
                <w:rFonts w:eastAsia="標楷體" w:hint="eastAsia"/>
              </w:rPr>
              <w:t>生物技術的研究應用</w:t>
            </w:r>
          </w:p>
        </w:tc>
        <w:tc>
          <w:tcPr>
            <w:tcW w:w="760" w:type="pct"/>
            <w:vAlign w:val="center"/>
          </w:tcPr>
          <w:p w14:paraId="3FE4036B" w14:textId="77777777" w:rsidR="00E11E36" w:rsidRDefault="00E11E36" w:rsidP="00674DCA">
            <w:pPr>
              <w:widowControl/>
              <w:rPr>
                <w:rFonts w:eastAsia="標楷體"/>
                <w:color w:val="000000" w:themeColor="text1"/>
                <w:szCs w:val="24"/>
              </w:rPr>
            </w:pPr>
            <w:r>
              <w:rPr>
                <w:rFonts w:eastAsia="標楷體" w:hint="eastAsia"/>
                <w:color w:val="000000" w:themeColor="text1"/>
                <w:szCs w:val="24"/>
              </w:rPr>
              <w:t>健康科學院</w:t>
            </w:r>
            <w:r w:rsidRPr="00534379">
              <w:rPr>
                <w:rFonts w:eastAsia="標楷體" w:hint="eastAsia"/>
                <w:color w:val="000000" w:themeColor="text1"/>
                <w:szCs w:val="24"/>
              </w:rPr>
              <w:t>醫學檢驗生物技術學系</w:t>
            </w:r>
            <w:r w:rsidRPr="00534379">
              <w:rPr>
                <w:rFonts w:eastAsia="標楷體"/>
                <w:color w:val="000000" w:themeColor="text1"/>
                <w:szCs w:val="24"/>
              </w:rPr>
              <w:t>主聘</w:t>
            </w:r>
          </w:p>
        </w:tc>
      </w:tr>
      <w:tr w:rsidR="00E11E36" w:rsidRPr="00534379" w14:paraId="603BC5E4" w14:textId="77777777" w:rsidTr="00674DCA">
        <w:trPr>
          <w:trHeight w:val="567"/>
          <w:jc w:val="center"/>
        </w:trPr>
        <w:tc>
          <w:tcPr>
            <w:tcW w:w="260" w:type="pct"/>
            <w:vAlign w:val="center"/>
          </w:tcPr>
          <w:p w14:paraId="78FFC8D9" w14:textId="77777777" w:rsidR="00E11E36" w:rsidRPr="00534379" w:rsidRDefault="00E11E36" w:rsidP="00674DCA">
            <w:pPr>
              <w:widowControl/>
              <w:jc w:val="center"/>
              <w:rPr>
                <w:rFonts w:eastAsia="標楷體"/>
                <w:kern w:val="0"/>
                <w:szCs w:val="24"/>
              </w:rPr>
            </w:pPr>
            <w:r>
              <w:rPr>
                <w:rFonts w:eastAsia="標楷體"/>
                <w:kern w:val="0"/>
                <w:szCs w:val="24"/>
              </w:rPr>
              <w:t>17</w:t>
            </w:r>
          </w:p>
        </w:tc>
        <w:tc>
          <w:tcPr>
            <w:tcW w:w="219" w:type="pct"/>
            <w:vAlign w:val="center"/>
          </w:tcPr>
          <w:p w14:paraId="07C9388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專任</w:t>
            </w:r>
          </w:p>
        </w:tc>
        <w:tc>
          <w:tcPr>
            <w:tcW w:w="220" w:type="pct"/>
            <w:vAlign w:val="center"/>
          </w:tcPr>
          <w:p w14:paraId="4D895027" w14:textId="77777777" w:rsidR="00E11E36" w:rsidRPr="00534379" w:rsidRDefault="00E11E36" w:rsidP="00674DCA">
            <w:pPr>
              <w:widowControl/>
              <w:jc w:val="center"/>
              <w:rPr>
                <w:rFonts w:eastAsia="標楷體"/>
                <w:kern w:val="0"/>
                <w:szCs w:val="24"/>
              </w:rPr>
            </w:pPr>
            <w:r w:rsidRPr="00520623">
              <w:rPr>
                <w:rFonts w:eastAsia="標楷體" w:hint="eastAsia"/>
                <w:kern w:val="0"/>
                <w:szCs w:val="24"/>
              </w:rPr>
              <w:t>副</w:t>
            </w:r>
            <w:r w:rsidRPr="00534379">
              <w:rPr>
                <w:rFonts w:eastAsia="標楷體" w:hint="eastAsia"/>
                <w:kern w:val="0"/>
                <w:szCs w:val="24"/>
              </w:rPr>
              <w:t>教授</w:t>
            </w:r>
          </w:p>
        </w:tc>
        <w:tc>
          <w:tcPr>
            <w:tcW w:w="410" w:type="pct"/>
            <w:vAlign w:val="center"/>
          </w:tcPr>
          <w:p w14:paraId="27D4D737"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蘇詠超</w:t>
            </w:r>
          </w:p>
        </w:tc>
        <w:tc>
          <w:tcPr>
            <w:tcW w:w="626" w:type="pct"/>
            <w:vAlign w:val="center"/>
          </w:tcPr>
          <w:p w14:paraId="2B5113CD" w14:textId="77777777" w:rsidR="00E11E36" w:rsidRPr="00534379" w:rsidRDefault="00E11E36" w:rsidP="00674DCA">
            <w:pPr>
              <w:widowControl/>
              <w:rPr>
                <w:rFonts w:eastAsia="標楷體"/>
                <w:kern w:val="0"/>
                <w:szCs w:val="24"/>
              </w:rPr>
            </w:pPr>
            <w:r w:rsidRPr="00534379">
              <w:rPr>
                <w:rFonts w:eastAsia="標楷體" w:hint="eastAsia"/>
                <w:kern w:val="0"/>
                <w:szCs w:val="24"/>
              </w:rPr>
              <w:t>美國堪薩斯大學生態學與演化生物學博士</w:t>
            </w:r>
          </w:p>
        </w:tc>
        <w:tc>
          <w:tcPr>
            <w:tcW w:w="1113" w:type="pct"/>
            <w:vAlign w:val="center"/>
          </w:tcPr>
          <w:p w14:paraId="60716980" w14:textId="77777777" w:rsidR="00E11E36" w:rsidRPr="00534379" w:rsidRDefault="00E11E36" w:rsidP="00674DCA">
            <w:pPr>
              <w:widowControl/>
              <w:rPr>
                <w:rFonts w:eastAsia="標楷體"/>
                <w:kern w:val="0"/>
                <w:szCs w:val="24"/>
              </w:rPr>
            </w:pPr>
            <w:r w:rsidRPr="00534379">
              <w:rPr>
                <w:rFonts w:eastAsia="標楷體" w:hint="eastAsia"/>
                <w:kern w:val="0"/>
                <w:szCs w:val="24"/>
              </w:rPr>
              <w:t>演化基因體學、基因體生態學、社會行為學、生物地理學</w:t>
            </w:r>
          </w:p>
        </w:tc>
        <w:tc>
          <w:tcPr>
            <w:tcW w:w="836" w:type="pct"/>
            <w:vAlign w:val="center"/>
          </w:tcPr>
          <w:p w14:paraId="79E93F05" w14:textId="77777777" w:rsidR="00E11E36" w:rsidRPr="00534379" w:rsidRDefault="00E11E36" w:rsidP="00674DCA">
            <w:pPr>
              <w:widowControl/>
              <w:rPr>
                <w:rFonts w:eastAsia="標楷體"/>
                <w:kern w:val="0"/>
                <w:szCs w:val="24"/>
              </w:rPr>
            </w:pPr>
            <w:r w:rsidRPr="00534379">
              <w:rPr>
                <w:rFonts w:eastAsia="標楷體"/>
                <w:kern w:val="0"/>
                <w:szCs w:val="24"/>
              </w:rPr>
              <w:t>系統基因體學特論</w:t>
            </w:r>
            <w:r w:rsidRPr="00534379">
              <w:rPr>
                <w:rFonts w:eastAsia="標楷體" w:hint="eastAsia"/>
                <w:kern w:val="0"/>
                <w:szCs w:val="24"/>
              </w:rPr>
              <w:t>、</w:t>
            </w:r>
            <w:r w:rsidRPr="00534379">
              <w:rPr>
                <w:rFonts w:eastAsia="標楷體"/>
                <w:kern w:val="0"/>
                <w:szCs w:val="24"/>
              </w:rPr>
              <w:t>演化生物學特論</w:t>
            </w:r>
          </w:p>
        </w:tc>
        <w:tc>
          <w:tcPr>
            <w:tcW w:w="555" w:type="pct"/>
            <w:vAlign w:val="center"/>
          </w:tcPr>
          <w:p w14:paraId="042395C3" w14:textId="77777777" w:rsidR="00E11E36" w:rsidRPr="00534379" w:rsidRDefault="00E11E36" w:rsidP="00674DCA">
            <w:pPr>
              <w:widowControl/>
              <w:rPr>
                <w:rFonts w:eastAsia="標楷體"/>
                <w:kern w:val="0"/>
                <w:szCs w:val="24"/>
              </w:rPr>
            </w:pPr>
            <w:r>
              <w:rPr>
                <w:rFonts w:eastAsia="標楷體" w:hint="eastAsia"/>
                <w:lang w:eastAsia="zh-HK"/>
              </w:rPr>
              <w:t>協同</w:t>
            </w:r>
            <w:r w:rsidRPr="00937C47">
              <w:rPr>
                <w:rFonts w:eastAsia="標楷體" w:hint="eastAsia"/>
                <w:lang w:eastAsia="zh-HK"/>
              </w:rPr>
              <w:t>高級基因體學</w:t>
            </w:r>
            <w:r w:rsidRPr="00937C47">
              <w:rPr>
                <w:rFonts w:eastAsia="標楷體" w:hint="eastAsia"/>
                <w:lang w:eastAsia="zh-HK"/>
              </w:rPr>
              <w:t>(EMI)</w:t>
            </w:r>
          </w:p>
        </w:tc>
        <w:tc>
          <w:tcPr>
            <w:tcW w:w="760" w:type="pct"/>
            <w:vAlign w:val="center"/>
          </w:tcPr>
          <w:p w14:paraId="6434FF87" w14:textId="77777777" w:rsidR="00E11E36" w:rsidRPr="00534379" w:rsidRDefault="00E11E36" w:rsidP="00674DCA">
            <w:pPr>
              <w:widowControl/>
              <w:rPr>
                <w:rFonts w:eastAsia="標楷體"/>
                <w:kern w:val="0"/>
                <w:szCs w:val="24"/>
              </w:rPr>
            </w:pPr>
            <w:r>
              <w:rPr>
                <w:rFonts w:eastAsia="標楷體" w:hint="eastAsia"/>
                <w:kern w:val="0"/>
                <w:szCs w:val="24"/>
              </w:rPr>
              <w:t>生命科學院</w:t>
            </w:r>
            <w:r w:rsidRPr="00534379">
              <w:rPr>
                <w:rFonts w:eastAsia="標楷體" w:hint="eastAsia"/>
                <w:kern w:val="0"/>
                <w:szCs w:val="24"/>
              </w:rPr>
              <w:t>生物醫學暨環境生物學系主聘</w:t>
            </w:r>
          </w:p>
        </w:tc>
      </w:tr>
      <w:tr w:rsidR="00E11E36" w:rsidRPr="00534379" w14:paraId="742BD21B" w14:textId="77777777" w:rsidTr="00674DCA">
        <w:trPr>
          <w:trHeight w:val="567"/>
          <w:jc w:val="center"/>
        </w:trPr>
        <w:tc>
          <w:tcPr>
            <w:tcW w:w="260" w:type="pct"/>
            <w:vAlign w:val="center"/>
          </w:tcPr>
          <w:p w14:paraId="7023B296" w14:textId="77777777" w:rsidR="00E11E36" w:rsidDel="00BE6020" w:rsidRDefault="00E11E36" w:rsidP="00674DCA">
            <w:pPr>
              <w:widowControl/>
              <w:jc w:val="center"/>
              <w:rPr>
                <w:rFonts w:eastAsia="標楷體"/>
                <w:kern w:val="0"/>
                <w:szCs w:val="24"/>
              </w:rPr>
            </w:pPr>
            <w:r>
              <w:rPr>
                <w:rFonts w:eastAsia="標楷體"/>
                <w:kern w:val="0"/>
                <w:szCs w:val="24"/>
              </w:rPr>
              <w:t>18</w:t>
            </w:r>
          </w:p>
        </w:tc>
        <w:tc>
          <w:tcPr>
            <w:tcW w:w="219" w:type="pct"/>
            <w:vAlign w:val="center"/>
          </w:tcPr>
          <w:p w14:paraId="248720E0" w14:textId="77777777" w:rsidR="00E11E36" w:rsidRPr="00534379" w:rsidRDefault="00E11E36" w:rsidP="00674DCA">
            <w:pPr>
              <w:widowControl/>
              <w:jc w:val="center"/>
              <w:rPr>
                <w:rFonts w:eastAsia="標楷體"/>
                <w:kern w:val="0"/>
                <w:szCs w:val="24"/>
              </w:rPr>
            </w:pPr>
            <w:r>
              <w:rPr>
                <w:rFonts w:eastAsia="標楷體" w:hint="eastAsia"/>
                <w:kern w:val="0"/>
                <w:szCs w:val="24"/>
                <w:lang w:eastAsia="zh-HK"/>
              </w:rPr>
              <w:t>兼任</w:t>
            </w:r>
          </w:p>
        </w:tc>
        <w:tc>
          <w:tcPr>
            <w:tcW w:w="220" w:type="pct"/>
            <w:vAlign w:val="center"/>
          </w:tcPr>
          <w:p w14:paraId="6F04F8EE" w14:textId="77777777" w:rsidR="00E11E36" w:rsidRPr="00520623" w:rsidRDefault="00E11E36" w:rsidP="00674DCA">
            <w:pPr>
              <w:widowControl/>
              <w:jc w:val="center"/>
              <w:rPr>
                <w:rFonts w:eastAsia="標楷體"/>
                <w:kern w:val="0"/>
                <w:szCs w:val="24"/>
              </w:rPr>
            </w:pPr>
            <w:r w:rsidRPr="00534379">
              <w:rPr>
                <w:rFonts w:eastAsia="標楷體" w:hint="eastAsia"/>
                <w:kern w:val="0"/>
                <w:szCs w:val="24"/>
              </w:rPr>
              <w:t>助理教授</w:t>
            </w:r>
          </w:p>
        </w:tc>
        <w:tc>
          <w:tcPr>
            <w:tcW w:w="410" w:type="pct"/>
            <w:vAlign w:val="center"/>
          </w:tcPr>
          <w:p w14:paraId="2CCEAE36" w14:textId="77777777" w:rsidR="00E11E36" w:rsidRPr="00534379" w:rsidRDefault="00E11E36" w:rsidP="00674DCA">
            <w:pPr>
              <w:widowControl/>
              <w:jc w:val="center"/>
              <w:rPr>
                <w:rFonts w:eastAsia="標楷體"/>
                <w:kern w:val="0"/>
                <w:szCs w:val="24"/>
              </w:rPr>
            </w:pPr>
            <w:r>
              <w:rPr>
                <w:rFonts w:eastAsia="標楷體" w:hint="eastAsia"/>
                <w:kern w:val="0"/>
                <w:szCs w:val="24"/>
                <w:lang w:eastAsia="zh-HK"/>
              </w:rPr>
              <w:t>邱毓賢</w:t>
            </w:r>
          </w:p>
        </w:tc>
        <w:tc>
          <w:tcPr>
            <w:tcW w:w="626" w:type="pct"/>
            <w:vAlign w:val="center"/>
          </w:tcPr>
          <w:p w14:paraId="0FFE08E4" w14:textId="77777777" w:rsidR="00E11E36" w:rsidRPr="00534379" w:rsidRDefault="00E11E36" w:rsidP="00674DCA">
            <w:pPr>
              <w:widowControl/>
              <w:rPr>
                <w:rFonts w:eastAsia="標楷體"/>
                <w:kern w:val="0"/>
                <w:szCs w:val="24"/>
              </w:rPr>
            </w:pPr>
            <w:r>
              <w:rPr>
                <w:rFonts w:eastAsia="標楷體" w:hint="eastAsia"/>
                <w:kern w:val="0"/>
                <w:szCs w:val="24"/>
              </w:rPr>
              <w:t>國立</w:t>
            </w:r>
            <w:r w:rsidRPr="004C7C95">
              <w:rPr>
                <w:rFonts w:eastAsia="標楷體" w:hint="eastAsia"/>
                <w:kern w:val="0"/>
                <w:szCs w:val="24"/>
              </w:rPr>
              <w:t>成功大學</w:t>
            </w:r>
            <w:r w:rsidRPr="002635CD">
              <w:rPr>
                <w:rFonts w:eastAsia="標楷體" w:hint="eastAsia"/>
                <w:kern w:val="0"/>
                <w:szCs w:val="24"/>
              </w:rPr>
              <w:t>資訊工程</w:t>
            </w:r>
            <w:r>
              <w:rPr>
                <w:rFonts w:eastAsia="標楷體" w:hint="eastAsia"/>
                <w:kern w:val="0"/>
                <w:szCs w:val="24"/>
              </w:rPr>
              <w:t>博士</w:t>
            </w:r>
          </w:p>
        </w:tc>
        <w:tc>
          <w:tcPr>
            <w:tcW w:w="1113" w:type="pct"/>
            <w:vAlign w:val="center"/>
          </w:tcPr>
          <w:p w14:paraId="1FA7B9F1" w14:textId="77777777" w:rsidR="00E11E36" w:rsidRPr="00520623" w:rsidRDefault="00E11E36" w:rsidP="00674DCA">
            <w:pPr>
              <w:widowControl/>
              <w:rPr>
                <w:rFonts w:eastAsia="標楷體"/>
                <w:kern w:val="0"/>
                <w:szCs w:val="24"/>
              </w:rPr>
            </w:pPr>
            <w:r w:rsidRPr="00520623">
              <w:rPr>
                <w:rFonts w:eastAsia="標楷體" w:hint="eastAsia"/>
                <w:kern w:val="0"/>
                <w:szCs w:val="24"/>
              </w:rPr>
              <w:t>醫療資訊</w:t>
            </w:r>
            <w:r w:rsidRPr="00534379">
              <w:rPr>
                <w:rFonts w:eastAsia="標楷體" w:hint="eastAsia"/>
                <w:kern w:val="0"/>
                <w:szCs w:val="24"/>
              </w:rPr>
              <w:t>、</w:t>
            </w:r>
            <w:r w:rsidRPr="00520623">
              <w:rPr>
                <w:rFonts w:eastAsia="標楷體" w:hint="eastAsia"/>
                <w:kern w:val="0"/>
                <w:szCs w:val="24"/>
              </w:rPr>
              <w:t>自然語言處理</w:t>
            </w:r>
            <w:r w:rsidRPr="00534379">
              <w:rPr>
                <w:rFonts w:eastAsia="標楷體" w:hint="eastAsia"/>
                <w:kern w:val="0"/>
                <w:szCs w:val="24"/>
              </w:rPr>
              <w:t>、</w:t>
            </w:r>
            <w:r w:rsidRPr="00520623">
              <w:rPr>
                <w:rFonts w:eastAsia="標楷體" w:hint="eastAsia"/>
                <w:kern w:val="0"/>
                <w:szCs w:val="24"/>
              </w:rPr>
              <w:t>醫療儀器與系統</w:t>
            </w:r>
          </w:p>
        </w:tc>
        <w:tc>
          <w:tcPr>
            <w:tcW w:w="836" w:type="pct"/>
            <w:vAlign w:val="center"/>
          </w:tcPr>
          <w:p w14:paraId="0095255A" w14:textId="77777777" w:rsidR="00E11E36" w:rsidRPr="00534379" w:rsidRDefault="00E11E36" w:rsidP="00674DCA">
            <w:pPr>
              <w:widowControl/>
              <w:rPr>
                <w:rFonts w:eastAsia="標楷體"/>
                <w:kern w:val="0"/>
                <w:szCs w:val="24"/>
              </w:rPr>
            </w:pPr>
            <w:r>
              <w:rPr>
                <w:rFonts w:eastAsia="標楷體" w:hint="eastAsia"/>
                <w:kern w:val="0"/>
                <w:szCs w:val="24"/>
                <w:lang w:eastAsia="zh-HK"/>
              </w:rPr>
              <w:t>生醫訊號與</w:t>
            </w:r>
            <w:r w:rsidRPr="00534379">
              <w:rPr>
                <w:rFonts w:eastAsia="標楷體" w:hint="eastAsia"/>
                <w:kern w:val="0"/>
                <w:szCs w:val="24"/>
              </w:rPr>
              <w:t>影像處理</w:t>
            </w:r>
          </w:p>
        </w:tc>
        <w:tc>
          <w:tcPr>
            <w:tcW w:w="555" w:type="pct"/>
            <w:vAlign w:val="center"/>
          </w:tcPr>
          <w:p w14:paraId="74C69627" w14:textId="77777777" w:rsidR="00E11E36" w:rsidRDefault="00E11E36" w:rsidP="00674DCA">
            <w:pPr>
              <w:widowControl/>
              <w:rPr>
                <w:rFonts w:eastAsia="標楷體"/>
                <w:kern w:val="0"/>
                <w:szCs w:val="24"/>
              </w:rPr>
            </w:pPr>
            <w:r w:rsidRPr="00725CB5">
              <w:rPr>
                <w:rFonts w:eastAsia="標楷體" w:hint="eastAsia"/>
              </w:rPr>
              <w:t>高級</w:t>
            </w:r>
            <w:r>
              <w:rPr>
                <w:rFonts w:eastAsia="標楷體" w:hint="eastAsia"/>
                <w:kern w:val="0"/>
                <w:szCs w:val="24"/>
                <w:lang w:eastAsia="zh-HK"/>
              </w:rPr>
              <w:t>數據科學</w:t>
            </w:r>
          </w:p>
        </w:tc>
        <w:tc>
          <w:tcPr>
            <w:tcW w:w="760" w:type="pct"/>
            <w:vAlign w:val="center"/>
          </w:tcPr>
          <w:p w14:paraId="017B59AC" w14:textId="77777777" w:rsidR="00E11E36" w:rsidRDefault="00E11E36" w:rsidP="00674DCA">
            <w:pPr>
              <w:widowControl/>
              <w:rPr>
                <w:rFonts w:eastAsia="標楷體"/>
                <w:kern w:val="0"/>
                <w:szCs w:val="24"/>
              </w:rPr>
            </w:pPr>
            <w:r>
              <w:rPr>
                <w:rFonts w:eastAsia="標楷體" w:hint="eastAsia"/>
                <w:color w:val="000000" w:themeColor="text1"/>
                <w:szCs w:val="24"/>
              </w:rPr>
              <w:t>健康科學院</w:t>
            </w:r>
            <w:r w:rsidRPr="00CE1A0E">
              <w:rPr>
                <w:rFonts w:eastAsia="標楷體" w:hint="eastAsia"/>
                <w:color w:val="000000" w:themeColor="text1"/>
                <w:szCs w:val="24"/>
              </w:rPr>
              <w:t>醫務管理暨醫療資訊學系主聘</w:t>
            </w:r>
            <w:r>
              <w:rPr>
                <w:rFonts w:eastAsia="標楷體" w:hint="eastAsia"/>
                <w:kern w:val="0"/>
                <w:szCs w:val="24"/>
              </w:rPr>
              <w:t>/</w:t>
            </w:r>
            <w:r w:rsidRPr="00520623">
              <w:rPr>
                <w:rFonts w:eastAsia="標楷體" w:hint="eastAsia"/>
                <w:kern w:val="0"/>
                <w:szCs w:val="24"/>
              </w:rPr>
              <w:t>AI</w:t>
            </w:r>
            <w:r w:rsidRPr="00520623">
              <w:rPr>
                <w:rFonts w:eastAsia="標楷體" w:hint="eastAsia"/>
                <w:kern w:val="0"/>
                <w:szCs w:val="24"/>
              </w:rPr>
              <w:t>生醫中心特聘顧問</w:t>
            </w:r>
          </w:p>
        </w:tc>
      </w:tr>
    </w:tbl>
    <w:p w14:paraId="52EB0EF0" w14:textId="77777777" w:rsidR="007C64AF" w:rsidRDefault="007C64AF" w:rsidP="00E11E36">
      <w:pPr>
        <w:pStyle w:val="a3"/>
        <w:snapToGrid w:val="0"/>
        <w:jc w:val="both"/>
        <w:rPr>
          <w:rFonts w:ascii="Times New Roman" w:eastAsia="標楷體" w:hAnsi="Times New Roman"/>
          <w:b/>
          <w:sz w:val="32"/>
          <w:lang w:eastAsia="zh-TW"/>
        </w:rPr>
      </w:pPr>
    </w:p>
    <w:p w14:paraId="540982CE" w14:textId="77777777" w:rsidR="007C64AF" w:rsidRDefault="007C64AF">
      <w:pPr>
        <w:widowControl/>
        <w:rPr>
          <w:rFonts w:eastAsia="標楷體"/>
          <w:b/>
          <w:sz w:val="32"/>
          <w:lang w:val="x-none"/>
        </w:rPr>
      </w:pPr>
      <w:r>
        <w:rPr>
          <w:rFonts w:eastAsia="標楷體"/>
          <w:b/>
          <w:sz w:val="32"/>
        </w:rPr>
        <w:br w:type="page"/>
      </w:r>
    </w:p>
    <w:p w14:paraId="7DBA4B00" w14:textId="1EA8FD48" w:rsidR="00E11E36" w:rsidRPr="00534379" w:rsidRDefault="00E11E36" w:rsidP="00E11E36">
      <w:pPr>
        <w:pStyle w:val="a3"/>
        <w:snapToGrid w:val="0"/>
        <w:jc w:val="both"/>
        <w:rPr>
          <w:rFonts w:ascii="Times New Roman" w:eastAsia="標楷體" w:hAnsi="Times New Roman"/>
          <w:b/>
          <w:sz w:val="32"/>
        </w:rPr>
      </w:pPr>
      <w:r w:rsidRPr="00534379">
        <w:rPr>
          <w:rFonts w:ascii="Times New Roman" w:eastAsia="標楷體" w:hAnsi="Times New Roman"/>
          <w:b/>
          <w:sz w:val="32"/>
          <w:lang w:eastAsia="zh-TW"/>
        </w:rPr>
        <w:lastRenderedPageBreak/>
        <w:t>表</w:t>
      </w:r>
      <w:r w:rsidRPr="00534379">
        <w:rPr>
          <w:rFonts w:ascii="Times New Roman" w:eastAsia="標楷體" w:hAnsi="Times New Roman"/>
          <w:b/>
          <w:sz w:val="32"/>
          <w:lang w:eastAsia="zh-TW"/>
        </w:rPr>
        <w:t>4</w:t>
      </w:r>
      <w:r w:rsidRPr="00534379">
        <w:rPr>
          <w:rFonts w:ascii="Times New Roman" w:eastAsia="標楷體" w:hAnsi="Times New Roman"/>
          <w:b/>
          <w:sz w:val="32"/>
          <w:lang w:eastAsia="zh-TW"/>
        </w:rPr>
        <w:t>、</w:t>
      </w:r>
      <w:proofErr w:type="spellStart"/>
      <w:r w:rsidRPr="00534379">
        <w:rPr>
          <w:rFonts w:ascii="Times New Roman" w:eastAsia="標楷體" w:hAnsi="Times New Roman"/>
          <w:b/>
          <w:sz w:val="32"/>
        </w:rPr>
        <w:t>擬增聘師資之途徑與規劃表</w:t>
      </w:r>
      <w:proofErr w:type="spellEnd"/>
    </w:p>
    <w:p w14:paraId="6EDC4831" w14:textId="77777777" w:rsidR="00E11E36" w:rsidRPr="00534379" w:rsidRDefault="00E11E36" w:rsidP="00E11E36">
      <w:pPr>
        <w:pStyle w:val="a3"/>
        <w:snapToGrid w:val="0"/>
        <w:ind w:left="720" w:hangingChars="300" w:hanging="720"/>
        <w:jc w:val="both"/>
        <w:rPr>
          <w:rFonts w:ascii="Times New Roman" w:eastAsia="標楷體" w:hAnsi="Times New Roman"/>
          <w:kern w:val="0"/>
          <w:szCs w:val="24"/>
        </w:rPr>
      </w:pPr>
      <w:r w:rsidRPr="00534379">
        <w:rPr>
          <w:rFonts w:ascii="Times New Roman" w:eastAsia="標楷體" w:hAnsi="Times New Roman"/>
          <w:kern w:val="0"/>
          <w:szCs w:val="24"/>
        </w:rPr>
        <w:t>表</w:t>
      </w:r>
      <w:r w:rsidRPr="00534379">
        <w:rPr>
          <w:rFonts w:ascii="Times New Roman" w:eastAsia="標楷體" w:hAnsi="Times New Roman"/>
          <w:kern w:val="0"/>
          <w:szCs w:val="24"/>
        </w:rPr>
        <w:t>4</w:t>
      </w:r>
      <w:r w:rsidRPr="00534379">
        <w:rPr>
          <w:rFonts w:ascii="Times New Roman" w:eastAsia="標楷體" w:hAnsi="Times New Roman"/>
          <w:kern w:val="0"/>
          <w:szCs w:val="24"/>
        </w:rPr>
        <w:t>、</w:t>
      </w:r>
      <w:r w:rsidRPr="00534379">
        <w:rPr>
          <w:rFonts w:ascii="Times New Roman" w:eastAsia="標楷體" w:hAnsi="Times New Roman"/>
          <w:szCs w:val="22"/>
          <w:lang w:eastAsia="zh-TW"/>
        </w:rPr>
        <w:t>擬聘專任師資名冊表</w:t>
      </w:r>
      <w:r w:rsidRPr="00534379">
        <w:rPr>
          <w:rFonts w:ascii="Times New Roman" w:eastAsia="標楷體" w:hAnsi="Times New Roman"/>
          <w:kern w:val="0"/>
          <w:szCs w:val="24"/>
        </w:rPr>
        <w:t>：擬增聘專任師資</w:t>
      </w:r>
      <w:r>
        <w:rPr>
          <w:rFonts w:ascii="Times New Roman" w:eastAsia="標楷體" w:hAnsi="Times New Roman"/>
          <w:kern w:val="0"/>
          <w:szCs w:val="24"/>
          <w:u w:val="single"/>
          <w:lang w:val="en-US" w:eastAsia="zh-TW"/>
        </w:rPr>
        <w:t>2</w:t>
      </w:r>
      <w:r w:rsidRPr="00534379">
        <w:rPr>
          <w:rFonts w:ascii="Times New Roman" w:eastAsia="標楷體" w:hAnsi="Times New Roman"/>
          <w:kern w:val="0"/>
          <w:szCs w:val="24"/>
        </w:rPr>
        <w:t>員，其中副教授以上者</w:t>
      </w:r>
      <w:r>
        <w:rPr>
          <w:rFonts w:ascii="Times New Roman" w:eastAsia="標楷體" w:hAnsi="Times New Roman" w:hint="eastAsia"/>
          <w:kern w:val="0"/>
          <w:szCs w:val="24"/>
          <w:u w:val="single"/>
          <w:lang w:eastAsia="zh-TW"/>
        </w:rPr>
        <w:t>0</w:t>
      </w:r>
      <w:r w:rsidRPr="00534379">
        <w:rPr>
          <w:rFonts w:ascii="Times New Roman" w:eastAsia="標楷體" w:hAnsi="Times New Roman"/>
          <w:kern w:val="0"/>
          <w:szCs w:val="24"/>
        </w:rPr>
        <w:t>員，</w:t>
      </w:r>
      <w:r w:rsidRPr="00534379">
        <w:rPr>
          <w:rFonts w:ascii="Times New Roman" w:eastAsia="標楷體" w:hAnsi="Times New Roman"/>
          <w:kern w:val="0"/>
          <w:szCs w:val="24"/>
          <w:lang w:eastAsia="zh-TW"/>
        </w:rPr>
        <w:t>助理教授或具博士學位者</w:t>
      </w:r>
      <w:r>
        <w:rPr>
          <w:rFonts w:ascii="Times New Roman" w:eastAsia="標楷體" w:hAnsi="Times New Roman"/>
          <w:kern w:val="0"/>
          <w:szCs w:val="24"/>
          <w:u w:val="single"/>
          <w:lang w:val="en-US" w:eastAsia="zh-TW"/>
        </w:rPr>
        <w:t>2</w:t>
      </w:r>
      <w:r w:rsidRPr="00534379">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78"/>
        <w:gridCol w:w="478"/>
        <w:gridCol w:w="765"/>
        <w:gridCol w:w="477"/>
        <w:gridCol w:w="1244"/>
        <w:gridCol w:w="2750"/>
        <w:gridCol w:w="1739"/>
        <w:gridCol w:w="1242"/>
        <w:gridCol w:w="1121"/>
      </w:tblGrid>
      <w:tr w:rsidR="00E11E36" w:rsidRPr="00534379" w14:paraId="1720D57F" w14:textId="77777777" w:rsidTr="00674DCA">
        <w:trPr>
          <w:trHeight w:val="567"/>
          <w:jc w:val="center"/>
        </w:trPr>
        <w:tc>
          <w:tcPr>
            <w:tcW w:w="185" w:type="pct"/>
            <w:vAlign w:val="center"/>
            <w:hideMark/>
          </w:tcPr>
          <w:p w14:paraId="13CA701F" w14:textId="77777777" w:rsidR="00E11E36" w:rsidRPr="00534379" w:rsidRDefault="00E11E36" w:rsidP="00674DCA">
            <w:pPr>
              <w:widowControl/>
              <w:jc w:val="center"/>
              <w:rPr>
                <w:rFonts w:eastAsia="標楷體"/>
                <w:kern w:val="0"/>
                <w:szCs w:val="24"/>
              </w:rPr>
            </w:pPr>
            <w:r w:rsidRPr="00534379">
              <w:rPr>
                <w:rFonts w:eastAsia="標楷體"/>
                <w:kern w:val="0"/>
                <w:szCs w:val="24"/>
              </w:rPr>
              <w:t>序號</w:t>
            </w:r>
          </w:p>
        </w:tc>
        <w:tc>
          <w:tcPr>
            <w:tcW w:w="234" w:type="pct"/>
            <w:vAlign w:val="center"/>
            <w:hideMark/>
          </w:tcPr>
          <w:p w14:paraId="583C1387" w14:textId="77777777" w:rsidR="00E11E36" w:rsidRPr="00534379" w:rsidRDefault="00E11E36" w:rsidP="00674DCA">
            <w:pPr>
              <w:widowControl/>
              <w:jc w:val="center"/>
              <w:rPr>
                <w:rFonts w:eastAsia="標楷體"/>
                <w:kern w:val="0"/>
                <w:szCs w:val="24"/>
              </w:rPr>
            </w:pPr>
            <w:r w:rsidRPr="00534379">
              <w:rPr>
                <w:rFonts w:eastAsia="標楷體"/>
                <w:kern w:val="0"/>
                <w:szCs w:val="24"/>
              </w:rPr>
              <w:t>專</w:t>
            </w:r>
          </w:p>
          <w:p w14:paraId="13C5F9B6" w14:textId="77777777" w:rsidR="00E11E36" w:rsidRPr="00534379" w:rsidRDefault="00E11E36" w:rsidP="00674DCA">
            <w:pPr>
              <w:widowControl/>
              <w:jc w:val="center"/>
              <w:rPr>
                <w:rFonts w:eastAsia="標楷體"/>
                <w:kern w:val="0"/>
                <w:szCs w:val="24"/>
              </w:rPr>
            </w:pPr>
            <w:r w:rsidRPr="00534379">
              <w:rPr>
                <w:rFonts w:eastAsia="標楷體"/>
                <w:kern w:val="0"/>
                <w:szCs w:val="24"/>
              </w:rPr>
              <w:t>/</w:t>
            </w:r>
            <w:r w:rsidRPr="00534379">
              <w:rPr>
                <w:rFonts w:eastAsia="標楷體"/>
                <w:kern w:val="0"/>
                <w:szCs w:val="24"/>
              </w:rPr>
              <w:t>兼任</w:t>
            </w:r>
          </w:p>
        </w:tc>
        <w:tc>
          <w:tcPr>
            <w:tcW w:w="375" w:type="pct"/>
            <w:vAlign w:val="center"/>
            <w:hideMark/>
          </w:tcPr>
          <w:p w14:paraId="2D098286" w14:textId="77777777" w:rsidR="00E11E36" w:rsidRPr="00534379" w:rsidRDefault="00E11E36" w:rsidP="00674DCA">
            <w:pPr>
              <w:widowControl/>
              <w:jc w:val="center"/>
              <w:rPr>
                <w:rFonts w:eastAsia="標楷體"/>
                <w:kern w:val="0"/>
                <w:szCs w:val="24"/>
              </w:rPr>
            </w:pPr>
            <w:r w:rsidRPr="00534379">
              <w:rPr>
                <w:rFonts w:eastAsia="標楷體"/>
                <w:kern w:val="0"/>
                <w:szCs w:val="24"/>
              </w:rPr>
              <w:t>職稱</w:t>
            </w:r>
          </w:p>
        </w:tc>
        <w:tc>
          <w:tcPr>
            <w:tcW w:w="234" w:type="pct"/>
            <w:vAlign w:val="center"/>
            <w:hideMark/>
          </w:tcPr>
          <w:p w14:paraId="60E12C7D"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學位</w:t>
            </w:r>
          </w:p>
        </w:tc>
        <w:tc>
          <w:tcPr>
            <w:tcW w:w="610" w:type="pct"/>
            <w:vAlign w:val="center"/>
            <w:hideMark/>
          </w:tcPr>
          <w:p w14:paraId="3974A122"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擬聘師資專長</w:t>
            </w:r>
          </w:p>
        </w:tc>
        <w:tc>
          <w:tcPr>
            <w:tcW w:w="1349" w:type="pct"/>
            <w:vAlign w:val="center"/>
            <w:hideMark/>
          </w:tcPr>
          <w:p w14:paraId="4A567A8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學術條件</w:t>
            </w:r>
          </w:p>
        </w:tc>
        <w:tc>
          <w:tcPr>
            <w:tcW w:w="853" w:type="pct"/>
            <w:vAlign w:val="center"/>
            <w:hideMark/>
          </w:tcPr>
          <w:p w14:paraId="72A688F1"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擬於本申請案開授課程</w:t>
            </w:r>
          </w:p>
        </w:tc>
        <w:tc>
          <w:tcPr>
            <w:tcW w:w="609" w:type="pct"/>
            <w:shd w:val="clear" w:color="FFFFFF" w:fill="FFFFFF"/>
            <w:vAlign w:val="center"/>
            <w:hideMark/>
          </w:tcPr>
          <w:p w14:paraId="79E07CD5"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延聘途徑與來源</w:t>
            </w:r>
          </w:p>
        </w:tc>
        <w:tc>
          <w:tcPr>
            <w:tcW w:w="550" w:type="pct"/>
            <w:vAlign w:val="center"/>
            <w:hideMark/>
          </w:tcPr>
          <w:p w14:paraId="3421FE2D" w14:textId="77777777" w:rsidR="00E11E36" w:rsidRPr="00534379" w:rsidRDefault="00E11E36" w:rsidP="00674DCA">
            <w:pPr>
              <w:widowControl/>
              <w:jc w:val="center"/>
              <w:rPr>
                <w:rFonts w:eastAsia="標楷體"/>
                <w:kern w:val="0"/>
                <w:szCs w:val="24"/>
              </w:rPr>
            </w:pPr>
            <w:r w:rsidRPr="00534379">
              <w:rPr>
                <w:rFonts w:eastAsia="標楷體" w:hint="eastAsia"/>
                <w:kern w:val="0"/>
                <w:szCs w:val="24"/>
              </w:rPr>
              <w:t>有否接洽人選</w:t>
            </w:r>
          </w:p>
        </w:tc>
      </w:tr>
      <w:tr w:rsidR="00E11E36" w:rsidRPr="00534379" w14:paraId="4A5FA47F" w14:textId="77777777" w:rsidTr="00674DCA">
        <w:trPr>
          <w:trHeight w:val="567"/>
          <w:jc w:val="center"/>
        </w:trPr>
        <w:tc>
          <w:tcPr>
            <w:tcW w:w="185" w:type="pct"/>
            <w:vAlign w:val="center"/>
          </w:tcPr>
          <w:p w14:paraId="61AB381C" w14:textId="77777777" w:rsidR="00E11E36" w:rsidRPr="00534379" w:rsidRDefault="00E11E36" w:rsidP="00674DCA">
            <w:pPr>
              <w:widowControl/>
              <w:jc w:val="center"/>
              <w:rPr>
                <w:rFonts w:eastAsia="標楷體"/>
                <w:kern w:val="0"/>
                <w:szCs w:val="24"/>
              </w:rPr>
            </w:pPr>
            <w:r>
              <w:rPr>
                <w:rFonts w:eastAsia="標楷體"/>
                <w:kern w:val="0"/>
                <w:szCs w:val="24"/>
              </w:rPr>
              <w:t>1</w:t>
            </w:r>
          </w:p>
        </w:tc>
        <w:tc>
          <w:tcPr>
            <w:tcW w:w="234" w:type="pct"/>
            <w:vAlign w:val="center"/>
          </w:tcPr>
          <w:p w14:paraId="00947540"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375" w:type="pct"/>
            <w:vAlign w:val="center"/>
          </w:tcPr>
          <w:p w14:paraId="5A62BB04" w14:textId="77777777" w:rsidR="00E11E36" w:rsidRPr="00534379" w:rsidRDefault="00E11E36" w:rsidP="00674DCA">
            <w:pPr>
              <w:widowControl/>
              <w:jc w:val="center"/>
              <w:rPr>
                <w:rFonts w:eastAsia="標楷體"/>
                <w:kern w:val="0"/>
                <w:szCs w:val="24"/>
              </w:rPr>
            </w:pPr>
            <w:r w:rsidRPr="00534379">
              <w:rPr>
                <w:rFonts w:eastAsia="標楷體"/>
                <w:kern w:val="0"/>
                <w:szCs w:val="24"/>
              </w:rPr>
              <w:t>助理教授</w:t>
            </w:r>
          </w:p>
        </w:tc>
        <w:tc>
          <w:tcPr>
            <w:tcW w:w="234" w:type="pct"/>
            <w:vAlign w:val="center"/>
          </w:tcPr>
          <w:p w14:paraId="18AD6D16" w14:textId="77777777" w:rsidR="00E11E36" w:rsidRPr="00534379" w:rsidRDefault="00E11E36" w:rsidP="00674DCA">
            <w:pPr>
              <w:widowControl/>
              <w:jc w:val="center"/>
              <w:rPr>
                <w:rFonts w:eastAsia="標楷體"/>
                <w:kern w:val="0"/>
                <w:szCs w:val="24"/>
              </w:rPr>
            </w:pPr>
            <w:r w:rsidRPr="00534379">
              <w:rPr>
                <w:rFonts w:eastAsia="標楷體"/>
                <w:kern w:val="0"/>
                <w:szCs w:val="24"/>
              </w:rPr>
              <w:t>博士</w:t>
            </w:r>
          </w:p>
        </w:tc>
        <w:tc>
          <w:tcPr>
            <w:tcW w:w="610" w:type="pct"/>
            <w:vAlign w:val="center"/>
          </w:tcPr>
          <w:p w14:paraId="503EA1C2" w14:textId="77777777" w:rsidR="00E11E36" w:rsidRPr="00534379" w:rsidRDefault="00E11E36" w:rsidP="00674DCA">
            <w:pPr>
              <w:widowControl/>
              <w:jc w:val="center"/>
              <w:rPr>
                <w:rFonts w:eastAsia="標楷體"/>
                <w:kern w:val="0"/>
                <w:szCs w:val="24"/>
              </w:rPr>
            </w:pPr>
            <w:r>
              <w:rPr>
                <w:rFonts w:eastAsia="標楷體" w:hint="eastAsia"/>
                <w:kern w:val="0"/>
                <w:szCs w:val="24"/>
              </w:rPr>
              <w:t>AI</w:t>
            </w:r>
            <w:r>
              <w:rPr>
                <w:rFonts w:eastAsia="標楷體" w:hint="eastAsia"/>
                <w:kern w:val="0"/>
                <w:szCs w:val="24"/>
                <w:lang w:eastAsia="zh-HK"/>
              </w:rPr>
              <w:t>醫療影像處理</w:t>
            </w:r>
          </w:p>
        </w:tc>
        <w:tc>
          <w:tcPr>
            <w:tcW w:w="1349" w:type="pct"/>
            <w:vAlign w:val="center"/>
          </w:tcPr>
          <w:p w14:paraId="0DD0753C" w14:textId="77777777" w:rsidR="00E11E36" w:rsidRPr="00534379" w:rsidRDefault="00E11E36" w:rsidP="00674DCA">
            <w:pPr>
              <w:widowControl/>
              <w:jc w:val="center"/>
              <w:rPr>
                <w:rFonts w:eastAsia="標楷體"/>
                <w:kern w:val="0"/>
                <w:szCs w:val="24"/>
              </w:rPr>
            </w:pPr>
            <w:r w:rsidRPr="00CE1A0E">
              <w:rPr>
                <w:rFonts w:eastAsia="標楷體" w:hint="eastAsia"/>
                <w:color w:val="000000" w:themeColor="text1"/>
                <w:kern w:val="0"/>
                <w:szCs w:val="24"/>
              </w:rPr>
              <w:t>依據「高雄醫學大學</w:t>
            </w:r>
            <w:r>
              <w:rPr>
                <w:rFonts w:eastAsia="標楷體" w:hint="eastAsia"/>
                <w:color w:val="000000" w:themeColor="text1"/>
                <w:kern w:val="0"/>
                <w:szCs w:val="24"/>
                <w:lang w:eastAsia="zh-HK"/>
              </w:rPr>
              <w:t>健康科</w:t>
            </w:r>
            <w:r w:rsidRPr="00CE1A0E">
              <w:rPr>
                <w:rFonts w:eastAsia="標楷體" w:hint="eastAsia"/>
                <w:color w:val="000000" w:themeColor="text1"/>
                <w:kern w:val="0"/>
                <w:szCs w:val="24"/>
              </w:rPr>
              <w:t>學院專任教師新聘及升等計分細則」規定辦理</w:t>
            </w:r>
          </w:p>
        </w:tc>
        <w:tc>
          <w:tcPr>
            <w:tcW w:w="853" w:type="pct"/>
            <w:vAlign w:val="center"/>
          </w:tcPr>
          <w:p w14:paraId="112E258A" w14:textId="77777777" w:rsidR="00E11E36" w:rsidRPr="00534379" w:rsidRDefault="00E11E36" w:rsidP="00674DCA">
            <w:pPr>
              <w:widowControl/>
              <w:jc w:val="center"/>
              <w:rPr>
                <w:rFonts w:eastAsia="標楷體"/>
                <w:kern w:val="0"/>
                <w:szCs w:val="24"/>
              </w:rPr>
            </w:pPr>
            <w:r>
              <w:rPr>
                <w:rFonts w:eastAsia="標楷體" w:hint="eastAsia"/>
                <w:kern w:val="0"/>
                <w:szCs w:val="24"/>
              </w:rPr>
              <w:t>A</w:t>
            </w:r>
            <w:r>
              <w:rPr>
                <w:rFonts w:eastAsia="標楷體"/>
                <w:kern w:val="0"/>
                <w:szCs w:val="24"/>
              </w:rPr>
              <w:t>I/</w:t>
            </w:r>
            <w:r>
              <w:rPr>
                <w:rFonts w:eastAsia="標楷體" w:hint="eastAsia"/>
                <w:kern w:val="0"/>
                <w:szCs w:val="24"/>
                <w:lang w:eastAsia="zh-HK"/>
              </w:rPr>
              <w:t>醫療影像處理</w:t>
            </w:r>
          </w:p>
        </w:tc>
        <w:tc>
          <w:tcPr>
            <w:tcW w:w="609" w:type="pct"/>
            <w:vAlign w:val="center"/>
          </w:tcPr>
          <w:p w14:paraId="3262CF17" w14:textId="77777777" w:rsidR="00E11E36" w:rsidRPr="00534379" w:rsidRDefault="00E11E36" w:rsidP="00674DCA">
            <w:pPr>
              <w:widowControl/>
              <w:jc w:val="center"/>
              <w:rPr>
                <w:rFonts w:eastAsia="標楷體"/>
                <w:kern w:val="0"/>
                <w:szCs w:val="24"/>
              </w:rPr>
            </w:pPr>
            <w:r w:rsidRPr="00CE1A0E">
              <w:rPr>
                <w:rFonts w:eastAsia="標楷體" w:hint="eastAsia"/>
                <w:color w:val="000000" w:themeColor="text1"/>
                <w:kern w:val="0"/>
                <w:szCs w:val="24"/>
              </w:rPr>
              <w:t>公開招聘</w:t>
            </w:r>
          </w:p>
        </w:tc>
        <w:tc>
          <w:tcPr>
            <w:tcW w:w="550" w:type="pct"/>
            <w:vAlign w:val="center"/>
          </w:tcPr>
          <w:p w14:paraId="13AF626D" w14:textId="77777777" w:rsidR="00E11E36" w:rsidRPr="00534379" w:rsidRDefault="00E11E36" w:rsidP="00674DCA">
            <w:pPr>
              <w:widowControl/>
              <w:jc w:val="center"/>
              <w:rPr>
                <w:rFonts w:eastAsia="標楷體"/>
                <w:kern w:val="0"/>
                <w:szCs w:val="24"/>
              </w:rPr>
            </w:pPr>
            <w:r w:rsidRPr="00FA4BE2">
              <w:rPr>
                <w:rFonts w:ascii="標楷體" w:eastAsia="標楷體" w:hAnsi="標楷體" w:hint="eastAsia"/>
                <w:kern w:val="0"/>
                <w:szCs w:val="24"/>
              </w:rPr>
              <w:t>接洽</w:t>
            </w:r>
            <w:r>
              <w:rPr>
                <w:rFonts w:ascii="標楷體" w:eastAsia="標楷體" w:hAnsi="標楷體" w:hint="eastAsia"/>
                <w:kern w:val="0"/>
                <w:szCs w:val="24"/>
              </w:rPr>
              <w:t>中</w:t>
            </w:r>
          </w:p>
        </w:tc>
      </w:tr>
      <w:tr w:rsidR="00E11E36" w:rsidRPr="00534379" w14:paraId="76BFD1BE" w14:textId="77777777" w:rsidTr="00674DCA">
        <w:trPr>
          <w:trHeight w:val="567"/>
          <w:jc w:val="center"/>
        </w:trPr>
        <w:tc>
          <w:tcPr>
            <w:tcW w:w="185" w:type="pct"/>
            <w:vAlign w:val="center"/>
          </w:tcPr>
          <w:p w14:paraId="52367F1E" w14:textId="77777777" w:rsidR="00E11E36" w:rsidRPr="00534379" w:rsidRDefault="00E11E36" w:rsidP="00674DCA">
            <w:pPr>
              <w:widowControl/>
              <w:jc w:val="center"/>
              <w:rPr>
                <w:rFonts w:eastAsia="標楷體"/>
                <w:kern w:val="0"/>
                <w:szCs w:val="24"/>
              </w:rPr>
            </w:pPr>
            <w:r>
              <w:rPr>
                <w:rFonts w:eastAsia="標楷體"/>
                <w:kern w:val="0"/>
                <w:szCs w:val="24"/>
              </w:rPr>
              <w:t>2</w:t>
            </w:r>
          </w:p>
        </w:tc>
        <w:tc>
          <w:tcPr>
            <w:tcW w:w="234" w:type="pct"/>
            <w:vAlign w:val="center"/>
          </w:tcPr>
          <w:p w14:paraId="0FB779B8" w14:textId="77777777" w:rsidR="00E11E36" w:rsidRPr="00534379" w:rsidRDefault="00E11E36" w:rsidP="00674DCA">
            <w:pPr>
              <w:widowControl/>
              <w:jc w:val="center"/>
              <w:rPr>
                <w:rFonts w:eastAsia="標楷體"/>
                <w:kern w:val="0"/>
                <w:szCs w:val="24"/>
              </w:rPr>
            </w:pPr>
            <w:r w:rsidRPr="00534379">
              <w:rPr>
                <w:rFonts w:eastAsia="標楷體"/>
                <w:kern w:val="0"/>
                <w:szCs w:val="24"/>
              </w:rPr>
              <w:t>專任</w:t>
            </w:r>
          </w:p>
        </w:tc>
        <w:tc>
          <w:tcPr>
            <w:tcW w:w="375" w:type="pct"/>
            <w:vAlign w:val="center"/>
          </w:tcPr>
          <w:p w14:paraId="0CC536D4" w14:textId="77777777" w:rsidR="00E11E36" w:rsidRPr="00534379" w:rsidRDefault="00E11E36" w:rsidP="00674DCA">
            <w:pPr>
              <w:widowControl/>
              <w:jc w:val="center"/>
              <w:rPr>
                <w:rFonts w:eastAsia="標楷體"/>
                <w:kern w:val="0"/>
                <w:szCs w:val="24"/>
              </w:rPr>
            </w:pPr>
            <w:r w:rsidRPr="00534379">
              <w:rPr>
                <w:rFonts w:eastAsia="標楷體"/>
                <w:kern w:val="0"/>
                <w:szCs w:val="24"/>
              </w:rPr>
              <w:t>助理教授</w:t>
            </w:r>
          </w:p>
        </w:tc>
        <w:tc>
          <w:tcPr>
            <w:tcW w:w="234" w:type="pct"/>
            <w:vAlign w:val="center"/>
          </w:tcPr>
          <w:p w14:paraId="04D51239" w14:textId="77777777" w:rsidR="00E11E36" w:rsidRPr="00534379" w:rsidRDefault="00E11E36" w:rsidP="00674DCA">
            <w:pPr>
              <w:widowControl/>
              <w:jc w:val="center"/>
              <w:rPr>
                <w:rFonts w:eastAsia="標楷體"/>
                <w:kern w:val="0"/>
                <w:szCs w:val="24"/>
              </w:rPr>
            </w:pPr>
            <w:r w:rsidRPr="00534379">
              <w:rPr>
                <w:rFonts w:eastAsia="標楷體"/>
                <w:kern w:val="0"/>
                <w:szCs w:val="24"/>
              </w:rPr>
              <w:t>博士</w:t>
            </w:r>
          </w:p>
        </w:tc>
        <w:tc>
          <w:tcPr>
            <w:tcW w:w="610" w:type="pct"/>
            <w:vAlign w:val="center"/>
          </w:tcPr>
          <w:p w14:paraId="7D28D8D0" w14:textId="77777777" w:rsidR="00E11E36" w:rsidRPr="00534379" w:rsidRDefault="00E11E36" w:rsidP="00674DCA">
            <w:pPr>
              <w:widowControl/>
              <w:jc w:val="center"/>
              <w:rPr>
                <w:rFonts w:eastAsia="標楷體"/>
                <w:kern w:val="0"/>
                <w:szCs w:val="24"/>
              </w:rPr>
            </w:pPr>
            <w:r w:rsidRPr="00520623">
              <w:rPr>
                <w:rFonts w:eastAsia="標楷體" w:hint="eastAsia"/>
                <w:kern w:val="0"/>
                <w:szCs w:val="24"/>
              </w:rPr>
              <w:t>自然語言處理</w:t>
            </w:r>
          </w:p>
        </w:tc>
        <w:tc>
          <w:tcPr>
            <w:tcW w:w="1349" w:type="pct"/>
            <w:vAlign w:val="center"/>
          </w:tcPr>
          <w:p w14:paraId="2312A80A" w14:textId="77777777" w:rsidR="00E11E36" w:rsidRPr="00534379" w:rsidRDefault="00E11E36" w:rsidP="00674DCA">
            <w:pPr>
              <w:widowControl/>
              <w:jc w:val="center"/>
              <w:rPr>
                <w:rFonts w:eastAsia="標楷體"/>
                <w:kern w:val="0"/>
                <w:szCs w:val="24"/>
              </w:rPr>
            </w:pPr>
            <w:r w:rsidRPr="00CE1A0E">
              <w:rPr>
                <w:rFonts w:eastAsia="標楷體" w:hint="eastAsia"/>
                <w:color w:val="000000" w:themeColor="text1"/>
                <w:kern w:val="0"/>
                <w:szCs w:val="24"/>
              </w:rPr>
              <w:t>依據「高雄醫學大學</w:t>
            </w:r>
            <w:r>
              <w:rPr>
                <w:rFonts w:eastAsia="標楷體" w:hint="eastAsia"/>
                <w:color w:val="000000" w:themeColor="text1"/>
                <w:kern w:val="0"/>
                <w:szCs w:val="24"/>
                <w:lang w:eastAsia="zh-HK"/>
              </w:rPr>
              <w:t>健康科</w:t>
            </w:r>
            <w:r w:rsidRPr="00CE1A0E">
              <w:rPr>
                <w:rFonts w:eastAsia="標楷體" w:hint="eastAsia"/>
                <w:color w:val="000000" w:themeColor="text1"/>
                <w:kern w:val="0"/>
                <w:szCs w:val="24"/>
              </w:rPr>
              <w:t>學院專任教師新聘及升等計分細則」規定辦理</w:t>
            </w:r>
          </w:p>
        </w:tc>
        <w:tc>
          <w:tcPr>
            <w:tcW w:w="853" w:type="pct"/>
            <w:vAlign w:val="center"/>
          </w:tcPr>
          <w:p w14:paraId="1DC54081" w14:textId="77777777" w:rsidR="00E11E36" w:rsidRPr="00534379" w:rsidRDefault="00E11E36" w:rsidP="00674DCA">
            <w:pPr>
              <w:widowControl/>
              <w:jc w:val="center"/>
              <w:rPr>
                <w:rFonts w:eastAsia="標楷體"/>
                <w:kern w:val="0"/>
                <w:szCs w:val="24"/>
              </w:rPr>
            </w:pPr>
            <w:r>
              <w:rPr>
                <w:rFonts w:eastAsia="標楷體" w:hint="eastAsia"/>
                <w:kern w:val="0"/>
                <w:szCs w:val="24"/>
              </w:rPr>
              <w:t>A</w:t>
            </w:r>
            <w:r>
              <w:rPr>
                <w:rFonts w:eastAsia="標楷體"/>
                <w:kern w:val="0"/>
                <w:szCs w:val="24"/>
              </w:rPr>
              <w:t>I/</w:t>
            </w:r>
            <w:r w:rsidRPr="00520623">
              <w:rPr>
                <w:rFonts w:eastAsia="標楷體" w:hint="eastAsia"/>
                <w:kern w:val="0"/>
                <w:szCs w:val="24"/>
              </w:rPr>
              <w:t>自然語言處理</w:t>
            </w:r>
          </w:p>
        </w:tc>
        <w:tc>
          <w:tcPr>
            <w:tcW w:w="609" w:type="pct"/>
            <w:vAlign w:val="center"/>
          </w:tcPr>
          <w:p w14:paraId="33486989" w14:textId="77777777" w:rsidR="00E11E36" w:rsidRPr="00534379" w:rsidRDefault="00E11E36" w:rsidP="00674DCA">
            <w:pPr>
              <w:widowControl/>
              <w:jc w:val="center"/>
              <w:rPr>
                <w:rFonts w:eastAsia="標楷體"/>
                <w:kern w:val="0"/>
                <w:szCs w:val="24"/>
              </w:rPr>
            </w:pPr>
            <w:r w:rsidRPr="00CE1A0E">
              <w:rPr>
                <w:rFonts w:eastAsia="標楷體" w:hint="eastAsia"/>
                <w:color w:val="000000" w:themeColor="text1"/>
                <w:kern w:val="0"/>
                <w:szCs w:val="24"/>
              </w:rPr>
              <w:t>公開招聘</w:t>
            </w:r>
          </w:p>
        </w:tc>
        <w:tc>
          <w:tcPr>
            <w:tcW w:w="550" w:type="pct"/>
            <w:vAlign w:val="center"/>
          </w:tcPr>
          <w:p w14:paraId="7C0569FC" w14:textId="77777777" w:rsidR="00E11E36" w:rsidRPr="00534379" w:rsidRDefault="00E11E36" w:rsidP="00674DCA">
            <w:pPr>
              <w:widowControl/>
              <w:jc w:val="center"/>
              <w:rPr>
                <w:rFonts w:eastAsia="標楷體"/>
                <w:kern w:val="0"/>
                <w:szCs w:val="24"/>
              </w:rPr>
            </w:pPr>
            <w:r w:rsidRPr="00FA4BE2">
              <w:rPr>
                <w:rFonts w:ascii="標楷體" w:eastAsia="標楷體" w:hAnsi="標楷體" w:hint="eastAsia"/>
                <w:kern w:val="0"/>
                <w:szCs w:val="24"/>
              </w:rPr>
              <w:t>接洽</w:t>
            </w:r>
            <w:r>
              <w:rPr>
                <w:rFonts w:ascii="標楷體" w:eastAsia="標楷體" w:hAnsi="標楷體" w:hint="eastAsia"/>
                <w:kern w:val="0"/>
                <w:szCs w:val="24"/>
              </w:rPr>
              <w:t>中</w:t>
            </w:r>
          </w:p>
        </w:tc>
      </w:tr>
    </w:tbl>
    <w:p w14:paraId="37DE6720" w14:textId="77777777" w:rsidR="00E11E36" w:rsidRDefault="00E11E36" w:rsidP="00E11E36">
      <w:pPr>
        <w:pStyle w:val="a3"/>
        <w:snapToGrid w:val="0"/>
        <w:spacing w:beforeLines="50" w:before="180" w:afterLines="50" w:after="180"/>
        <w:jc w:val="both"/>
        <w:rPr>
          <w:rFonts w:ascii="Times New Roman" w:eastAsia="標楷體" w:hAnsi="Times New Roman"/>
          <w:b/>
          <w:sz w:val="32"/>
          <w:szCs w:val="32"/>
        </w:rPr>
      </w:pPr>
    </w:p>
    <w:p w14:paraId="6A270F43" w14:textId="77777777" w:rsidR="00E11E36" w:rsidRPr="00534379" w:rsidRDefault="00E11E36" w:rsidP="001D0B50">
      <w:pPr>
        <w:pStyle w:val="a3"/>
        <w:snapToGrid w:val="0"/>
        <w:spacing w:beforeLines="50" w:before="180" w:afterLines="50" w:after="180"/>
        <w:jc w:val="both"/>
        <w:outlineLvl w:val="0"/>
        <w:rPr>
          <w:rFonts w:ascii="Times New Roman" w:eastAsia="標楷體" w:hAnsi="Times New Roman"/>
          <w:b/>
          <w:sz w:val="32"/>
          <w:szCs w:val="32"/>
        </w:rPr>
      </w:pPr>
      <w:bookmarkStart w:id="77" w:name="_Toc207873961"/>
      <w:proofErr w:type="spellStart"/>
      <w:r w:rsidRPr="0014463B">
        <w:rPr>
          <w:rFonts w:ascii="Times New Roman" w:eastAsia="標楷體" w:hAnsi="Times New Roman" w:hint="eastAsia"/>
          <w:b/>
          <w:sz w:val="32"/>
          <w:szCs w:val="32"/>
        </w:rPr>
        <w:t>第四部分：博士班／博士學位學程學術條件</w:t>
      </w:r>
      <w:r w:rsidRPr="0014463B">
        <w:rPr>
          <w:rFonts w:ascii="Times New Roman" w:eastAsia="標楷體" w:hAnsi="Times New Roman" w:hint="eastAsia"/>
          <w:b/>
          <w:sz w:val="32"/>
          <w:szCs w:val="32"/>
          <w:lang w:eastAsia="zh-TW"/>
        </w:rPr>
        <w:t>一覽</w:t>
      </w:r>
      <w:proofErr w:type="spellEnd"/>
      <w:r w:rsidRPr="0014463B">
        <w:rPr>
          <w:rFonts w:ascii="Times New Roman" w:eastAsia="標楷體" w:hAnsi="Times New Roman" w:hint="eastAsia"/>
          <w:b/>
          <w:sz w:val="32"/>
          <w:szCs w:val="32"/>
        </w:rPr>
        <w:t>表（表</w:t>
      </w:r>
      <w:r w:rsidRPr="0014463B">
        <w:rPr>
          <w:rFonts w:ascii="Times New Roman" w:eastAsia="標楷體" w:hAnsi="Times New Roman"/>
          <w:b/>
          <w:sz w:val="32"/>
          <w:szCs w:val="32"/>
          <w:lang w:eastAsia="zh-TW"/>
        </w:rPr>
        <w:t>5</w:t>
      </w:r>
      <w:r w:rsidRPr="0014463B">
        <w:rPr>
          <w:rFonts w:ascii="Times New Roman" w:eastAsia="標楷體" w:hAnsi="Times New Roman" w:hint="eastAsia"/>
          <w:b/>
          <w:sz w:val="32"/>
          <w:szCs w:val="32"/>
        </w:rPr>
        <w:t>）</w:t>
      </w:r>
      <w:bookmarkEnd w:id="77"/>
    </w:p>
    <w:p w14:paraId="3D0AB70F" w14:textId="77777777" w:rsidR="00E11E36" w:rsidRPr="00534379" w:rsidRDefault="00E11E36" w:rsidP="00E11E36">
      <w:pPr>
        <w:pStyle w:val="a3"/>
        <w:snapToGrid w:val="0"/>
        <w:spacing w:beforeLines="50" w:before="180"/>
        <w:jc w:val="both"/>
        <w:rPr>
          <w:rFonts w:ascii="Times New Roman" w:eastAsia="標楷體" w:hAnsi="Times New Roman"/>
          <w:b/>
          <w:sz w:val="32"/>
          <w:lang w:eastAsia="zh-TW"/>
        </w:rPr>
      </w:pPr>
      <w:r w:rsidRPr="00534379">
        <w:rPr>
          <w:rFonts w:ascii="Times New Roman" w:eastAsia="標楷體" w:hAnsi="Times New Roman"/>
          <w:b/>
          <w:sz w:val="32"/>
        </w:rPr>
        <w:t>表</w:t>
      </w:r>
      <w:r w:rsidRPr="00534379">
        <w:rPr>
          <w:rFonts w:ascii="Times New Roman" w:eastAsia="標楷體" w:hAnsi="Times New Roman"/>
          <w:b/>
          <w:sz w:val="32"/>
          <w:lang w:eastAsia="zh-TW"/>
        </w:rPr>
        <w:t>5</w:t>
      </w:r>
      <w:r w:rsidRPr="00534379">
        <w:rPr>
          <w:rFonts w:ascii="Times New Roman" w:eastAsia="標楷體" w:hAnsi="Times New Roman"/>
          <w:b/>
          <w:sz w:val="32"/>
        </w:rPr>
        <w:t>、</w:t>
      </w:r>
      <w:r w:rsidRPr="00534379">
        <w:rPr>
          <w:rFonts w:ascii="Times New Roman" w:eastAsia="標楷體" w:hAnsi="Times New Roman"/>
          <w:b/>
          <w:sz w:val="32"/>
          <w:lang w:eastAsia="zh-TW"/>
        </w:rPr>
        <w:t>博士班／博士學位學程學術條件一覽表</w:t>
      </w:r>
    </w:p>
    <w:p w14:paraId="5F1D82C1" w14:textId="77777777"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校名：高雄醫學大學</w:t>
      </w:r>
    </w:p>
    <w:p w14:paraId="0A2E0AD2" w14:textId="41953442"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申請案名：</w:t>
      </w:r>
      <w:del w:id="78" w:author="鄭成偉" w:date="2025-09-24T22:21:00Z" w16du:dateUtc="2025-09-24T14:21:00Z">
        <w:r w:rsidRPr="00C311DF" w:rsidDel="00531ACF">
          <w:rPr>
            <w:rFonts w:ascii="Times New Roman" w:eastAsia="標楷體" w:hAnsi="Times New Roman" w:hint="eastAsia"/>
            <w:sz w:val="28"/>
            <w:lang w:eastAsia="zh-TW"/>
          </w:rPr>
          <w:delText>智慧生醫與精準健康博士班</w:delText>
        </w:r>
      </w:del>
      <w:ins w:id="79" w:author="鄭成偉" w:date="2025-09-24T22:21:00Z" w16du:dateUtc="2025-09-24T14:21:00Z">
        <w:r w:rsidR="00531ACF">
          <w:rPr>
            <w:rFonts w:ascii="Times New Roman" w:eastAsia="標楷體" w:hAnsi="Times New Roman" w:hint="eastAsia"/>
            <w:sz w:val="28"/>
            <w:lang w:eastAsia="zh-TW"/>
          </w:rPr>
          <w:t>智慧生醫與精準健康博士學位學程</w:t>
        </w:r>
      </w:ins>
    </w:p>
    <w:p w14:paraId="2361D290" w14:textId="77777777"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計</w:t>
      </w:r>
      <w:r>
        <w:rPr>
          <w:rFonts w:ascii="Times New Roman" w:eastAsia="標楷體" w:hAnsi="Times New Roman" w:hint="eastAsia"/>
          <w:sz w:val="28"/>
          <w:lang w:eastAsia="zh-HK"/>
        </w:rPr>
        <w:t>算</w:t>
      </w:r>
      <w:r w:rsidRPr="00C311DF">
        <w:rPr>
          <w:rFonts w:ascii="Times New Roman" w:eastAsia="標楷體" w:hAnsi="Times New Roman" w:hint="eastAsia"/>
          <w:sz w:val="28"/>
          <w:lang w:eastAsia="zh-TW"/>
        </w:rPr>
        <w:t>期間：</w:t>
      </w:r>
      <w:r w:rsidRPr="00C311DF">
        <w:rPr>
          <w:rFonts w:ascii="Times New Roman" w:eastAsia="標楷體" w:hAnsi="Times New Roman"/>
          <w:sz w:val="28"/>
          <w:lang w:eastAsia="zh-TW"/>
        </w:rPr>
        <w:t>110</w:t>
      </w:r>
      <w:r w:rsidRPr="00C311DF">
        <w:rPr>
          <w:rFonts w:ascii="Times New Roman" w:eastAsia="標楷體" w:hAnsi="Times New Roman" w:hint="eastAsia"/>
          <w:sz w:val="28"/>
          <w:lang w:eastAsia="zh-TW"/>
        </w:rPr>
        <w:t>年</w:t>
      </w:r>
      <w:r w:rsidRPr="00C311DF">
        <w:rPr>
          <w:rFonts w:ascii="Times New Roman" w:eastAsia="標楷體" w:hAnsi="Times New Roman"/>
          <w:sz w:val="28"/>
          <w:lang w:eastAsia="zh-TW"/>
        </w:rPr>
        <w:t>1</w:t>
      </w:r>
      <w:r w:rsidRPr="00C311DF">
        <w:rPr>
          <w:rFonts w:ascii="Times New Roman" w:eastAsia="標楷體" w:hAnsi="Times New Roman" w:hint="eastAsia"/>
          <w:sz w:val="28"/>
          <w:lang w:eastAsia="zh-TW"/>
        </w:rPr>
        <w:t>月</w:t>
      </w:r>
      <w:r w:rsidRPr="00C311DF">
        <w:rPr>
          <w:rFonts w:ascii="Times New Roman" w:eastAsia="標楷體" w:hAnsi="Times New Roman"/>
          <w:sz w:val="28"/>
          <w:lang w:eastAsia="zh-TW"/>
        </w:rPr>
        <w:t>1</w:t>
      </w:r>
      <w:r w:rsidRPr="00C311DF">
        <w:rPr>
          <w:rFonts w:ascii="Times New Roman" w:eastAsia="標楷體" w:hAnsi="Times New Roman" w:hint="eastAsia"/>
          <w:sz w:val="28"/>
          <w:lang w:eastAsia="zh-TW"/>
        </w:rPr>
        <w:t>日</w:t>
      </w:r>
      <w:r w:rsidRPr="00C311DF">
        <w:rPr>
          <w:rFonts w:ascii="Times New Roman" w:eastAsia="標楷體" w:hAnsi="Times New Roman"/>
          <w:sz w:val="28"/>
          <w:lang w:eastAsia="zh-TW"/>
        </w:rPr>
        <w:t>~114</w:t>
      </w:r>
      <w:r w:rsidRPr="00C311DF">
        <w:rPr>
          <w:rFonts w:ascii="Times New Roman" w:eastAsia="標楷體" w:hAnsi="Times New Roman" w:hint="eastAsia"/>
          <w:sz w:val="28"/>
          <w:lang w:eastAsia="zh-TW"/>
        </w:rPr>
        <w:t>年</w:t>
      </w:r>
      <w:r w:rsidRPr="00C311DF">
        <w:rPr>
          <w:rFonts w:ascii="Times New Roman" w:eastAsia="標楷體" w:hAnsi="Times New Roman"/>
          <w:sz w:val="28"/>
          <w:lang w:eastAsia="zh-TW"/>
        </w:rPr>
        <w:t>12</w:t>
      </w:r>
      <w:r w:rsidRPr="00C311DF">
        <w:rPr>
          <w:rFonts w:ascii="Times New Roman" w:eastAsia="標楷體" w:hAnsi="Times New Roman" w:hint="eastAsia"/>
          <w:sz w:val="28"/>
          <w:lang w:eastAsia="zh-TW"/>
        </w:rPr>
        <w:t>月</w:t>
      </w:r>
      <w:r w:rsidRPr="00C311DF">
        <w:rPr>
          <w:rFonts w:ascii="Times New Roman" w:eastAsia="標楷體" w:hAnsi="Times New Roman"/>
          <w:sz w:val="28"/>
          <w:lang w:eastAsia="zh-TW"/>
        </w:rPr>
        <w:t>31</w:t>
      </w:r>
      <w:r w:rsidRPr="00C311DF">
        <w:rPr>
          <w:rFonts w:ascii="Times New Roman" w:eastAsia="標楷體" w:hAnsi="Times New Roman" w:hint="eastAsia"/>
          <w:sz w:val="28"/>
          <w:lang w:eastAsia="zh-TW"/>
        </w:rPr>
        <w:t>日。</w:t>
      </w:r>
    </w:p>
    <w:p w14:paraId="7AD7A198" w14:textId="77777777"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論文作者：通訊作者、第一作者、第二作者予以計入，第三位作者不予計入。</w:t>
      </w:r>
    </w:p>
    <w:p w14:paraId="3D5F48C4" w14:textId="77777777"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專任教師：</w:t>
      </w:r>
      <w:r w:rsidRPr="00C311DF">
        <w:rPr>
          <w:rFonts w:ascii="Times New Roman" w:eastAsia="標楷體" w:hAnsi="Times New Roman"/>
          <w:sz w:val="28"/>
          <w:lang w:eastAsia="zh-TW"/>
        </w:rPr>
        <w:t>19</w:t>
      </w:r>
      <w:r w:rsidRPr="00C311DF">
        <w:rPr>
          <w:rFonts w:ascii="Times New Roman" w:eastAsia="標楷體" w:hAnsi="Times New Roman" w:hint="eastAsia"/>
          <w:sz w:val="28"/>
          <w:lang w:eastAsia="zh-TW"/>
        </w:rPr>
        <w:t>名（與表</w:t>
      </w:r>
      <w:r w:rsidRPr="00C311DF">
        <w:rPr>
          <w:rFonts w:ascii="Times New Roman" w:eastAsia="標楷體" w:hAnsi="Times New Roman"/>
          <w:sz w:val="28"/>
          <w:lang w:eastAsia="zh-TW"/>
        </w:rPr>
        <w:t>3</w:t>
      </w:r>
      <w:r w:rsidRPr="00C311DF">
        <w:rPr>
          <w:rFonts w:ascii="Times New Roman" w:eastAsia="標楷體" w:hAnsi="Times New Roman" w:hint="eastAsia"/>
          <w:sz w:val="28"/>
          <w:lang w:eastAsia="zh-TW"/>
        </w:rPr>
        <w:t>相符）</w:t>
      </w:r>
    </w:p>
    <w:p w14:paraId="0B776D7C" w14:textId="77777777" w:rsidR="00E11E36" w:rsidRPr="00C311DF" w:rsidRDefault="00E11E36" w:rsidP="00E11E36">
      <w:pPr>
        <w:pStyle w:val="a3"/>
        <w:snapToGrid w:val="0"/>
        <w:jc w:val="both"/>
        <w:rPr>
          <w:rFonts w:ascii="Times New Roman" w:eastAsia="標楷體" w:hAnsi="Times New Roman"/>
          <w:sz w:val="28"/>
          <w:lang w:eastAsia="zh-TW"/>
        </w:rPr>
      </w:pPr>
      <w:r w:rsidRPr="00C311DF">
        <w:rPr>
          <w:rFonts w:ascii="Times New Roman" w:eastAsia="標楷體" w:hAnsi="Times New Roman" w:hint="eastAsia"/>
          <w:sz w:val="28"/>
          <w:lang w:eastAsia="zh-TW"/>
        </w:rPr>
        <w:t>論文篇數：合計</w:t>
      </w:r>
      <w:r w:rsidRPr="00C311DF">
        <w:rPr>
          <w:rFonts w:ascii="Times New Roman" w:eastAsia="標楷體" w:hAnsi="Times New Roman"/>
          <w:sz w:val="28"/>
          <w:lang w:eastAsia="zh-TW"/>
        </w:rPr>
        <w:t xml:space="preserve"> 2</w:t>
      </w:r>
      <w:r w:rsidRPr="00EB2331">
        <w:rPr>
          <w:rFonts w:ascii="Times New Roman" w:eastAsia="標楷體" w:hAnsi="Times New Roman" w:hint="eastAsia"/>
          <w:sz w:val="28"/>
          <w:lang w:eastAsia="zh-TW"/>
        </w:rPr>
        <w:t>76</w:t>
      </w:r>
      <w:r w:rsidRPr="00C311DF">
        <w:rPr>
          <w:rFonts w:ascii="Times New Roman" w:eastAsia="標楷體" w:hAnsi="Times New Roman"/>
          <w:sz w:val="28"/>
          <w:lang w:eastAsia="zh-TW"/>
        </w:rPr>
        <w:t xml:space="preserve"> </w:t>
      </w:r>
      <w:r w:rsidRPr="00C311DF">
        <w:rPr>
          <w:rFonts w:ascii="Times New Roman" w:eastAsia="標楷體" w:hAnsi="Times New Roman" w:hint="eastAsia"/>
          <w:sz w:val="28"/>
          <w:lang w:eastAsia="zh-TW"/>
        </w:rPr>
        <w:t>篇，每人平均（總篇數</w:t>
      </w:r>
      <w:r w:rsidRPr="00C311DF">
        <w:rPr>
          <w:rFonts w:ascii="Times New Roman" w:eastAsia="標楷體" w:hAnsi="Times New Roman"/>
          <w:sz w:val="28"/>
          <w:lang w:eastAsia="zh-TW"/>
        </w:rPr>
        <w:t>/</w:t>
      </w:r>
      <w:proofErr w:type="spellStart"/>
      <w:r w:rsidRPr="00C311DF">
        <w:rPr>
          <w:rFonts w:ascii="Times New Roman" w:eastAsia="標楷體" w:hAnsi="Times New Roman" w:hint="eastAsia"/>
          <w:sz w:val="28"/>
          <w:lang w:eastAsia="zh-TW"/>
        </w:rPr>
        <w:t>專任教師數</w:t>
      </w:r>
      <w:proofErr w:type="spellEnd"/>
      <w:r w:rsidRPr="00C311DF">
        <w:rPr>
          <w:rFonts w:ascii="Times New Roman" w:eastAsia="標楷體" w:hAnsi="Times New Roman" w:hint="eastAsia"/>
          <w:sz w:val="28"/>
          <w:lang w:eastAsia="zh-TW"/>
        </w:rPr>
        <w:t>）：</w:t>
      </w:r>
      <w:r w:rsidRPr="00C311DF">
        <w:rPr>
          <w:rFonts w:ascii="Times New Roman" w:eastAsia="標楷體" w:hAnsi="Times New Roman"/>
          <w:sz w:val="28"/>
          <w:lang w:eastAsia="zh-TW"/>
        </w:rPr>
        <w:t xml:space="preserve"> 14.</w:t>
      </w:r>
      <w:r w:rsidRPr="00EB2331">
        <w:rPr>
          <w:rFonts w:ascii="Times New Roman" w:eastAsia="標楷體" w:hAnsi="Times New Roman" w:hint="eastAsia"/>
          <w:sz w:val="28"/>
          <w:lang w:eastAsia="zh-TW"/>
        </w:rPr>
        <w:t>52</w:t>
      </w:r>
      <w:r w:rsidRPr="00C311DF">
        <w:rPr>
          <w:rFonts w:ascii="Times New Roman" w:eastAsia="標楷體" w:hAnsi="Times New Roman"/>
          <w:sz w:val="28"/>
          <w:lang w:eastAsia="zh-TW"/>
        </w:rPr>
        <w:t xml:space="preserve"> </w:t>
      </w:r>
      <w:r w:rsidRPr="00C311DF">
        <w:rPr>
          <w:rFonts w:ascii="Times New Roman" w:eastAsia="標楷體" w:hAnsi="Times New Roman" w:hint="eastAsia"/>
          <w:sz w:val="28"/>
          <w:lang w:eastAsia="zh-TW"/>
        </w:rPr>
        <w:t>篇</w:t>
      </w:r>
    </w:p>
    <w:p w14:paraId="7FAFDF32" w14:textId="5A269901" w:rsidR="00E11E36" w:rsidRPr="009F21BF" w:rsidRDefault="00E11E36" w:rsidP="00E11E36">
      <w:pPr>
        <w:pStyle w:val="a3"/>
        <w:snapToGrid w:val="0"/>
        <w:jc w:val="both"/>
        <w:rPr>
          <w:rFonts w:ascii="Times New Roman" w:eastAsia="標楷體" w:hAnsi="Times New Roman"/>
          <w:b/>
          <w:sz w:val="28"/>
          <w:szCs w:val="28"/>
          <w:lang w:eastAsia="zh-TW"/>
        </w:rPr>
      </w:pPr>
      <w:r w:rsidRPr="00C311DF">
        <w:rPr>
          <w:rFonts w:ascii="Times New Roman" w:eastAsia="標楷體" w:hAnsi="Times New Roman" w:hint="eastAsia"/>
          <w:sz w:val="28"/>
        </w:rPr>
        <w:t>其中發表於國內外具公信力之資料庫論文計</w:t>
      </w:r>
      <w:r w:rsidRPr="00C311DF">
        <w:rPr>
          <w:rFonts w:ascii="Times New Roman" w:eastAsia="標楷體" w:hAnsi="Times New Roman"/>
          <w:sz w:val="28"/>
        </w:rPr>
        <w:t>266</w:t>
      </w:r>
      <w:r w:rsidRPr="00C311DF">
        <w:rPr>
          <w:rFonts w:ascii="Times New Roman" w:eastAsia="標楷體" w:hAnsi="Times New Roman" w:hint="eastAsia"/>
          <w:sz w:val="28"/>
        </w:rPr>
        <w:t>篇，每人平均（總篇數</w:t>
      </w:r>
      <w:r w:rsidRPr="00C311DF">
        <w:rPr>
          <w:rFonts w:ascii="Times New Roman" w:eastAsia="標楷體" w:hAnsi="Times New Roman"/>
          <w:sz w:val="28"/>
        </w:rPr>
        <w:t>/</w:t>
      </w:r>
      <w:proofErr w:type="spellStart"/>
      <w:r w:rsidRPr="00C311DF">
        <w:rPr>
          <w:rFonts w:ascii="Times New Roman" w:eastAsia="標楷體" w:hAnsi="Times New Roman" w:hint="eastAsia"/>
          <w:sz w:val="28"/>
        </w:rPr>
        <w:t>專任教師數</w:t>
      </w:r>
      <w:proofErr w:type="spellEnd"/>
      <w:r w:rsidRPr="00C311DF">
        <w:rPr>
          <w:rFonts w:ascii="Times New Roman" w:eastAsia="標楷體" w:hAnsi="Times New Roman" w:hint="eastAsia"/>
          <w:sz w:val="28"/>
        </w:rPr>
        <w:t>）：</w:t>
      </w:r>
      <w:r w:rsidRPr="00C311DF">
        <w:rPr>
          <w:rFonts w:ascii="Times New Roman" w:eastAsia="標楷體" w:hAnsi="Times New Roman"/>
          <w:sz w:val="28"/>
        </w:rPr>
        <w:t>14.00</w:t>
      </w:r>
      <w:r w:rsidRPr="00C311DF">
        <w:rPr>
          <w:rFonts w:ascii="Times New Roman" w:eastAsia="標楷體" w:hAnsi="Times New Roman" w:hint="eastAsia"/>
          <w:sz w:val="28"/>
        </w:rPr>
        <w:t>篇</w:t>
      </w:r>
      <w:r w:rsidRPr="00EB2331">
        <w:rPr>
          <w:rFonts w:ascii="Times New Roman" w:eastAsia="標楷體" w:hAnsi="Times New Roman" w:hint="eastAsia"/>
          <w:b/>
          <w:sz w:val="28"/>
          <w:szCs w:val="28"/>
          <w:lang w:eastAsia="zh-TW"/>
        </w:rPr>
        <w:t>因篇數眾多，表</w:t>
      </w:r>
      <w:r w:rsidRPr="00EB2331">
        <w:rPr>
          <w:rFonts w:ascii="Times New Roman" w:eastAsia="標楷體" w:hAnsi="Times New Roman" w:hint="eastAsia"/>
          <w:b/>
          <w:sz w:val="28"/>
          <w:szCs w:val="28"/>
          <w:lang w:eastAsia="zh-TW"/>
        </w:rPr>
        <w:t>5</w:t>
      </w:r>
      <w:r w:rsidRPr="00EB2331">
        <w:rPr>
          <w:rFonts w:ascii="Times New Roman" w:eastAsia="標楷體" w:hAnsi="Times New Roman" w:hint="eastAsia"/>
          <w:b/>
          <w:sz w:val="28"/>
          <w:szCs w:val="28"/>
          <w:lang w:eastAsia="zh-TW"/>
        </w:rPr>
        <w:t>以</w:t>
      </w:r>
      <w:r w:rsidRPr="007C64AF">
        <w:rPr>
          <w:rFonts w:ascii="Times New Roman" w:eastAsia="標楷體" w:hAnsi="Times New Roman" w:hint="eastAsia"/>
          <w:sz w:val="28"/>
          <w:szCs w:val="28"/>
          <w:lang w:val="en-US" w:eastAsia="zh-HK"/>
        </w:rPr>
        <w:t>試算表格</w:t>
      </w:r>
      <w:r>
        <w:rPr>
          <w:rFonts w:ascii="Times New Roman" w:eastAsia="標楷體" w:hAnsi="Times New Roman" w:hint="eastAsia"/>
          <w:sz w:val="28"/>
          <w:szCs w:val="28"/>
          <w:lang w:val="en-US" w:eastAsia="zh-HK"/>
        </w:rPr>
        <w:t>呈現</w:t>
      </w:r>
      <w:r>
        <w:rPr>
          <w:rFonts w:ascii="Times New Roman" w:eastAsia="標楷體" w:hAnsi="Times New Roman" w:hint="eastAsia"/>
          <w:sz w:val="28"/>
          <w:szCs w:val="28"/>
          <w:lang w:val="en-US" w:eastAsia="zh-TW"/>
        </w:rPr>
        <w:t>。</w:t>
      </w:r>
    </w:p>
    <w:p w14:paraId="1912875D" w14:textId="77777777" w:rsidR="00E11E36" w:rsidRDefault="00E11E36" w:rsidP="00E11E36">
      <w:pPr>
        <w:widowControl/>
        <w:rPr>
          <w:rFonts w:eastAsia="標楷體"/>
          <w:b/>
          <w:sz w:val="32"/>
          <w:szCs w:val="32"/>
          <w:lang w:val="x-none" w:eastAsia="x-none"/>
        </w:rPr>
      </w:pPr>
      <w:r>
        <w:rPr>
          <w:rFonts w:eastAsia="標楷體"/>
          <w:b/>
          <w:sz w:val="32"/>
          <w:szCs w:val="32"/>
        </w:rPr>
        <w:br w:type="page"/>
      </w:r>
    </w:p>
    <w:p w14:paraId="76DFBA8C" w14:textId="794B1816" w:rsidR="00E11E36" w:rsidRPr="00534379" w:rsidRDefault="00E11E36" w:rsidP="001D0B50">
      <w:pPr>
        <w:pStyle w:val="a3"/>
        <w:snapToGrid w:val="0"/>
        <w:spacing w:beforeLines="50" w:before="180"/>
        <w:jc w:val="both"/>
        <w:outlineLvl w:val="0"/>
        <w:rPr>
          <w:rFonts w:ascii="Times New Roman" w:eastAsia="標楷體" w:hAnsi="Times New Roman"/>
          <w:b/>
          <w:sz w:val="32"/>
          <w:szCs w:val="32"/>
          <w:bdr w:val="single" w:sz="4" w:space="0" w:color="auto"/>
          <w:lang w:eastAsia="zh-HK"/>
        </w:rPr>
      </w:pPr>
      <w:bookmarkStart w:id="80" w:name="_Toc207873962"/>
      <w:proofErr w:type="spellStart"/>
      <w:r w:rsidRPr="00534379">
        <w:rPr>
          <w:rFonts w:ascii="Times New Roman" w:eastAsia="標楷體" w:hAnsi="Times New Roman"/>
          <w:b/>
          <w:sz w:val="32"/>
          <w:szCs w:val="32"/>
        </w:rPr>
        <w:lastRenderedPageBreak/>
        <w:t>第五部分：計畫內容</w:t>
      </w:r>
      <w:bookmarkEnd w:id="80"/>
      <w:proofErr w:type="spellEnd"/>
    </w:p>
    <w:p w14:paraId="00047CCE" w14:textId="77777777"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sz w:val="28"/>
        </w:rPr>
      </w:pPr>
      <w:bookmarkStart w:id="81" w:name="_Toc207873963"/>
      <w:proofErr w:type="spellStart"/>
      <w:r w:rsidRPr="00534379">
        <w:rPr>
          <w:rFonts w:ascii="Times New Roman" w:eastAsia="標楷體" w:hAnsi="Times New Roman"/>
          <w:b/>
          <w:sz w:val="32"/>
        </w:rPr>
        <w:t>申請理由</w:t>
      </w:r>
      <w:bookmarkEnd w:id="81"/>
      <w:proofErr w:type="spellEnd"/>
    </w:p>
    <w:p w14:paraId="4734ACB3" w14:textId="77777777" w:rsidR="00E11E36" w:rsidRPr="00534379" w:rsidRDefault="00E11E36" w:rsidP="00873C0B">
      <w:pPr>
        <w:pStyle w:val="a3"/>
        <w:numPr>
          <w:ilvl w:val="0"/>
          <w:numId w:val="15"/>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國際與國內的需求驅動：智慧健康產業的全球與在地發展</w:t>
      </w:r>
    </w:p>
    <w:p w14:paraId="4AD21BE8" w14:textId="7BD9AD33" w:rsidR="00E11E36" w:rsidRPr="00534379" w:rsidRDefault="00E11E36" w:rsidP="00E11E36">
      <w:pPr>
        <w:pStyle w:val="a3"/>
        <w:snapToGrid w:val="0"/>
        <w:ind w:left="480"/>
        <w:jc w:val="both"/>
        <w:rPr>
          <w:rFonts w:ascii="Times New Roman" w:eastAsia="標楷體" w:hAnsi="Times New Roman"/>
          <w:sz w:val="28"/>
        </w:rPr>
      </w:pPr>
      <w:r w:rsidRPr="00534379">
        <w:rPr>
          <w:rFonts w:ascii="Times New Roman" w:eastAsia="標楷體" w:hAnsi="Times New Roman" w:hint="eastAsia"/>
          <w:sz w:val="28"/>
          <w:lang w:eastAsia="zh-TW"/>
        </w:rPr>
        <w:t xml:space="preserve">　　</w:t>
      </w:r>
      <w:proofErr w:type="spellStart"/>
      <w:r w:rsidRPr="00534379">
        <w:rPr>
          <w:rFonts w:ascii="Times New Roman" w:eastAsia="標楷體" w:hAnsi="Times New Roman" w:hint="eastAsia"/>
          <w:sz w:val="28"/>
        </w:rPr>
        <w:t>全球健康產業正在邁向數位化和精準醫療的轉型，人工智慧</w:t>
      </w:r>
      <w:proofErr w:type="spellEnd"/>
      <w:r>
        <w:rPr>
          <w:rFonts w:ascii="Times New Roman" w:eastAsia="標楷體" w:hAnsi="Times New Roman" w:hint="eastAsia"/>
          <w:sz w:val="28"/>
          <w:lang w:eastAsia="zh-TW"/>
        </w:rPr>
        <w:t>(</w:t>
      </w:r>
      <w:r>
        <w:rPr>
          <w:rFonts w:ascii="Times New Roman" w:eastAsia="標楷體" w:hAnsi="Times New Roman"/>
          <w:sz w:val="28"/>
        </w:rPr>
        <w:t>A</w:t>
      </w:r>
      <w:r w:rsidRPr="000D1B9E">
        <w:rPr>
          <w:rFonts w:ascii="Times New Roman" w:eastAsia="標楷體" w:hAnsi="Times New Roman"/>
          <w:sz w:val="28"/>
        </w:rPr>
        <w:t xml:space="preserve">rtificial </w:t>
      </w:r>
      <w:r>
        <w:rPr>
          <w:rFonts w:ascii="Times New Roman" w:eastAsia="標楷體" w:hAnsi="Times New Roman"/>
          <w:sz w:val="28"/>
        </w:rPr>
        <w:t>I</w:t>
      </w:r>
      <w:r w:rsidRPr="000D1B9E">
        <w:rPr>
          <w:rFonts w:ascii="Times New Roman" w:eastAsia="標楷體" w:hAnsi="Times New Roman"/>
          <w:sz w:val="28"/>
        </w:rPr>
        <w:t>ntelligence</w:t>
      </w:r>
      <w:r>
        <w:rPr>
          <w:rFonts w:ascii="Times New Roman" w:eastAsia="標楷體" w:hAnsi="Times New Roman"/>
          <w:sz w:val="28"/>
        </w:rPr>
        <w:t>,</w:t>
      </w:r>
      <w:r w:rsidRPr="000D1B9E">
        <w:rPr>
          <w:rFonts w:ascii="Times New Roman" w:eastAsia="標楷體" w:hAnsi="Times New Roman"/>
          <w:sz w:val="28"/>
        </w:rPr>
        <w:t xml:space="preserve"> </w:t>
      </w:r>
      <w:r w:rsidRPr="00534379">
        <w:rPr>
          <w:rFonts w:ascii="Times New Roman" w:eastAsia="標楷體" w:hAnsi="Times New Roman"/>
          <w:sz w:val="28"/>
        </w:rPr>
        <w:t>AI</w:t>
      </w:r>
      <w:r>
        <w:rPr>
          <w:rFonts w:ascii="Times New Roman" w:eastAsia="標楷體" w:hAnsi="Times New Roman" w:hint="eastAsia"/>
          <w:sz w:val="28"/>
          <w:lang w:eastAsia="zh-TW"/>
        </w:rPr>
        <w:t>)</w:t>
      </w:r>
      <w:proofErr w:type="spellStart"/>
      <w:r w:rsidRPr="00534379">
        <w:rPr>
          <w:rFonts w:ascii="Times New Roman" w:eastAsia="標楷體" w:hAnsi="Times New Roman" w:hint="eastAsia"/>
          <w:sz w:val="28"/>
        </w:rPr>
        <w:t>和大數據分析技術在</w:t>
      </w:r>
      <w:r>
        <w:rPr>
          <w:rFonts w:ascii="Times New Roman" w:eastAsia="標楷體" w:hAnsi="Times New Roman" w:hint="eastAsia"/>
          <w:sz w:val="28"/>
          <w:lang w:eastAsia="zh-TW"/>
        </w:rPr>
        <w:t>個人化</w:t>
      </w:r>
      <w:r w:rsidRPr="003E248B">
        <w:rPr>
          <w:rFonts w:ascii="Times New Roman" w:eastAsia="標楷體" w:hAnsi="Times New Roman" w:hint="eastAsia"/>
          <w:sz w:val="28"/>
        </w:rPr>
        <w:t>醫療、臨床診斷、醫療服務、健康管理</w:t>
      </w:r>
      <w:proofErr w:type="spellEnd"/>
      <w:r>
        <w:rPr>
          <w:rFonts w:ascii="Times New Roman" w:eastAsia="標楷體" w:hAnsi="Times New Roman" w:hint="eastAsia"/>
          <w:sz w:val="28"/>
          <w:lang w:eastAsia="zh-TW"/>
        </w:rPr>
        <w:t>、</w:t>
      </w:r>
      <w:proofErr w:type="spellStart"/>
      <w:r w:rsidRPr="003E248B">
        <w:rPr>
          <w:rFonts w:ascii="Times New Roman" w:eastAsia="標楷體" w:hAnsi="Times New Roman" w:hint="eastAsia"/>
          <w:sz w:val="28"/>
        </w:rPr>
        <w:t>藥物開發</w:t>
      </w:r>
      <w:r>
        <w:rPr>
          <w:rFonts w:ascii="Times New Roman" w:eastAsia="標楷體" w:hAnsi="Times New Roman" w:hint="eastAsia"/>
          <w:sz w:val="28"/>
          <w:lang w:eastAsia="zh-TW"/>
        </w:rPr>
        <w:t>及</w:t>
      </w:r>
      <w:r w:rsidRPr="003E248B">
        <w:rPr>
          <w:rFonts w:ascii="Times New Roman" w:eastAsia="標楷體" w:hAnsi="Times New Roman" w:hint="eastAsia"/>
          <w:sz w:val="28"/>
          <w:lang w:eastAsia="zh-TW"/>
        </w:rPr>
        <w:t>臨床試驗</w:t>
      </w:r>
      <w:r w:rsidRPr="00534379">
        <w:rPr>
          <w:rFonts w:ascii="Times New Roman" w:eastAsia="標楷體" w:hAnsi="Times New Roman" w:hint="eastAsia"/>
          <w:sz w:val="28"/>
        </w:rPr>
        <w:t>的應用日益廣泛。</w:t>
      </w:r>
      <w:r w:rsidRPr="000953B7">
        <w:rPr>
          <w:rFonts w:ascii="Times New Roman" w:eastAsia="標楷體" w:hAnsi="Times New Roman" w:hint="eastAsia"/>
          <w:sz w:val="28"/>
        </w:rPr>
        <w:t>伯克萊</w:t>
      </w:r>
      <w:r>
        <w:rPr>
          <w:rFonts w:ascii="Times New Roman" w:eastAsia="標楷體" w:hAnsi="Times New Roman" w:hint="eastAsia"/>
          <w:sz w:val="28"/>
          <w:lang w:eastAsia="zh-TW"/>
        </w:rPr>
        <w:t>-</w:t>
      </w:r>
      <w:r w:rsidRPr="000953B7">
        <w:rPr>
          <w:rFonts w:ascii="Times New Roman" w:eastAsia="標楷體" w:hAnsi="Times New Roman" w:hint="eastAsia"/>
          <w:sz w:val="28"/>
        </w:rPr>
        <w:t>舊金山加州大學聯合的</w:t>
      </w:r>
      <w:r w:rsidRPr="000953B7">
        <w:rPr>
          <w:rFonts w:ascii="Times New Roman" w:eastAsia="標楷體" w:hAnsi="Times New Roman" w:hint="eastAsia"/>
          <w:sz w:val="28"/>
        </w:rPr>
        <w:t>Computational</w:t>
      </w:r>
      <w:proofErr w:type="spellEnd"/>
      <w:r w:rsidRPr="000953B7">
        <w:rPr>
          <w:rFonts w:ascii="Times New Roman" w:eastAsia="標楷體" w:hAnsi="Times New Roman" w:hint="eastAsia"/>
          <w:sz w:val="28"/>
        </w:rPr>
        <w:t xml:space="preserve"> Precision Health </w:t>
      </w:r>
      <w:r>
        <w:rPr>
          <w:rFonts w:ascii="Times New Roman" w:eastAsia="標楷體" w:hAnsi="Times New Roman"/>
          <w:sz w:val="28"/>
        </w:rPr>
        <w:t>(</w:t>
      </w:r>
      <w:hyperlink r:id="rId12" w:history="1">
        <w:r w:rsidRPr="002F0DF8">
          <w:rPr>
            <w:rStyle w:val="af5"/>
            <w:rFonts w:ascii="Times New Roman" w:eastAsia="標楷體" w:hAnsi="Times New Roman"/>
            <w:sz w:val="28"/>
          </w:rPr>
          <w:t>https://computationalhealth.berkeley.edu</w:t>
        </w:r>
      </w:hyperlink>
      <w:r>
        <w:rPr>
          <w:rFonts w:ascii="Times New Roman" w:eastAsia="標楷體" w:hAnsi="Times New Roman"/>
          <w:sz w:val="28"/>
        </w:rPr>
        <w:t>)</w:t>
      </w:r>
      <w:r>
        <w:rPr>
          <w:rFonts w:ascii="Times New Roman" w:eastAsia="標楷體" w:hAnsi="Times New Roman" w:hint="eastAsia"/>
          <w:sz w:val="28"/>
          <w:lang w:eastAsia="zh-HK"/>
        </w:rPr>
        <w:t>也正</w:t>
      </w:r>
      <w:r w:rsidRPr="000953B7">
        <w:rPr>
          <w:rFonts w:ascii="Times New Roman" w:eastAsia="標楷體" w:hAnsi="Times New Roman" w:hint="eastAsia"/>
          <w:sz w:val="28"/>
        </w:rPr>
        <w:t>聚焦以計算方法解決真實世界健康問題</w:t>
      </w:r>
      <w:r w:rsidRPr="00534379">
        <w:rPr>
          <w:rFonts w:ascii="Times New Roman" w:eastAsia="標楷體" w:hAnsi="Times New Roman" w:hint="eastAsia"/>
          <w:sz w:val="28"/>
        </w:rPr>
        <w:t>，</w:t>
      </w:r>
      <w:r w:rsidRPr="00534379">
        <w:rPr>
          <w:rFonts w:ascii="Times New Roman" w:eastAsia="標楷體" w:hAnsi="Times New Roman"/>
          <w:sz w:val="28"/>
        </w:rPr>
        <w:t>AI</w:t>
      </w:r>
      <w:r w:rsidRPr="00534379">
        <w:rPr>
          <w:rFonts w:ascii="Times New Roman" w:eastAsia="標楷體" w:hAnsi="Times New Roman" w:hint="eastAsia"/>
          <w:sz w:val="28"/>
        </w:rPr>
        <w:t>在生命科學產業的價值增長潛力預計將超過數千億美元。而台灣擁有完備的醫療體系、國家級健保資料庫及全球領先的</w:t>
      </w:r>
      <w:r w:rsidRPr="00534379">
        <w:rPr>
          <w:rFonts w:ascii="Times New Roman" w:eastAsia="標楷體" w:hAnsi="Times New Roman"/>
          <w:sz w:val="28"/>
        </w:rPr>
        <w:t>ICT</w:t>
      </w:r>
      <w:r w:rsidRPr="00534379">
        <w:rPr>
          <w:rFonts w:ascii="Times New Roman" w:eastAsia="標楷體" w:hAnsi="Times New Roman" w:hint="eastAsia"/>
          <w:sz w:val="28"/>
        </w:rPr>
        <w:t>基礎，這些條件為健康產業與</w:t>
      </w:r>
      <w:r w:rsidRPr="00534379">
        <w:rPr>
          <w:rFonts w:ascii="Times New Roman" w:eastAsia="標楷體" w:hAnsi="Times New Roman"/>
          <w:sz w:val="28"/>
        </w:rPr>
        <w:t>AI</w:t>
      </w:r>
      <w:r w:rsidRPr="00534379">
        <w:rPr>
          <w:rFonts w:ascii="Times New Roman" w:eastAsia="標楷體" w:hAnsi="Times New Roman" w:hint="eastAsia"/>
          <w:sz w:val="28"/>
        </w:rPr>
        <w:t>結合提供了良好契機</w:t>
      </w:r>
      <w:r w:rsidRPr="00534379">
        <w:rPr>
          <w:rFonts w:ascii="Times New Roman" w:eastAsia="標楷體" w:hAnsi="Times New Roman"/>
          <w:sz w:val="28"/>
        </w:rPr>
        <w:t>​</w:t>
      </w:r>
      <w:r w:rsidRPr="00534379">
        <w:rPr>
          <w:rFonts w:ascii="Times New Roman" w:eastAsia="標楷體" w:hAnsi="Times New Roman" w:hint="eastAsia"/>
          <w:sz w:val="28"/>
        </w:rPr>
        <w:t>。</w:t>
      </w:r>
      <w:del w:id="82" w:author="鄭成偉" w:date="2025-09-24T22:27:00Z" w16du:dateUtc="2025-09-24T14:27:00Z">
        <w:r w:rsidDel="00075DC4">
          <w:rPr>
            <w:rFonts w:ascii="Times New Roman" w:eastAsia="標楷體" w:hAnsi="Times New Roman" w:hint="eastAsia"/>
            <w:sz w:val="28"/>
          </w:rPr>
          <w:delText>本博士班</w:delText>
        </w:r>
      </w:del>
      <w:ins w:id="83" w:author="鄭成偉" w:date="2025-09-24T22:27:00Z" w16du:dateUtc="2025-09-24T14:27:00Z">
        <w:r w:rsidR="00075DC4">
          <w:rPr>
            <w:rFonts w:ascii="Times New Roman" w:eastAsia="標楷體" w:hAnsi="Times New Roman" w:hint="eastAsia"/>
            <w:sz w:val="28"/>
          </w:rPr>
          <w:t>本博士學位學程</w:t>
        </w:r>
      </w:ins>
      <w:r w:rsidRPr="00534379">
        <w:rPr>
          <w:rFonts w:ascii="Times New Roman" w:eastAsia="標楷體" w:hAnsi="Times New Roman" w:hint="eastAsia"/>
          <w:sz w:val="28"/>
        </w:rPr>
        <w:t>的設立，旨在滿足國內外對跨領域高端人才的迫切需求，促進台灣在國際精準健康與數位醫療市場中的競爭力。</w:t>
      </w:r>
    </w:p>
    <w:p w14:paraId="7985628D"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0D22C22C" w14:textId="77777777" w:rsidR="00E11E36" w:rsidRPr="00534379" w:rsidRDefault="00E11E36" w:rsidP="00873C0B">
      <w:pPr>
        <w:pStyle w:val="a3"/>
        <w:numPr>
          <w:ilvl w:val="0"/>
          <w:numId w:val="15"/>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面對高齡化挑戰，構建未來健康照護解決方案</w:t>
      </w:r>
    </w:p>
    <w:p w14:paraId="097FCAB5" w14:textId="3B4A66DA" w:rsidR="00E11E36" w:rsidRPr="00534379" w:rsidRDefault="00E11E36" w:rsidP="00E11E36">
      <w:pPr>
        <w:pStyle w:val="a3"/>
        <w:snapToGrid w:val="0"/>
        <w:ind w:left="480"/>
        <w:jc w:val="both"/>
        <w:rPr>
          <w:rFonts w:ascii="Times New Roman" w:eastAsia="標楷體" w:hAnsi="Times New Roman"/>
          <w:sz w:val="28"/>
        </w:rPr>
      </w:pPr>
      <w:r w:rsidRPr="00534379">
        <w:rPr>
          <w:rFonts w:ascii="Times New Roman" w:eastAsia="標楷體" w:hAnsi="Times New Roman" w:hint="eastAsia"/>
          <w:sz w:val="28"/>
          <w:lang w:eastAsia="zh-TW"/>
        </w:rPr>
        <w:t xml:space="preserve">　　</w:t>
      </w:r>
      <w:r w:rsidRPr="00534379">
        <w:rPr>
          <w:rFonts w:ascii="Times New Roman" w:eastAsia="標楷體" w:hAnsi="Times New Roman" w:hint="eastAsia"/>
          <w:sz w:val="28"/>
        </w:rPr>
        <w:t>隨著人口結構朝向高齡化發展，健康產業面臨巨大的壓力與挑戰。台灣老年人口於</w:t>
      </w:r>
      <w:r w:rsidRPr="00534379">
        <w:rPr>
          <w:rFonts w:ascii="Times New Roman" w:eastAsia="標楷體" w:hAnsi="Times New Roman"/>
          <w:sz w:val="28"/>
        </w:rPr>
        <w:t>2025</w:t>
      </w:r>
      <w:r w:rsidRPr="00534379">
        <w:rPr>
          <w:rFonts w:ascii="Times New Roman" w:eastAsia="標楷體" w:hAnsi="Times New Roman" w:hint="eastAsia"/>
          <w:sz w:val="28"/>
        </w:rPr>
        <w:t>年將增至</w:t>
      </w:r>
      <w:r w:rsidRPr="00534379">
        <w:rPr>
          <w:rFonts w:ascii="Times New Roman" w:eastAsia="標楷體" w:hAnsi="Times New Roman"/>
          <w:sz w:val="28"/>
        </w:rPr>
        <w:t>20%</w:t>
      </w:r>
      <w:r w:rsidRPr="00534379">
        <w:rPr>
          <w:rFonts w:ascii="Times New Roman" w:eastAsia="標楷體" w:hAnsi="Times New Roman" w:hint="eastAsia"/>
          <w:sz w:val="28"/>
        </w:rPr>
        <w:t>，成為國際上最早進入超高齡社會的國家之一</w:t>
      </w:r>
      <w:r w:rsidRPr="00534379">
        <w:rPr>
          <w:rFonts w:ascii="Times New Roman" w:eastAsia="標楷體" w:hAnsi="Times New Roman"/>
          <w:sz w:val="28"/>
        </w:rPr>
        <w:t>​</w:t>
      </w:r>
      <w:r w:rsidRPr="00534379">
        <w:rPr>
          <w:rFonts w:ascii="Times New Roman" w:eastAsia="標楷體" w:hAnsi="Times New Roman" w:hint="eastAsia"/>
          <w:sz w:val="28"/>
        </w:rPr>
        <w:t>。高齡社會帶來的健康照護需求和政府財政壓力，使得發展高效健康管理模式成為產業關注的重點。</w:t>
      </w:r>
      <w:del w:id="84" w:author="鄭成偉" w:date="2025-09-24T22:27:00Z" w16du:dateUtc="2025-09-24T14:27:00Z">
        <w:r w:rsidDel="00075DC4">
          <w:rPr>
            <w:rFonts w:ascii="Times New Roman" w:eastAsia="標楷體" w:hAnsi="Times New Roman" w:hint="eastAsia"/>
            <w:sz w:val="28"/>
          </w:rPr>
          <w:delText>本博士班</w:delText>
        </w:r>
      </w:del>
      <w:ins w:id="85" w:author="鄭成偉" w:date="2025-09-24T22:27:00Z" w16du:dateUtc="2025-09-24T14:27:00Z">
        <w:r w:rsidR="00075DC4">
          <w:rPr>
            <w:rFonts w:ascii="Times New Roman" w:eastAsia="標楷體" w:hAnsi="Times New Roman" w:hint="eastAsia"/>
            <w:sz w:val="28"/>
          </w:rPr>
          <w:t>本博士學位學程</w:t>
        </w:r>
      </w:ins>
      <w:r w:rsidRPr="00534379">
        <w:rPr>
          <w:rFonts w:ascii="Times New Roman" w:eastAsia="標楷體" w:hAnsi="Times New Roman" w:hint="eastAsia"/>
          <w:sz w:val="28"/>
        </w:rPr>
        <w:t>將透過</w:t>
      </w:r>
      <w:r w:rsidRPr="00534379">
        <w:rPr>
          <w:rFonts w:ascii="Times New Roman" w:eastAsia="標楷體" w:hAnsi="Times New Roman"/>
          <w:sz w:val="28"/>
        </w:rPr>
        <w:t>AI</w:t>
      </w:r>
      <w:r w:rsidRPr="00534379">
        <w:rPr>
          <w:rFonts w:ascii="Times New Roman" w:eastAsia="標楷體" w:hAnsi="Times New Roman" w:hint="eastAsia"/>
          <w:sz w:val="28"/>
        </w:rPr>
        <w:t>和數據技術的加值應用，促進疾病預防、診斷與個性化治療的實現，進一步提升健康福祉。</w:t>
      </w:r>
    </w:p>
    <w:p w14:paraId="0690487D"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6839A8DE" w14:textId="77777777" w:rsidR="00E11E36" w:rsidRPr="00534379" w:rsidRDefault="00E11E36" w:rsidP="00873C0B">
      <w:pPr>
        <w:pStyle w:val="a3"/>
        <w:numPr>
          <w:ilvl w:val="0"/>
          <w:numId w:val="15"/>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多元學科整合與課程設計，銜接國際產業趨勢</w:t>
      </w:r>
    </w:p>
    <w:p w14:paraId="0710351A" w14:textId="74A9B946" w:rsidR="00E11E36" w:rsidRPr="00534379" w:rsidRDefault="00E11E36" w:rsidP="00E11E36">
      <w:pPr>
        <w:pStyle w:val="a3"/>
        <w:snapToGrid w:val="0"/>
        <w:ind w:left="480"/>
        <w:jc w:val="both"/>
        <w:rPr>
          <w:rFonts w:ascii="Times New Roman" w:eastAsia="標楷體" w:hAnsi="Times New Roman"/>
          <w:sz w:val="28"/>
        </w:rPr>
      </w:pPr>
      <w:r w:rsidRPr="00534379">
        <w:rPr>
          <w:rFonts w:ascii="Times New Roman" w:eastAsia="標楷體" w:hAnsi="Times New Roman" w:hint="eastAsia"/>
          <w:sz w:val="28"/>
          <w:lang w:eastAsia="zh-TW"/>
        </w:rPr>
        <w:t xml:space="preserve">　　</w:t>
      </w:r>
      <w:r w:rsidRPr="00534379">
        <w:rPr>
          <w:rFonts w:ascii="Times New Roman" w:eastAsia="標楷體" w:hAnsi="Times New Roman" w:hint="eastAsia"/>
          <w:sz w:val="28"/>
        </w:rPr>
        <w:t>健康科學院已與醫學院、藥學院及相關院系共同構建跨院整合的研究社群，設計以實踐為導向的課程模組，包括智慧化裝置實作、場域探索、雙鑽石設計流程等教學策略，幫助學生從「想」到「做」，培養創新與實務能力。此外，</w:t>
      </w:r>
      <w:del w:id="86" w:author="鄭成偉" w:date="2025-09-24T22:27:00Z" w16du:dateUtc="2025-09-24T14:27:00Z">
        <w:r w:rsidDel="00075DC4">
          <w:rPr>
            <w:rFonts w:ascii="Times New Roman" w:eastAsia="標楷體" w:hAnsi="Times New Roman" w:hint="eastAsia"/>
            <w:sz w:val="28"/>
          </w:rPr>
          <w:delText>本博士班</w:delText>
        </w:r>
      </w:del>
      <w:ins w:id="87" w:author="鄭成偉" w:date="2025-09-24T22:27:00Z" w16du:dateUtc="2025-09-24T14:27:00Z">
        <w:r w:rsidR="00075DC4">
          <w:rPr>
            <w:rFonts w:ascii="Times New Roman" w:eastAsia="標楷體" w:hAnsi="Times New Roman" w:hint="eastAsia"/>
            <w:sz w:val="28"/>
          </w:rPr>
          <w:t>本博士學位學程</w:t>
        </w:r>
      </w:ins>
      <w:r w:rsidRPr="00534379">
        <w:rPr>
          <w:rFonts w:ascii="Times New Roman" w:eastAsia="標楷體" w:hAnsi="Times New Roman" w:hint="eastAsia"/>
          <w:sz w:val="28"/>
        </w:rPr>
        <w:t>將進一步加入</w:t>
      </w:r>
      <w:r w:rsidRPr="00534379">
        <w:rPr>
          <w:rFonts w:ascii="Times New Roman" w:eastAsia="標楷體" w:hAnsi="Times New Roman"/>
          <w:sz w:val="28"/>
        </w:rPr>
        <w:t>AI</w:t>
      </w:r>
      <w:r w:rsidRPr="00534379">
        <w:rPr>
          <w:rFonts w:ascii="Times New Roman" w:eastAsia="標楷體" w:hAnsi="Times New Roman" w:hint="eastAsia"/>
          <w:sz w:val="28"/>
        </w:rPr>
        <w:t>核心技術的教學內容，如生成式</w:t>
      </w:r>
      <w:r w:rsidRPr="00534379">
        <w:rPr>
          <w:rFonts w:ascii="Times New Roman" w:eastAsia="標楷體" w:hAnsi="Times New Roman"/>
          <w:sz w:val="28"/>
        </w:rPr>
        <w:t>AI</w:t>
      </w:r>
      <w:r w:rsidRPr="00534379">
        <w:rPr>
          <w:rFonts w:ascii="Times New Roman" w:eastAsia="標楷體" w:hAnsi="Times New Roman" w:hint="eastAsia"/>
          <w:sz w:val="28"/>
        </w:rPr>
        <w:t>、數據分析與影像識別，並鼓勵學生參與產業實習，縮短學用落差，提升其在國際市場中的就業競爭力。</w:t>
      </w:r>
    </w:p>
    <w:p w14:paraId="13D1E1DE"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75D2B6B2" w14:textId="77777777" w:rsidR="00E11E36" w:rsidRPr="00534379" w:rsidRDefault="00E11E36" w:rsidP="00873C0B">
      <w:pPr>
        <w:pStyle w:val="a3"/>
        <w:numPr>
          <w:ilvl w:val="0"/>
          <w:numId w:val="15"/>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符合國家政策與產業發展戰略</w:t>
      </w:r>
    </w:p>
    <w:p w14:paraId="2FB7BB95" w14:textId="52BE10EE" w:rsidR="00E11E36" w:rsidRPr="00534379" w:rsidRDefault="00E11E36" w:rsidP="00E11E36">
      <w:pPr>
        <w:pStyle w:val="a3"/>
        <w:snapToGrid w:val="0"/>
        <w:ind w:left="480"/>
        <w:jc w:val="both"/>
        <w:rPr>
          <w:rFonts w:ascii="Times New Roman" w:eastAsia="標楷體" w:hAnsi="Times New Roman"/>
          <w:sz w:val="28"/>
        </w:rPr>
      </w:pPr>
      <w:r w:rsidRPr="00534379">
        <w:rPr>
          <w:rFonts w:ascii="Times New Roman" w:eastAsia="標楷體" w:hAnsi="Times New Roman" w:hint="eastAsia"/>
          <w:sz w:val="28"/>
          <w:lang w:eastAsia="zh-TW"/>
        </w:rPr>
        <w:t xml:space="preserve">　　</w:t>
      </w:r>
      <w:r w:rsidRPr="00534379">
        <w:rPr>
          <w:rFonts w:ascii="Times New Roman" w:eastAsia="標楷體" w:hAnsi="Times New Roman" w:hint="eastAsia"/>
          <w:sz w:val="28"/>
        </w:rPr>
        <w:t>行政院精準健康戰略政策明確指出，推動智慧科技與精準醫療產業是未來健康科技的關鍵方向</w:t>
      </w:r>
      <w:r w:rsidRPr="00534379">
        <w:rPr>
          <w:rFonts w:ascii="Times New Roman" w:eastAsia="標楷體" w:hAnsi="Times New Roman"/>
          <w:sz w:val="28"/>
        </w:rPr>
        <w:t>​</w:t>
      </w:r>
      <w:r w:rsidRPr="00534379">
        <w:rPr>
          <w:rFonts w:ascii="Times New Roman" w:eastAsia="標楷體" w:hAnsi="Times New Roman" w:hint="eastAsia"/>
          <w:sz w:val="28"/>
        </w:rPr>
        <w:t>。</w:t>
      </w:r>
      <w:del w:id="88" w:author="鄭成偉" w:date="2025-09-24T22:27:00Z" w16du:dateUtc="2025-09-24T14:27:00Z">
        <w:r w:rsidDel="00075DC4">
          <w:rPr>
            <w:rFonts w:ascii="Times New Roman" w:eastAsia="標楷體" w:hAnsi="Times New Roman" w:hint="eastAsia"/>
            <w:sz w:val="28"/>
          </w:rPr>
          <w:delText>本博士班</w:delText>
        </w:r>
      </w:del>
      <w:ins w:id="89" w:author="鄭成偉" w:date="2025-09-24T22:27:00Z" w16du:dateUtc="2025-09-24T14:27:00Z">
        <w:r w:rsidR="00075DC4">
          <w:rPr>
            <w:rFonts w:ascii="Times New Roman" w:eastAsia="標楷體" w:hAnsi="Times New Roman" w:hint="eastAsia"/>
            <w:sz w:val="28"/>
          </w:rPr>
          <w:t>本博士學位學程</w:t>
        </w:r>
      </w:ins>
      <w:r w:rsidRPr="00534379">
        <w:rPr>
          <w:rFonts w:ascii="Times New Roman" w:eastAsia="標楷體" w:hAnsi="Times New Roman" w:hint="eastAsia"/>
          <w:sz w:val="28"/>
        </w:rPr>
        <w:t>將以國家政策為指引，結合數位健康、再生醫療與精準醫療的產業需求，促進創新研究成果的商業化，並協助台灣建構全球領先的健康醫療產業生態。</w:t>
      </w:r>
    </w:p>
    <w:p w14:paraId="36A412C7"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4F71395A" w14:textId="77777777" w:rsidR="00E11E36" w:rsidRPr="00534379" w:rsidRDefault="00E11E36" w:rsidP="00873C0B">
      <w:pPr>
        <w:pStyle w:val="a3"/>
        <w:numPr>
          <w:ilvl w:val="0"/>
          <w:numId w:val="15"/>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高階跨領域人才培育的緊迫性與重要性</w:t>
      </w:r>
    </w:p>
    <w:p w14:paraId="45B22276" w14:textId="58C056C4" w:rsidR="00E11E36" w:rsidRPr="00534379" w:rsidRDefault="00E11E36" w:rsidP="00E11E36">
      <w:pPr>
        <w:pStyle w:val="a3"/>
        <w:snapToGrid w:val="0"/>
        <w:ind w:left="48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w:t>
      </w:r>
      <w:r w:rsidRPr="00534379">
        <w:rPr>
          <w:rFonts w:ascii="Times New Roman" w:eastAsia="標楷體" w:hAnsi="Times New Roman" w:hint="eastAsia"/>
          <w:sz w:val="28"/>
        </w:rPr>
        <w:t>隨著</w:t>
      </w:r>
      <w:r w:rsidRPr="00534379">
        <w:rPr>
          <w:rFonts w:ascii="Times New Roman" w:eastAsia="標楷體" w:hAnsi="Times New Roman"/>
          <w:sz w:val="28"/>
        </w:rPr>
        <w:t>AI</w:t>
      </w:r>
      <w:r w:rsidRPr="00534379">
        <w:rPr>
          <w:rFonts w:ascii="Times New Roman" w:eastAsia="標楷體" w:hAnsi="Times New Roman" w:hint="eastAsia"/>
          <w:sz w:val="28"/>
        </w:rPr>
        <w:t>技術快速進步，健康產業的智慧化應用日益普及，包括遠距健康監控、物聯網、虛擬實境等。然而，現有教育體系仍無法滿足產業對多學科融合的人才需求</w:t>
      </w:r>
      <w:r w:rsidRPr="00534379">
        <w:rPr>
          <w:rFonts w:ascii="Times New Roman" w:eastAsia="標楷體" w:hAnsi="Times New Roman" w:hint="eastAsia"/>
          <w:sz w:val="28"/>
          <w:lang w:eastAsia="zh-TW"/>
        </w:rPr>
        <w:t>，</w:t>
      </w:r>
      <w:del w:id="90" w:author="鄭成偉" w:date="2025-09-24T22:27:00Z" w16du:dateUtc="2025-09-24T14:27:00Z">
        <w:r w:rsidDel="00075DC4">
          <w:rPr>
            <w:rFonts w:ascii="Times New Roman" w:eastAsia="標楷體" w:hAnsi="Times New Roman" w:hint="eastAsia"/>
            <w:sz w:val="28"/>
          </w:rPr>
          <w:delText>本博士班</w:delText>
        </w:r>
      </w:del>
      <w:proofErr w:type="spellStart"/>
      <w:ins w:id="91" w:author="鄭成偉" w:date="2025-09-24T22:27:00Z" w16du:dateUtc="2025-09-24T14:27:00Z">
        <w:r w:rsidR="00075DC4">
          <w:rPr>
            <w:rFonts w:ascii="Times New Roman" w:eastAsia="標楷體" w:hAnsi="Times New Roman" w:hint="eastAsia"/>
            <w:sz w:val="28"/>
          </w:rPr>
          <w:t>本博士學位學程</w:t>
        </w:r>
      </w:ins>
      <w:r w:rsidRPr="00534379">
        <w:rPr>
          <w:rFonts w:ascii="Times New Roman" w:eastAsia="標楷體" w:hAnsi="Times New Roman" w:hint="eastAsia"/>
          <w:sz w:val="28"/>
        </w:rPr>
        <w:t>著眼於培養能掌握</w:t>
      </w:r>
      <w:r w:rsidRPr="00534379">
        <w:rPr>
          <w:rFonts w:ascii="Times New Roman" w:eastAsia="標楷體" w:hAnsi="Times New Roman"/>
          <w:sz w:val="28"/>
        </w:rPr>
        <w:t>AI</w:t>
      </w:r>
      <w:r w:rsidRPr="00534379">
        <w:rPr>
          <w:rFonts w:ascii="Times New Roman" w:eastAsia="標楷體" w:hAnsi="Times New Roman" w:hint="eastAsia"/>
          <w:sz w:val="28"/>
        </w:rPr>
        <w:t>核心技術與醫療應用的尖端人才，並能將創新思維應用於產業實踐，成為未來健康產業的中堅力量</w:t>
      </w:r>
      <w:proofErr w:type="spellEnd"/>
      <w:r w:rsidRPr="00534379">
        <w:rPr>
          <w:rFonts w:ascii="Times New Roman" w:eastAsia="標楷體" w:hAnsi="Times New Roman" w:hint="eastAsia"/>
          <w:sz w:val="28"/>
        </w:rPr>
        <w:t>。</w:t>
      </w:r>
    </w:p>
    <w:p w14:paraId="5DE0F0DE" w14:textId="77777777" w:rsidR="00E11E36" w:rsidRDefault="00E11E36" w:rsidP="00E11E36">
      <w:pPr>
        <w:pStyle w:val="a3"/>
        <w:spacing w:line="460" w:lineRule="exact"/>
        <w:jc w:val="both"/>
        <w:rPr>
          <w:rFonts w:ascii="Times New Roman" w:eastAsia="標楷體" w:hAnsi="Times New Roman"/>
          <w:szCs w:val="18"/>
          <w:lang w:eastAsia="zh-TW"/>
        </w:rPr>
      </w:pPr>
    </w:p>
    <w:p w14:paraId="198552FC" w14:textId="742791FF" w:rsidR="00E11E36"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92" w:name="_Toc207873964"/>
      <w:del w:id="93" w:author="鄭成偉" w:date="2025-09-24T22:27:00Z" w16du:dateUtc="2025-09-24T14:27:00Z">
        <w:r w:rsidDel="00075DC4">
          <w:rPr>
            <w:rFonts w:ascii="Times New Roman" w:eastAsia="標楷體" w:hAnsi="Times New Roman" w:hint="eastAsia"/>
            <w:b/>
            <w:sz w:val="32"/>
          </w:rPr>
          <w:delText>本博士班</w:delText>
        </w:r>
      </w:del>
      <w:proofErr w:type="spellStart"/>
      <w:ins w:id="94" w:author="鄭成偉" w:date="2025-09-24T22:27:00Z" w16du:dateUtc="2025-09-24T14:27:00Z">
        <w:r w:rsidR="00075DC4">
          <w:rPr>
            <w:rFonts w:ascii="Times New Roman" w:eastAsia="標楷體" w:hAnsi="Times New Roman" w:hint="eastAsia"/>
            <w:b/>
            <w:sz w:val="32"/>
          </w:rPr>
          <w:t>本博士學位學程</w:t>
        </w:r>
      </w:ins>
      <w:r w:rsidRPr="00534379">
        <w:rPr>
          <w:rFonts w:ascii="Times New Roman" w:eastAsia="標楷體" w:hAnsi="Times New Roman" w:hint="eastAsia"/>
          <w:b/>
          <w:sz w:val="32"/>
        </w:rPr>
        <w:t>發展方向與重點</w:t>
      </w:r>
      <w:bookmarkEnd w:id="92"/>
      <w:proofErr w:type="spellEnd"/>
    </w:p>
    <w:p w14:paraId="2ACD5B53" w14:textId="77777777" w:rsidR="00E11E36" w:rsidRPr="00534379" w:rsidRDefault="00E11E36" w:rsidP="00873C0B">
      <w:pPr>
        <w:pStyle w:val="af4"/>
        <w:widowControl/>
        <w:numPr>
          <w:ilvl w:val="0"/>
          <w:numId w:val="16"/>
        </w:numPr>
        <w:snapToGrid w:val="0"/>
        <w:spacing w:afterLines="50" w:after="180"/>
        <w:ind w:leftChars="0" w:left="482" w:hanging="482"/>
        <w:jc w:val="both"/>
        <w:rPr>
          <w:rFonts w:eastAsia="標楷體" w:cs="新細明體"/>
          <w:kern w:val="0"/>
          <w:sz w:val="28"/>
          <w:szCs w:val="28"/>
        </w:rPr>
      </w:pPr>
      <w:r w:rsidRPr="00534379">
        <w:rPr>
          <w:rFonts w:eastAsia="標楷體"/>
          <w:b/>
          <w:sz w:val="28"/>
          <w:szCs w:val="28"/>
          <w:lang w:val="x-none"/>
        </w:rPr>
        <w:t>對應國際與國內發展趨勢</w:t>
      </w:r>
    </w:p>
    <w:p w14:paraId="23354776" w14:textId="289004C7" w:rsidR="00E11E36" w:rsidRPr="00534379" w:rsidRDefault="00E11E36" w:rsidP="00E11E36">
      <w:pPr>
        <w:pStyle w:val="af4"/>
        <w:widowControl/>
        <w:snapToGrid w:val="0"/>
        <w:spacing w:afterLines="50" w:after="180"/>
        <w:ind w:leftChars="0" w:left="482"/>
        <w:jc w:val="both"/>
        <w:rPr>
          <w:rFonts w:eastAsia="標楷體" w:cs="新細明體"/>
          <w:kern w:val="0"/>
          <w:sz w:val="28"/>
          <w:szCs w:val="28"/>
        </w:rPr>
      </w:pPr>
      <w:r w:rsidRPr="00534379">
        <w:rPr>
          <w:rFonts w:eastAsia="標楷體" w:cs="新細明體" w:hint="eastAsia"/>
          <w:kern w:val="0"/>
          <w:sz w:val="28"/>
          <w:szCs w:val="28"/>
        </w:rPr>
        <w:t xml:space="preserve">　　</w:t>
      </w:r>
      <w:r w:rsidRPr="00534379">
        <w:rPr>
          <w:rFonts w:eastAsia="標楷體" w:cs="新細明體"/>
          <w:kern w:val="0"/>
          <w:sz w:val="28"/>
          <w:szCs w:val="28"/>
        </w:rPr>
        <w:t>全球健康產業正邁向數位化與精準醫療的轉型，生成式</w:t>
      </w:r>
      <w:r>
        <w:rPr>
          <w:rFonts w:eastAsia="標楷體" w:cs="新細明體" w:hint="eastAsia"/>
          <w:kern w:val="0"/>
          <w:sz w:val="28"/>
          <w:szCs w:val="28"/>
        </w:rPr>
        <w:t>A</w:t>
      </w:r>
      <w:r>
        <w:rPr>
          <w:rFonts w:eastAsia="標楷體" w:cs="新細明體"/>
          <w:kern w:val="0"/>
          <w:sz w:val="28"/>
          <w:szCs w:val="28"/>
        </w:rPr>
        <w:t>I</w:t>
      </w:r>
      <w:r w:rsidRPr="00534379">
        <w:rPr>
          <w:rFonts w:eastAsia="標楷體" w:cs="新細明體"/>
          <w:kern w:val="0"/>
          <w:sz w:val="28"/>
          <w:szCs w:val="28"/>
        </w:rPr>
        <w:t>、大數據分析及智慧健康應用在</w:t>
      </w:r>
      <w:r w:rsidRPr="003E248B">
        <w:rPr>
          <w:rFonts w:eastAsia="標楷體" w:hint="eastAsia"/>
          <w:sz w:val="28"/>
        </w:rPr>
        <w:t>臨床診斷</w:t>
      </w:r>
      <w:r>
        <w:rPr>
          <w:rFonts w:eastAsia="標楷體" w:hint="eastAsia"/>
          <w:sz w:val="28"/>
        </w:rPr>
        <w:t>及</w:t>
      </w:r>
      <w:r w:rsidRPr="003E248B">
        <w:rPr>
          <w:rFonts w:eastAsia="標楷體" w:hint="eastAsia"/>
          <w:sz w:val="28"/>
        </w:rPr>
        <w:t>醫療服務</w:t>
      </w:r>
      <w:r>
        <w:rPr>
          <w:rFonts w:eastAsia="標楷體" w:hint="eastAsia"/>
          <w:sz w:val="28"/>
        </w:rPr>
        <w:t>的</w:t>
      </w:r>
      <w:r w:rsidRPr="00534379">
        <w:rPr>
          <w:rFonts w:eastAsia="標楷體" w:cs="新細明體"/>
          <w:kern w:val="0"/>
          <w:sz w:val="28"/>
          <w:szCs w:val="28"/>
        </w:rPr>
        <w:t>效率提升、新藥開發與</w:t>
      </w:r>
      <w:r>
        <w:rPr>
          <w:rFonts w:eastAsia="標楷體" w:cs="新細明體" w:hint="eastAsia"/>
          <w:kern w:val="0"/>
          <w:sz w:val="28"/>
          <w:szCs w:val="28"/>
        </w:rPr>
        <w:t>個人化醫療、</w:t>
      </w:r>
      <w:r w:rsidRPr="00534379">
        <w:rPr>
          <w:rFonts w:eastAsia="標楷體" w:cs="新細明體"/>
          <w:kern w:val="0"/>
          <w:sz w:val="28"/>
          <w:szCs w:val="28"/>
        </w:rPr>
        <w:t>健康管理等方面展現巨大潛力。</w:t>
      </w:r>
      <w:del w:id="95" w:author="鄭成偉" w:date="2025-09-24T22:27:00Z" w16du:dateUtc="2025-09-24T14:27:00Z">
        <w:r w:rsidDel="00075DC4">
          <w:rPr>
            <w:rFonts w:eastAsia="標楷體" w:cs="新細明體"/>
            <w:kern w:val="0"/>
            <w:sz w:val="28"/>
            <w:szCs w:val="28"/>
          </w:rPr>
          <w:delText>本博士班</w:delText>
        </w:r>
      </w:del>
      <w:ins w:id="96" w:author="鄭成偉" w:date="2025-09-24T22:27:00Z" w16du:dateUtc="2025-09-24T14:27:00Z">
        <w:r w:rsidR="00075DC4">
          <w:rPr>
            <w:rFonts w:eastAsia="標楷體" w:cs="新細明體"/>
            <w:kern w:val="0"/>
            <w:sz w:val="28"/>
            <w:szCs w:val="28"/>
          </w:rPr>
          <w:t>本博士學位學程</w:t>
        </w:r>
      </w:ins>
      <w:r w:rsidRPr="00534379">
        <w:rPr>
          <w:rFonts w:eastAsia="標楷體" w:cs="新細明體"/>
          <w:kern w:val="0"/>
          <w:sz w:val="28"/>
          <w:szCs w:val="28"/>
        </w:rPr>
        <w:t>瞄準這些趨勢，結合高雄醫學大學既有的學術與產業資源，致力於培養具備尖端技術知識與實踐能力的跨領域高階人才。</w:t>
      </w:r>
    </w:p>
    <w:p w14:paraId="4E033835" w14:textId="77777777" w:rsidR="00E11E36" w:rsidRPr="00534379" w:rsidRDefault="00E11E36" w:rsidP="00873C0B">
      <w:pPr>
        <w:pStyle w:val="a3"/>
        <w:numPr>
          <w:ilvl w:val="0"/>
          <w:numId w:val="16"/>
        </w:numPr>
        <w:tabs>
          <w:tab w:val="left" w:pos="709"/>
        </w:tabs>
        <w:snapToGrid w:val="0"/>
        <w:jc w:val="both"/>
        <w:rPr>
          <w:rFonts w:ascii="Times New Roman" w:eastAsia="標楷體" w:hAnsi="Times New Roman" w:cs="新細明體"/>
          <w:kern w:val="0"/>
          <w:sz w:val="28"/>
          <w:szCs w:val="28"/>
          <w:lang w:val="en-US" w:eastAsia="zh-TW"/>
        </w:rPr>
      </w:pPr>
      <w:r w:rsidRPr="00534379">
        <w:rPr>
          <w:rFonts w:ascii="Times New Roman" w:eastAsia="標楷體" w:hAnsi="Times New Roman"/>
          <w:b/>
          <w:sz w:val="28"/>
          <w:szCs w:val="28"/>
          <w:lang w:eastAsia="zh-TW"/>
        </w:rPr>
        <w:t>結合高雄醫學大學校內資源與合作</w:t>
      </w:r>
    </w:p>
    <w:p w14:paraId="6C9027E3" w14:textId="008EF267" w:rsidR="00E11E36" w:rsidRPr="00534379" w:rsidRDefault="00E11E36" w:rsidP="00E11E36">
      <w:pPr>
        <w:pStyle w:val="a3"/>
        <w:snapToGrid w:val="0"/>
        <w:ind w:left="480"/>
        <w:jc w:val="both"/>
        <w:rPr>
          <w:rFonts w:ascii="Times New Roman" w:eastAsia="標楷體" w:hAnsi="Times New Roman" w:cs="新細明體"/>
          <w:kern w:val="0"/>
          <w:sz w:val="28"/>
          <w:szCs w:val="28"/>
          <w:lang w:val="en-US" w:eastAsia="zh-TW"/>
        </w:rPr>
      </w:pPr>
      <w:r w:rsidRPr="00534379">
        <w:rPr>
          <w:rFonts w:ascii="Times New Roman" w:eastAsia="標楷體" w:hAnsi="Times New Roman" w:hint="eastAsia"/>
          <w:b/>
          <w:sz w:val="28"/>
          <w:szCs w:val="28"/>
          <w:lang w:val="en-US" w:eastAsia="zh-TW"/>
        </w:rPr>
        <w:t xml:space="preserve">　　</w:t>
      </w:r>
      <w:del w:id="97" w:author="鄭成偉" w:date="2025-09-24T22:27:00Z" w16du:dateUtc="2025-09-24T14:27:00Z">
        <w:r w:rsidDel="00075DC4">
          <w:rPr>
            <w:rFonts w:ascii="Times New Roman" w:eastAsia="標楷體" w:hAnsi="Times New Roman" w:cs="新細明體"/>
            <w:kern w:val="0"/>
            <w:sz w:val="28"/>
            <w:szCs w:val="28"/>
            <w:lang w:val="en-US" w:eastAsia="zh-TW"/>
          </w:rPr>
          <w:delText>本博士班</w:delText>
        </w:r>
      </w:del>
      <w:ins w:id="98" w:author="鄭成偉" w:date="2025-09-24T22:27:00Z" w16du:dateUtc="2025-09-24T14:27:00Z">
        <w:r w:rsidR="00075DC4">
          <w:rPr>
            <w:rFonts w:ascii="Times New Roman" w:eastAsia="標楷體" w:hAnsi="Times New Roman" w:cs="新細明體"/>
            <w:kern w:val="0"/>
            <w:sz w:val="28"/>
            <w:szCs w:val="28"/>
            <w:lang w:val="en-US" w:eastAsia="zh-TW"/>
          </w:rPr>
          <w:t>本博士學位學程</w:t>
        </w:r>
      </w:ins>
      <w:r w:rsidRPr="00534379">
        <w:rPr>
          <w:rFonts w:ascii="Times New Roman" w:eastAsia="標楷體" w:hAnsi="Times New Roman" w:cs="新細明體" w:hint="eastAsia"/>
          <w:kern w:val="0"/>
          <w:sz w:val="28"/>
          <w:szCs w:val="28"/>
          <w:lang w:val="en-US" w:eastAsia="zh-TW"/>
        </w:rPr>
        <w:t>將設立</w:t>
      </w:r>
      <w:r>
        <w:rPr>
          <w:rFonts w:ascii="Times New Roman" w:eastAsia="標楷體" w:hAnsi="Times New Roman" w:cs="新細明體" w:hint="eastAsia"/>
          <w:kern w:val="0"/>
          <w:sz w:val="28"/>
          <w:szCs w:val="28"/>
          <w:lang w:val="en-US" w:eastAsia="zh-HK"/>
        </w:rPr>
        <w:t>於</w:t>
      </w:r>
      <w:r w:rsidRPr="00534379">
        <w:rPr>
          <w:rFonts w:ascii="Times New Roman" w:eastAsia="標楷體" w:hAnsi="Times New Roman" w:cs="新細明體"/>
          <w:kern w:val="0"/>
          <w:sz w:val="28"/>
          <w:szCs w:val="28"/>
          <w:lang w:val="en-US" w:eastAsia="zh-TW"/>
        </w:rPr>
        <w:t>健康科學院，整合公共衛生學系、物理治療學系、職能治療學系、醫學檢驗生物技術學系、醫學影像暨放射科學系、醫務管理暨醫療資訊學系</w:t>
      </w:r>
      <w:r w:rsidRPr="00534379">
        <w:rPr>
          <w:rFonts w:ascii="Times New Roman" w:eastAsia="標楷體" w:hAnsi="Times New Roman" w:cs="新細明體" w:hint="eastAsia"/>
          <w:kern w:val="0"/>
          <w:sz w:val="28"/>
          <w:szCs w:val="28"/>
          <w:lang w:val="en-US" w:eastAsia="zh-TW"/>
        </w:rPr>
        <w:t>、人工智慧健康產業應用碩士學位學程</w:t>
      </w:r>
      <w:r>
        <w:rPr>
          <w:rFonts w:ascii="Times New Roman" w:eastAsia="標楷體" w:hAnsi="Times New Roman" w:cs="新細明體" w:hint="eastAsia"/>
          <w:kern w:val="0"/>
          <w:sz w:val="28"/>
          <w:szCs w:val="28"/>
          <w:lang w:val="en-US" w:eastAsia="zh-TW"/>
        </w:rPr>
        <w:t>，醫學院醫學系、學士後醫學系、醫學研究所，以及</w:t>
      </w:r>
      <w:r>
        <w:rPr>
          <w:rFonts w:ascii="Times New Roman" w:eastAsia="標楷體" w:hAnsi="Times New Roman" w:cs="新細明體" w:hint="eastAsia"/>
          <w:kern w:val="0"/>
          <w:sz w:val="28"/>
          <w:szCs w:val="28"/>
          <w:lang w:val="en-US" w:eastAsia="zh-HK"/>
        </w:rPr>
        <w:t>生命科學院</w:t>
      </w:r>
      <w:r w:rsidRPr="00184C39">
        <w:rPr>
          <w:rFonts w:ascii="Times New Roman" w:eastAsia="標楷體" w:hAnsi="Times New Roman" w:cs="新細明體" w:hint="eastAsia"/>
          <w:kern w:val="0"/>
          <w:sz w:val="28"/>
          <w:szCs w:val="28"/>
          <w:lang w:val="en-US" w:eastAsia="zh-HK"/>
        </w:rPr>
        <w:t>生物醫學暨環境生物學系</w:t>
      </w:r>
      <w:r>
        <w:rPr>
          <w:rFonts w:ascii="Times New Roman" w:eastAsia="標楷體" w:hAnsi="Times New Roman" w:cs="新細明體" w:hint="eastAsia"/>
          <w:kern w:val="0"/>
          <w:sz w:val="28"/>
          <w:szCs w:val="28"/>
          <w:lang w:val="en-US" w:eastAsia="zh-TW"/>
        </w:rPr>
        <w:t>、</w:t>
      </w:r>
      <w:r w:rsidRPr="00184C39">
        <w:rPr>
          <w:rFonts w:ascii="Times New Roman" w:eastAsia="標楷體" w:hAnsi="Times New Roman" w:cs="新細明體" w:hint="eastAsia"/>
          <w:kern w:val="0"/>
          <w:sz w:val="28"/>
          <w:szCs w:val="28"/>
          <w:lang w:val="en-US" w:eastAsia="zh-TW"/>
        </w:rPr>
        <w:t>生物科技學系</w:t>
      </w:r>
      <w:r>
        <w:rPr>
          <w:rFonts w:ascii="Times New Roman" w:eastAsia="標楷體" w:hAnsi="Times New Roman" w:cs="新細明體" w:hint="eastAsia"/>
          <w:kern w:val="0"/>
          <w:sz w:val="28"/>
          <w:szCs w:val="28"/>
          <w:lang w:val="en-US" w:eastAsia="zh-TW"/>
        </w:rPr>
        <w:t>等系所</w:t>
      </w:r>
      <w:r w:rsidRPr="00534379">
        <w:rPr>
          <w:rFonts w:ascii="Times New Roman" w:eastAsia="標楷體" w:hAnsi="Times New Roman" w:cs="新細明體"/>
          <w:kern w:val="0"/>
          <w:sz w:val="28"/>
          <w:szCs w:val="28"/>
          <w:lang w:val="en-US" w:eastAsia="zh-TW"/>
        </w:rPr>
        <w:t>的學術與研究專長，涵蓋從健康促進、診療技術到醫療管理的多領域知識。此外，將與</w:t>
      </w:r>
      <w:r w:rsidRPr="00534379">
        <w:rPr>
          <w:rFonts w:ascii="Times New Roman" w:eastAsia="標楷體" w:hAnsi="Times New Roman" w:cs="新細明體" w:hint="eastAsia"/>
          <w:kern w:val="0"/>
          <w:sz w:val="28"/>
          <w:szCs w:val="28"/>
          <w:lang w:val="en-US" w:eastAsia="zh-TW"/>
        </w:rPr>
        <w:t>本校「</w:t>
      </w:r>
      <w:r w:rsidRPr="00534379">
        <w:rPr>
          <w:rFonts w:ascii="Times New Roman" w:eastAsia="標楷體" w:hAnsi="Times New Roman" w:cs="新細明體"/>
          <w:kern w:val="0"/>
          <w:sz w:val="28"/>
          <w:szCs w:val="28"/>
          <w:lang w:val="en-US" w:eastAsia="zh-TW"/>
        </w:rPr>
        <w:t>人工智慧生醫研究院</w:t>
      </w:r>
      <w:r w:rsidRPr="00534379">
        <w:rPr>
          <w:rFonts w:ascii="Times New Roman" w:eastAsia="標楷體" w:hAnsi="Times New Roman" w:cs="新細明體" w:hint="eastAsia"/>
          <w:kern w:val="0"/>
          <w:sz w:val="28"/>
          <w:szCs w:val="28"/>
          <w:lang w:val="en-US" w:eastAsia="zh-TW"/>
        </w:rPr>
        <w:t>」</w:t>
      </w:r>
      <w:r>
        <w:rPr>
          <w:rFonts w:ascii="Times New Roman" w:eastAsia="標楷體" w:hAnsi="Times New Roman" w:cs="新細明體" w:hint="eastAsia"/>
          <w:kern w:val="0"/>
          <w:sz w:val="28"/>
          <w:szCs w:val="28"/>
          <w:lang w:val="en-US" w:eastAsia="zh-TW"/>
        </w:rPr>
        <w:t>(</w:t>
      </w:r>
      <w:hyperlink r:id="rId13" w:history="1">
        <w:r w:rsidRPr="002F0DF8">
          <w:rPr>
            <w:rStyle w:val="af5"/>
            <w:rFonts w:ascii="Times New Roman" w:eastAsia="標楷體" w:hAnsi="Times New Roman" w:cs="新細明體"/>
            <w:kern w:val="0"/>
            <w:sz w:val="28"/>
            <w:szCs w:val="28"/>
            <w:lang w:val="en-US" w:eastAsia="zh-TW"/>
          </w:rPr>
          <w:t>https://baia.kmu.edu.tw</w:t>
        </w:r>
      </w:hyperlink>
      <w:r>
        <w:rPr>
          <w:rFonts w:ascii="Times New Roman" w:eastAsia="標楷體" w:hAnsi="Times New Roman" w:cs="新細明體" w:hint="eastAsia"/>
          <w:kern w:val="0"/>
          <w:sz w:val="28"/>
          <w:szCs w:val="28"/>
          <w:lang w:val="en-US" w:eastAsia="zh-TW"/>
        </w:rPr>
        <w:t>)</w:t>
      </w:r>
      <w:r w:rsidRPr="00534379">
        <w:rPr>
          <w:rFonts w:ascii="Times New Roman" w:eastAsia="標楷體" w:hAnsi="Times New Roman" w:cs="新細明體"/>
          <w:kern w:val="0"/>
          <w:sz w:val="28"/>
          <w:szCs w:val="28"/>
          <w:lang w:val="en-US" w:eastAsia="zh-TW"/>
        </w:rPr>
        <w:t>合作，將最新的</w:t>
      </w:r>
      <w:r>
        <w:rPr>
          <w:rFonts w:ascii="Times New Roman" w:eastAsia="標楷體" w:hAnsi="Times New Roman" w:cs="新細明體" w:hint="eastAsia"/>
          <w:kern w:val="0"/>
          <w:sz w:val="28"/>
          <w:szCs w:val="28"/>
          <w:lang w:val="en-US" w:eastAsia="zh-TW"/>
        </w:rPr>
        <w:t>A</w:t>
      </w:r>
      <w:r>
        <w:rPr>
          <w:rFonts w:ascii="Times New Roman" w:eastAsia="標楷體" w:hAnsi="Times New Roman" w:cs="新細明體"/>
          <w:kern w:val="0"/>
          <w:sz w:val="28"/>
          <w:szCs w:val="28"/>
          <w:lang w:val="en-US" w:eastAsia="zh-TW"/>
        </w:rPr>
        <w:t>I</w:t>
      </w:r>
      <w:r w:rsidRPr="00534379">
        <w:rPr>
          <w:rFonts w:ascii="Times New Roman" w:eastAsia="標楷體" w:hAnsi="Times New Roman" w:cs="新細明體"/>
          <w:kern w:val="0"/>
          <w:sz w:val="28"/>
          <w:szCs w:val="28"/>
          <w:lang w:val="en-US" w:eastAsia="zh-TW"/>
        </w:rPr>
        <w:t>技術與生醫應用結合，打造完整的研究與實踐生態系。</w:t>
      </w:r>
      <w:del w:id="99" w:author="鄭成偉" w:date="2025-09-24T22:27:00Z" w16du:dateUtc="2025-09-24T14:27:00Z">
        <w:r w:rsidDel="00075DC4">
          <w:rPr>
            <w:rFonts w:ascii="Times New Roman" w:eastAsia="標楷體" w:hAnsi="Times New Roman" w:cs="新細明體"/>
            <w:kern w:val="0"/>
            <w:sz w:val="28"/>
            <w:szCs w:val="28"/>
            <w:lang w:val="en-US" w:eastAsia="zh-TW"/>
          </w:rPr>
          <w:delText>本博士班</w:delText>
        </w:r>
      </w:del>
      <w:ins w:id="100" w:author="鄭成偉" w:date="2025-09-24T22:27:00Z" w16du:dateUtc="2025-09-24T14:27:00Z">
        <w:r w:rsidR="00075DC4">
          <w:rPr>
            <w:rFonts w:ascii="Times New Roman" w:eastAsia="標楷體" w:hAnsi="Times New Roman" w:cs="新細明體"/>
            <w:kern w:val="0"/>
            <w:sz w:val="28"/>
            <w:szCs w:val="28"/>
            <w:lang w:val="en-US" w:eastAsia="zh-TW"/>
          </w:rPr>
          <w:t>本博士學位學程</w:t>
        </w:r>
      </w:ins>
      <w:r w:rsidRPr="00534379">
        <w:rPr>
          <w:rFonts w:ascii="Times New Roman" w:eastAsia="標楷體" w:hAnsi="Times New Roman" w:cs="新細明體"/>
          <w:kern w:val="0"/>
          <w:sz w:val="28"/>
          <w:szCs w:val="28"/>
          <w:lang w:val="en-US" w:eastAsia="zh-TW"/>
        </w:rPr>
        <w:t>亦</w:t>
      </w:r>
      <w:r w:rsidRPr="00534379">
        <w:rPr>
          <w:rFonts w:ascii="Times New Roman" w:eastAsia="標楷體" w:hAnsi="Times New Roman" w:cs="新細明體" w:hint="eastAsia"/>
          <w:kern w:val="0"/>
          <w:sz w:val="28"/>
          <w:szCs w:val="28"/>
          <w:lang w:val="en-US" w:eastAsia="zh-TW"/>
        </w:rPr>
        <w:t>將</w:t>
      </w:r>
      <w:r w:rsidRPr="00534379">
        <w:rPr>
          <w:rFonts w:ascii="Times New Roman" w:eastAsia="標楷體" w:hAnsi="Times New Roman" w:cs="新細明體"/>
          <w:kern w:val="0"/>
          <w:sz w:val="28"/>
          <w:szCs w:val="28"/>
          <w:lang w:val="en-US" w:eastAsia="zh-TW"/>
        </w:rPr>
        <w:t>與</w:t>
      </w:r>
      <w:r w:rsidRPr="00184C39">
        <w:rPr>
          <w:rFonts w:ascii="Times New Roman" w:eastAsia="標楷體" w:hAnsi="Times New Roman" w:cs="新細明體" w:hint="eastAsia"/>
          <w:kern w:val="0"/>
          <w:sz w:val="28"/>
          <w:szCs w:val="28"/>
          <w:lang w:val="en-US" w:eastAsia="zh-TW"/>
        </w:rPr>
        <w:t>口腔</w:t>
      </w:r>
      <w:r w:rsidRPr="00534379">
        <w:rPr>
          <w:rFonts w:ascii="Times New Roman" w:eastAsia="標楷體" w:hAnsi="Times New Roman" w:cs="新細明體"/>
          <w:kern w:val="0"/>
          <w:sz w:val="28"/>
          <w:szCs w:val="28"/>
          <w:lang w:val="en-US" w:eastAsia="zh-TW"/>
        </w:rPr>
        <w:t>醫學院、藥學院</w:t>
      </w:r>
      <w:r w:rsidRPr="00534379">
        <w:rPr>
          <w:rFonts w:ascii="Times New Roman" w:eastAsia="標楷體" w:hAnsi="Times New Roman" w:cs="新細明體" w:hint="eastAsia"/>
          <w:kern w:val="0"/>
          <w:sz w:val="28"/>
          <w:szCs w:val="28"/>
          <w:lang w:val="en-US" w:eastAsia="zh-TW"/>
        </w:rPr>
        <w:t>、</w:t>
      </w:r>
      <w:r>
        <w:rPr>
          <w:rFonts w:ascii="Times New Roman" w:eastAsia="標楷體" w:hAnsi="Times New Roman" w:cs="新細明體" w:hint="eastAsia"/>
          <w:kern w:val="0"/>
          <w:sz w:val="28"/>
          <w:szCs w:val="28"/>
          <w:lang w:val="en-US" w:eastAsia="zh-HK"/>
        </w:rPr>
        <w:t>護理</w:t>
      </w:r>
      <w:r w:rsidRPr="00184C39">
        <w:rPr>
          <w:rFonts w:ascii="Times New Roman" w:eastAsia="標楷體" w:hAnsi="Times New Roman" w:cs="新細明體" w:hint="eastAsia"/>
          <w:kern w:val="0"/>
          <w:sz w:val="28"/>
          <w:szCs w:val="28"/>
          <w:lang w:val="en-US" w:eastAsia="zh-TW"/>
        </w:rPr>
        <w:t>學院</w:t>
      </w:r>
      <w:r w:rsidRPr="00534379">
        <w:rPr>
          <w:rFonts w:ascii="Times New Roman" w:eastAsia="標楷體" w:hAnsi="Times New Roman" w:cs="新細明體" w:hint="eastAsia"/>
          <w:kern w:val="0"/>
          <w:sz w:val="28"/>
          <w:szCs w:val="28"/>
          <w:lang w:val="en-US" w:eastAsia="zh-TW"/>
        </w:rPr>
        <w:t>等跨學院</w:t>
      </w:r>
      <w:r w:rsidRPr="00534379">
        <w:rPr>
          <w:rFonts w:ascii="Times New Roman" w:eastAsia="標楷體" w:hAnsi="Times New Roman" w:cs="新細明體"/>
          <w:kern w:val="0"/>
          <w:sz w:val="28"/>
          <w:szCs w:val="28"/>
          <w:lang w:val="en-US" w:eastAsia="zh-TW"/>
        </w:rPr>
        <w:t>共同合作，提供多層次跨學科的教育資源。</w:t>
      </w:r>
    </w:p>
    <w:p w14:paraId="7157191C" w14:textId="77777777" w:rsidR="00E11E36" w:rsidRPr="00534379" w:rsidRDefault="00E11E36" w:rsidP="00E11E36">
      <w:pPr>
        <w:pStyle w:val="a3"/>
        <w:tabs>
          <w:tab w:val="left" w:pos="709"/>
        </w:tabs>
        <w:snapToGrid w:val="0"/>
        <w:jc w:val="both"/>
        <w:rPr>
          <w:rFonts w:ascii="Times New Roman" w:eastAsia="標楷體" w:hAnsi="Times New Roman" w:cs="新細明體"/>
          <w:kern w:val="0"/>
          <w:sz w:val="28"/>
          <w:szCs w:val="28"/>
          <w:lang w:eastAsia="zh-TW"/>
        </w:rPr>
      </w:pPr>
    </w:p>
    <w:p w14:paraId="356B4BDF" w14:textId="77777777" w:rsidR="00E11E36" w:rsidRPr="00534379" w:rsidRDefault="00E11E36" w:rsidP="00873C0B">
      <w:pPr>
        <w:pStyle w:val="a3"/>
        <w:numPr>
          <w:ilvl w:val="0"/>
          <w:numId w:val="16"/>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與高醫體系醫院的臨床合作</w:t>
      </w:r>
    </w:p>
    <w:p w14:paraId="704A77DC" w14:textId="37D5D5E9" w:rsidR="00E11E36" w:rsidRDefault="00E11E36" w:rsidP="00E11E36">
      <w:pPr>
        <w:widowControl/>
        <w:snapToGrid w:val="0"/>
        <w:spacing w:afterLines="50" w:after="180"/>
        <w:ind w:left="480"/>
        <w:jc w:val="both"/>
        <w:rPr>
          <w:rFonts w:eastAsia="標楷體" w:cs="新細明體"/>
          <w:kern w:val="0"/>
          <w:sz w:val="28"/>
          <w:szCs w:val="28"/>
        </w:rPr>
      </w:pPr>
      <w:r w:rsidRPr="00534379">
        <w:rPr>
          <w:rFonts w:eastAsia="標楷體" w:cs="新細明體" w:hint="eastAsia"/>
          <w:kern w:val="0"/>
          <w:sz w:val="28"/>
          <w:szCs w:val="28"/>
        </w:rPr>
        <w:t xml:space="preserve">　　</w:t>
      </w:r>
      <w:r w:rsidRPr="00534379">
        <w:rPr>
          <w:rFonts w:eastAsia="標楷體" w:cs="新細明體"/>
          <w:kern w:val="0"/>
          <w:sz w:val="28"/>
          <w:szCs w:val="28"/>
        </w:rPr>
        <w:t>高醫體系包括高雄醫學大學附設中和紀念醫院、小港醫院、旗津醫院以及高醫岡山醫院，是</w:t>
      </w:r>
      <w:del w:id="101" w:author="鄭成偉" w:date="2025-09-24T22:27:00Z" w16du:dateUtc="2025-09-24T14:27:00Z">
        <w:r w:rsidDel="00075DC4">
          <w:rPr>
            <w:rFonts w:eastAsia="標楷體" w:cs="新細明體"/>
            <w:kern w:val="0"/>
            <w:sz w:val="28"/>
            <w:szCs w:val="28"/>
          </w:rPr>
          <w:delText>本博士班</w:delText>
        </w:r>
      </w:del>
      <w:ins w:id="102" w:author="鄭成偉" w:date="2025-09-24T22:27:00Z" w16du:dateUtc="2025-09-24T14:27:00Z">
        <w:r w:rsidR="00075DC4">
          <w:rPr>
            <w:rFonts w:eastAsia="標楷體" w:cs="新細明體"/>
            <w:kern w:val="0"/>
            <w:sz w:val="28"/>
            <w:szCs w:val="28"/>
          </w:rPr>
          <w:t>本博士學位學程</w:t>
        </w:r>
      </w:ins>
      <w:r w:rsidRPr="00534379">
        <w:rPr>
          <w:rFonts w:eastAsia="標楷體" w:cs="新細明體"/>
          <w:kern w:val="0"/>
          <w:sz w:val="28"/>
          <w:szCs w:val="28"/>
        </w:rPr>
        <w:t>學生實現臨床應用的關鍵場域。透過與這些醫院的深度合作，</w:t>
      </w:r>
      <w:del w:id="103" w:author="鄭成偉" w:date="2025-09-24T22:27:00Z" w16du:dateUtc="2025-09-24T14:27:00Z">
        <w:r w:rsidDel="00075DC4">
          <w:rPr>
            <w:rFonts w:eastAsia="標楷體" w:cs="新細明體"/>
            <w:kern w:val="0"/>
            <w:sz w:val="28"/>
            <w:szCs w:val="28"/>
          </w:rPr>
          <w:delText>本博士班</w:delText>
        </w:r>
      </w:del>
      <w:ins w:id="104" w:author="鄭成偉" w:date="2025-09-24T22:27:00Z" w16du:dateUtc="2025-09-24T14:27:00Z">
        <w:r w:rsidR="00075DC4">
          <w:rPr>
            <w:rFonts w:eastAsia="標楷體" w:cs="新細明體"/>
            <w:kern w:val="0"/>
            <w:sz w:val="28"/>
            <w:szCs w:val="28"/>
          </w:rPr>
          <w:t>本博士學位學程</w:t>
        </w:r>
      </w:ins>
      <w:r w:rsidRPr="00534379">
        <w:rPr>
          <w:rFonts w:eastAsia="標楷體" w:cs="新細明體"/>
          <w:kern w:val="0"/>
          <w:sz w:val="28"/>
          <w:szCs w:val="28"/>
        </w:rPr>
        <w:t>將推動</w:t>
      </w:r>
      <w:r w:rsidRPr="00534379">
        <w:rPr>
          <w:rFonts w:eastAsia="標楷體" w:cs="新細明體" w:hint="eastAsia"/>
          <w:kern w:val="0"/>
          <w:sz w:val="28"/>
          <w:szCs w:val="28"/>
        </w:rPr>
        <w:t>AI</w:t>
      </w:r>
      <w:r w:rsidRPr="00534379">
        <w:rPr>
          <w:rFonts w:eastAsia="標楷體" w:cs="新細明體"/>
          <w:kern w:val="0"/>
          <w:sz w:val="28"/>
          <w:szCs w:val="28"/>
        </w:rPr>
        <w:t>醫學影像分析、遠距診療、大數據健康管理系統等研究，並支持臨床試驗、患者管理和疾病預測模型的開發。這種校內與醫療體系間的無縫連結，不僅能提升教學效果，更能推動成果轉化與商業化。</w:t>
      </w:r>
    </w:p>
    <w:p w14:paraId="73E5288E" w14:textId="77777777" w:rsidR="00E11E36" w:rsidRDefault="00E11E36" w:rsidP="00E11E36">
      <w:pPr>
        <w:widowControl/>
        <w:snapToGrid w:val="0"/>
        <w:spacing w:afterLines="50" w:after="180"/>
        <w:jc w:val="both"/>
        <w:rPr>
          <w:rFonts w:eastAsia="標楷體" w:cs="新細明體"/>
          <w:kern w:val="0"/>
          <w:sz w:val="28"/>
          <w:szCs w:val="28"/>
        </w:rPr>
      </w:pPr>
      <w:r>
        <w:rPr>
          <w:noProof/>
        </w:rPr>
        <w:drawing>
          <wp:inline distT="0" distB="0" distL="0" distR="0" wp14:anchorId="501B0827" wp14:editId="3814A04D">
            <wp:extent cx="6479540" cy="2971949"/>
            <wp:effectExtent l="0" t="0" r="0" b="0"/>
            <wp:docPr id="1" name="圖片 1" descr="國家發展委員會-六大核心戰略產業推動方案(110年～113年)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國家發展委員會-六大核心戰略產業推動方案(110年～113年)_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79540" cy="2971949"/>
                    </a:xfrm>
                    <a:prstGeom prst="rect">
                      <a:avLst/>
                    </a:prstGeom>
                    <a:noFill/>
                    <a:ln>
                      <a:noFill/>
                    </a:ln>
                  </pic:spPr>
                </pic:pic>
              </a:graphicData>
            </a:graphic>
          </wp:inline>
        </w:drawing>
      </w:r>
    </w:p>
    <w:p w14:paraId="3951D6AF" w14:textId="77777777" w:rsidR="00E11E36" w:rsidRDefault="00E11E36" w:rsidP="00E11E36">
      <w:pPr>
        <w:widowControl/>
        <w:snapToGrid w:val="0"/>
        <w:spacing w:afterLines="50" w:after="180"/>
        <w:jc w:val="both"/>
        <w:rPr>
          <w:rFonts w:eastAsia="標楷體" w:cs="新細明體"/>
          <w:kern w:val="0"/>
          <w:sz w:val="28"/>
          <w:szCs w:val="28"/>
        </w:rPr>
      </w:pPr>
      <w:r w:rsidRPr="00184C39">
        <w:rPr>
          <w:rFonts w:eastAsia="標楷體" w:cs="新細明體" w:hint="eastAsia"/>
          <w:kern w:val="0"/>
          <w:sz w:val="28"/>
          <w:szCs w:val="28"/>
        </w:rPr>
        <w:t>六大核心戰略產業</w:t>
      </w:r>
      <w:r>
        <w:rPr>
          <w:rFonts w:eastAsia="標楷體" w:cs="新細明體" w:hint="eastAsia"/>
          <w:kern w:val="0"/>
          <w:sz w:val="28"/>
          <w:szCs w:val="28"/>
        </w:rPr>
        <w:t xml:space="preserve"> </w:t>
      </w:r>
      <w:hyperlink r:id="rId15" w:history="1">
        <w:r w:rsidRPr="002F0DF8">
          <w:rPr>
            <w:rStyle w:val="af5"/>
            <w:rFonts w:eastAsia="標楷體" w:cs="新細明體"/>
            <w:kern w:val="0"/>
            <w:sz w:val="28"/>
            <w:szCs w:val="28"/>
          </w:rPr>
          <w:t>https://www.ndc.gov.tw/Content_List.aspx?n=9614A7C859796FFA</w:t>
        </w:r>
      </w:hyperlink>
    </w:p>
    <w:p w14:paraId="0CD74567" w14:textId="0643E87F" w:rsidR="00163C32" w:rsidRDefault="00DD7B2A" w:rsidP="00873C0B">
      <w:pPr>
        <w:pStyle w:val="a3"/>
        <w:numPr>
          <w:ilvl w:val="0"/>
          <w:numId w:val="16"/>
        </w:numPr>
        <w:tabs>
          <w:tab w:val="left" w:pos="709"/>
        </w:tabs>
        <w:snapToGrid w:val="0"/>
        <w:jc w:val="both"/>
        <w:rPr>
          <w:ins w:id="105" w:author="鄭成偉" w:date="2025-09-25T00:38:00Z" w16du:dateUtc="2025-09-24T16:38:00Z"/>
          <w:rFonts w:ascii="Times New Roman" w:eastAsia="標楷體" w:hAnsi="Times New Roman"/>
          <w:b/>
          <w:sz w:val="28"/>
          <w:szCs w:val="28"/>
          <w:lang w:eastAsia="zh-TW"/>
        </w:rPr>
      </w:pPr>
      <w:ins w:id="106" w:author="鄭成偉" w:date="2025-09-25T00:38:00Z" w16du:dateUtc="2025-09-24T16:38:00Z">
        <w:r>
          <w:rPr>
            <w:rFonts w:ascii="Times New Roman" w:eastAsia="標楷體" w:hAnsi="Times New Roman" w:hint="eastAsia"/>
            <w:b/>
            <w:sz w:val="28"/>
            <w:szCs w:val="28"/>
            <w:lang w:eastAsia="zh-TW"/>
          </w:rPr>
          <w:lastRenderedPageBreak/>
          <w:t>與</w:t>
        </w:r>
      </w:ins>
      <w:ins w:id="107" w:author="鄭成偉" w:date="2025-09-25T00:39:00Z" w16du:dateUtc="2025-09-24T16:39:00Z">
        <w:r w:rsidR="00A41688">
          <w:rPr>
            <w:rFonts w:ascii="Times New Roman" w:eastAsia="標楷體" w:hAnsi="Times New Roman" w:hint="eastAsia"/>
            <w:b/>
            <w:sz w:val="28"/>
            <w:szCs w:val="28"/>
            <w:lang w:eastAsia="zh-TW"/>
          </w:rPr>
          <w:t>國內他校或研究機構</w:t>
        </w:r>
      </w:ins>
      <w:ins w:id="108" w:author="鄭成偉" w:date="2025-09-25T00:38:00Z" w16du:dateUtc="2025-09-24T16:38:00Z">
        <w:r>
          <w:rPr>
            <w:rFonts w:ascii="Times New Roman" w:eastAsia="標楷體" w:hAnsi="Times New Roman" w:hint="eastAsia"/>
            <w:b/>
            <w:sz w:val="28"/>
            <w:szCs w:val="28"/>
            <w:lang w:eastAsia="zh-TW"/>
          </w:rPr>
          <w:t>的</w:t>
        </w:r>
        <w:r w:rsidR="00B237E9">
          <w:rPr>
            <w:rFonts w:ascii="Times New Roman" w:eastAsia="標楷體" w:hAnsi="Times New Roman" w:hint="eastAsia"/>
            <w:b/>
            <w:sz w:val="28"/>
            <w:szCs w:val="28"/>
            <w:lang w:eastAsia="zh-TW"/>
          </w:rPr>
          <w:t>深化</w:t>
        </w:r>
        <w:r>
          <w:rPr>
            <w:rFonts w:ascii="Times New Roman" w:eastAsia="標楷體" w:hAnsi="Times New Roman" w:hint="eastAsia"/>
            <w:b/>
            <w:sz w:val="28"/>
            <w:szCs w:val="28"/>
            <w:lang w:eastAsia="zh-TW"/>
          </w:rPr>
          <w:t>合作</w:t>
        </w:r>
      </w:ins>
    </w:p>
    <w:p w14:paraId="12CC4350" w14:textId="60B2A0D6" w:rsidR="00974A54" w:rsidRPr="00415AF4" w:rsidRDefault="00580BA5" w:rsidP="00415AF4">
      <w:pPr>
        <w:pStyle w:val="af4"/>
        <w:widowControl/>
        <w:snapToGrid w:val="0"/>
        <w:spacing w:afterLines="50" w:after="180"/>
        <w:ind w:leftChars="0" w:left="482"/>
        <w:jc w:val="both"/>
        <w:rPr>
          <w:ins w:id="109" w:author="鄭成偉" w:date="2025-09-25T00:39:00Z" w16du:dateUtc="2025-09-24T16:39:00Z"/>
          <w:rFonts w:eastAsia="標楷體" w:cs="新細明體"/>
          <w:kern w:val="0"/>
          <w:sz w:val="28"/>
          <w:szCs w:val="28"/>
          <w:rPrChange w:id="110" w:author="鄭成偉" w:date="2025-09-25T00:41:00Z" w16du:dateUtc="2025-09-24T16:41:00Z">
            <w:rPr>
              <w:ins w:id="111" w:author="鄭成偉" w:date="2025-09-25T00:39:00Z" w16du:dateUtc="2025-09-24T16:39:00Z"/>
              <w:rFonts w:ascii="細明體" w:eastAsia="細明體" w:hAnsiTheme="minorHAnsi" w:cs="細明體"/>
              <w:color w:val="FFFFFF"/>
              <w:kern w:val="0"/>
              <w:sz w:val="22"/>
              <w:szCs w:val="22"/>
              <w:lang w:val="zh-TW"/>
            </w:rPr>
          </w:rPrChange>
        </w:rPr>
        <w:pPrChange w:id="112" w:author="鄭成偉" w:date="2025-09-25T00:41:00Z" w16du:dateUtc="2025-09-24T16:41:00Z">
          <w:pPr>
            <w:pStyle w:val="af4"/>
            <w:numPr>
              <w:numId w:val="16"/>
            </w:numPr>
            <w:autoSpaceDE w:val="0"/>
            <w:autoSpaceDN w:val="0"/>
            <w:adjustRightInd w:val="0"/>
            <w:ind w:leftChars="0" w:hanging="480"/>
          </w:pPr>
        </w:pPrChange>
      </w:pPr>
      <w:ins w:id="113" w:author="鄭成偉" w:date="2025-09-25T00:41:00Z" w16du:dateUtc="2025-09-24T16:41:00Z">
        <w:r>
          <w:rPr>
            <w:rFonts w:eastAsia="標楷體" w:cs="新細明體" w:hint="eastAsia"/>
            <w:kern w:val="0"/>
            <w:sz w:val="28"/>
            <w:szCs w:val="28"/>
          </w:rPr>
          <w:t xml:space="preserve">　　</w:t>
        </w:r>
      </w:ins>
      <w:ins w:id="114" w:author="鄭成偉" w:date="2025-09-25T00:39:00Z" w16du:dateUtc="2025-09-24T16:39:00Z">
        <w:r w:rsidR="00974A54" w:rsidRPr="00415AF4">
          <w:rPr>
            <w:rFonts w:eastAsia="標楷體" w:cs="新細明體" w:hint="eastAsia"/>
            <w:kern w:val="0"/>
            <w:sz w:val="28"/>
            <w:szCs w:val="28"/>
            <w:rPrChange w:id="115" w:author="鄭成偉" w:date="2025-09-25T00:40:00Z" w16du:dateUtc="2025-09-24T16:40:00Z">
              <w:rPr>
                <w:rFonts w:ascii="細明體" w:eastAsia="細明體" w:hAnsiTheme="minorHAnsi" w:cs="細明體" w:hint="eastAsia"/>
                <w:color w:val="FFFFFF"/>
                <w:kern w:val="0"/>
                <w:sz w:val="22"/>
                <w:szCs w:val="22"/>
                <w:lang w:val="zh-TW"/>
              </w:rPr>
            </w:rPrChange>
          </w:rPr>
          <w:t>除結合校內醫學院、附</w:t>
        </w:r>
      </w:ins>
      <w:ins w:id="116" w:author="鄭成偉" w:date="2025-09-25T00:40:00Z" w16du:dateUtc="2025-09-24T16:40:00Z">
        <w:r w:rsidR="00415AF4">
          <w:rPr>
            <w:rFonts w:eastAsia="標楷體" w:cs="新細明體" w:hint="eastAsia"/>
            <w:kern w:val="0"/>
            <w:sz w:val="28"/>
            <w:szCs w:val="28"/>
          </w:rPr>
          <w:t>設</w:t>
        </w:r>
      </w:ins>
      <w:ins w:id="117" w:author="鄭成偉" w:date="2025-09-25T00:39:00Z" w16du:dateUtc="2025-09-24T16:39:00Z">
        <w:r w:rsidR="00974A54" w:rsidRPr="00415AF4">
          <w:rPr>
            <w:rFonts w:eastAsia="標楷體" w:cs="新細明體" w:hint="eastAsia"/>
            <w:kern w:val="0"/>
            <w:sz w:val="28"/>
            <w:szCs w:val="28"/>
            <w:rPrChange w:id="118" w:author="鄭成偉" w:date="2025-09-25T00:40:00Z" w16du:dateUtc="2025-09-24T16:40:00Z">
              <w:rPr>
                <w:rFonts w:ascii="細明體" w:eastAsia="細明體" w:hAnsiTheme="minorHAnsi" w:cs="細明體" w:hint="eastAsia"/>
                <w:color w:val="FFFFFF"/>
                <w:kern w:val="0"/>
                <w:sz w:val="22"/>
                <w:szCs w:val="22"/>
                <w:lang w:val="zh-TW"/>
              </w:rPr>
            </w:rPrChange>
          </w:rPr>
          <w:t>醫院及跨領域單位</w:t>
        </w:r>
      </w:ins>
      <w:ins w:id="119" w:author="鄭成偉" w:date="2025-09-25T00:40:00Z" w16du:dateUtc="2025-09-24T16:40:00Z">
        <w:r w:rsidR="00415AF4">
          <w:rPr>
            <w:rFonts w:eastAsia="標楷體" w:cs="新細明體" w:hint="eastAsia"/>
            <w:kern w:val="0"/>
            <w:sz w:val="28"/>
            <w:szCs w:val="28"/>
          </w:rPr>
          <w:t>的合作外</w:t>
        </w:r>
      </w:ins>
      <w:ins w:id="120" w:author="鄭成偉" w:date="2025-09-25T00:39:00Z" w16du:dateUtc="2025-09-24T16:39:00Z">
        <w:r w:rsidR="00974A54" w:rsidRPr="00415AF4">
          <w:rPr>
            <w:rFonts w:eastAsia="標楷體" w:cs="新細明體" w:hint="eastAsia"/>
            <w:kern w:val="0"/>
            <w:sz w:val="28"/>
            <w:szCs w:val="28"/>
            <w:rPrChange w:id="121" w:author="鄭成偉" w:date="2025-09-25T00:40:00Z" w16du:dateUtc="2025-09-24T16:40:00Z">
              <w:rPr>
                <w:rFonts w:ascii="細明體" w:eastAsia="細明體" w:hAnsiTheme="minorHAnsi" w:cs="細明體" w:hint="eastAsia"/>
                <w:color w:val="FFFFFF"/>
                <w:kern w:val="0"/>
                <w:sz w:val="22"/>
                <w:szCs w:val="22"/>
                <w:lang w:val="zh-TW"/>
              </w:rPr>
            </w:rPrChange>
          </w:rPr>
          <w:t>，</w:t>
        </w:r>
      </w:ins>
      <w:ins w:id="122" w:author="鄭成偉" w:date="2025-09-25T00:40:00Z" w16du:dateUtc="2025-09-24T16:40:00Z">
        <w:r w:rsidR="00415AF4">
          <w:rPr>
            <w:rFonts w:eastAsia="標楷體" w:cs="新細明體" w:hint="eastAsia"/>
            <w:kern w:val="0"/>
            <w:sz w:val="28"/>
            <w:szCs w:val="28"/>
          </w:rPr>
          <w:t>本校</w:t>
        </w:r>
      </w:ins>
      <w:ins w:id="123" w:author="鄭成偉" w:date="2025-09-25T00:39:00Z" w16du:dateUtc="2025-09-24T16:39:00Z">
        <w:r w:rsidR="00974A54" w:rsidRPr="00415AF4">
          <w:rPr>
            <w:rFonts w:eastAsia="標楷體" w:cs="新細明體" w:hint="eastAsia"/>
            <w:kern w:val="0"/>
            <w:sz w:val="28"/>
            <w:szCs w:val="28"/>
            <w:rPrChange w:id="124" w:author="鄭成偉" w:date="2025-09-25T00:40:00Z" w16du:dateUtc="2025-09-24T16:40:00Z">
              <w:rPr>
                <w:rFonts w:ascii="細明體" w:eastAsia="細明體" w:hAnsiTheme="minorHAnsi" w:cs="細明體" w:hint="eastAsia"/>
                <w:color w:val="FFFFFF"/>
                <w:kern w:val="0"/>
                <w:sz w:val="22"/>
                <w:szCs w:val="22"/>
                <w:lang w:val="zh-TW"/>
              </w:rPr>
            </w:rPrChange>
          </w:rPr>
          <w:t>亦已建立多項具體校外合作機制，包括：高醫</w:t>
        </w:r>
      </w:ins>
      <w:ins w:id="125" w:author="鄭成偉" w:date="2025-09-25T00:42:00Z" w16du:dateUtc="2025-09-24T16:42:00Z">
        <w:r w:rsidR="00187DA7">
          <w:rPr>
            <w:rFonts w:eastAsia="標楷體" w:cs="新細明體"/>
            <w:kern w:val="0"/>
            <w:sz w:val="28"/>
            <w:szCs w:val="28"/>
          </w:rPr>
          <w:t>-</w:t>
        </w:r>
      </w:ins>
      <w:ins w:id="126" w:author="鄭成偉" w:date="2025-09-25T00:39:00Z" w16du:dateUtc="2025-09-24T16:39:00Z">
        <w:r w:rsidR="00974A54" w:rsidRPr="00415AF4">
          <w:rPr>
            <w:rFonts w:eastAsia="標楷體" w:cs="新細明體" w:hint="eastAsia"/>
            <w:kern w:val="0"/>
            <w:sz w:val="28"/>
            <w:szCs w:val="28"/>
            <w:rPrChange w:id="127" w:author="鄭成偉" w:date="2025-09-25T00:40:00Z" w16du:dateUtc="2025-09-24T16:40:00Z">
              <w:rPr>
                <w:rFonts w:ascii="細明體" w:eastAsia="細明體" w:hAnsiTheme="minorHAnsi" w:cs="細明體" w:hint="eastAsia"/>
                <w:color w:val="FFFFFF"/>
                <w:kern w:val="0"/>
                <w:sz w:val="22"/>
                <w:szCs w:val="22"/>
                <w:lang w:val="zh-TW"/>
              </w:rPr>
            </w:rPrChange>
          </w:rPr>
          <w:t>中山合作研究計畫</w:t>
        </w:r>
      </w:ins>
      <w:ins w:id="128" w:author="鄭成偉" w:date="2025-09-25T00:40:00Z" w16du:dateUtc="2025-09-24T16:40:00Z">
        <w:r w:rsidR="00415AF4">
          <w:rPr>
            <w:rFonts w:eastAsia="標楷體" w:cs="新細明體" w:hint="eastAsia"/>
            <w:kern w:val="0"/>
            <w:sz w:val="28"/>
            <w:szCs w:val="28"/>
          </w:rPr>
          <w:t>、</w:t>
        </w:r>
      </w:ins>
      <w:ins w:id="129" w:author="鄭成偉" w:date="2025-09-25T00:39:00Z" w16du:dateUtc="2025-09-24T16:39:00Z">
        <w:r w:rsidR="00974A54" w:rsidRPr="00415AF4">
          <w:rPr>
            <w:rFonts w:eastAsia="標楷體" w:cs="新細明體" w:hint="eastAsia"/>
            <w:kern w:val="0"/>
            <w:sz w:val="28"/>
            <w:szCs w:val="28"/>
            <w:rPrChange w:id="130" w:author="鄭成偉" w:date="2025-09-25T00:40:00Z" w16du:dateUtc="2025-09-24T16:40:00Z">
              <w:rPr>
                <w:rFonts w:ascii="細明體" w:eastAsia="細明體" w:hAnsiTheme="minorHAnsi" w:cs="細明體" w:hint="eastAsia"/>
                <w:color w:val="FFFFFF"/>
                <w:kern w:val="0"/>
                <w:sz w:val="22"/>
                <w:szCs w:val="22"/>
                <w:lang w:val="zh-TW"/>
              </w:rPr>
            </w:rPrChange>
          </w:rPr>
          <w:t>高醫</w:t>
        </w:r>
      </w:ins>
      <w:ins w:id="131" w:author="鄭成偉" w:date="2025-09-25T00:42:00Z" w16du:dateUtc="2025-09-24T16:42:00Z">
        <w:r w:rsidR="00187DA7">
          <w:rPr>
            <w:rFonts w:eastAsia="標楷體" w:cs="新細明體"/>
            <w:kern w:val="0"/>
            <w:sz w:val="28"/>
            <w:szCs w:val="28"/>
          </w:rPr>
          <w:t>-</w:t>
        </w:r>
      </w:ins>
      <w:ins w:id="132" w:author="鄭成偉" w:date="2025-09-25T00:39:00Z" w16du:dateUtc="2025-09-24T16:39:00Z">
        <w:r w:rsidR="00974A54" w:rsidRPr="00415AF4">
          <w:rPr>
            <w:rFonts w:eastAsia="標楷體" w:cs="新細明體" w:hint="eastAsia"/>
            <w:kern w:val="0"/>
            <w:sz w:val="28"/>
            <w:szCs w:val="28"/>
            <w:rPrChange w:id="133" w:author="鄭成偉" w:date="2025-09-25T00:40:00Z" w16du:dateUtc="2025-09-24T16:40:00Z">
              <w:rPr>
                <w:rFonts w:ascii="細明體" w:eastAsia="細明體" w:hAnsiTheme="minorHAnsi" w:cs="細明體" w:hint="eastAsia"/>
                <w:color w:val="FFFFFF"/>
                <w:kern w:val="0"/>
                <w:sz w:val="22"/>
                <w:szCs w:val="22"/>
                <w:lang w:val="zh-TW"/>
              </w:rPr>
            </w:rPrChange>
          </w:rPr>
          <w:t>屏科大合作研究計畫</w:t>
        </w:r>
      </w:ins>
      <w:ins w:id="134" w:author="鄭成偉" w:date="2025-09-25T00:40:00Z" w16du:dateUtc="2025-09-24T16:40:00Z">
        <w:r w:rsidR="00415AF4">
          <w:rPr>
            <w:rFonts w:eastAsia="標楷體" w:cs="新細明體" w:hint="eastAsia"/>
            <w:kern w:val="0"/>
            <w:sz w:val="28"/>
            <w:szCs w:val="28"/>
          </w:rPr>
          <w:t>、</w:t>
        </w:r>
      </w:ins>
      <w:ins w:id="135" w:author="鄭成偉" w:date="2025-09-25T00:39:00Z" w16du:dateUtc="2025-09-24T16:39:00Z">
        <w:r w:rsidR="00974A54" w:rsidRPr="00415AF4">
          <w:rPr>
            <w:rFonts w:eastAsia="標楷體" w:cs="新細明體" w:hint="eastAsia"/>
            <w:kern w:val="0"/>
            <w:sz w:val="28"/>
            <w:szCs w:val="28"/>
            <w:rPrChange w:id="136" w:author="鄭成偉" w:date="2025-09-25T00:40:00Z" w16du:dateUtc="2025-09-24T16:40:00Z">
              <w:rPr>
                <w:rFonts w:ascii="細明體" w:eastAsia="細明體" w:hAnsiTheme="minorHAnsi" w:cs="細明體" w:hint="eastAsia"/>
                <w:color w:val="FFFFFF"/>
                <w:kern w:val="0"/>
                <w:sz w:val="22"/>
                <w:szCs w:val="22"/>
                <w:lang w:val="zh-TW"/>
              </w:rPr>
            </w:rPrChange>
          </w:rPr>
          <w:t>高醫</w:t>
        </w:r>
      </w:ins>
      <w:ins w:id="137" w:author="鄭成偉" w:date="2025-09-25T00:42:00Z" w16du:dateUtc="2025-09-24T16:42:00Z">
        <w:r w:rsidR="00187DA7">
          <w:rPr>
            <w:rFonts w:eastAsia="標楷體" w:cs="新細明體"/>
            <w:kern w:val="0"/>
            <w:sz w:val="28"/>
            <w:szCs w:val="28"/>
          </w:rPr>
          <w:t>-</w:t>
        </w:r>
      </w:ins>
      <w:ins w:id="138" w:author="鄭成偉" w:date="2025-09-25T00:39:00Z" w16du:dateUtc="2025-09-24T16:39:00Z">
        <w:r w:rsidR="00974A54" w:rsidRPr="00415AF4">
          <w:rPr>
            <w:rFonts w:eastAsia="標楷體" w:cs="新細明體" w:hint="eastAsia"/>
            <w:kern w:val="0"/>
            <w:sz w:val="28"/>
            <w:szCs w:val="28"/>
            <w:rPrChange w:id="139" w:author="鄭成偉" w:date="2025-09-25T00:40:00Z" w16du:dateUtc="2025-09-24T16:40:00Z">
              <w:rPr>
                <w:rFonts w:ascii="細明體" w:eastAsia="細明體" w:hAnsiTheme="minorHAnsi" w:cs="細明體" w:hint="eastAsia"/>
                <w:color w:val="FFFFFF"/>
                <w:kern w:val="0"/>
                <w:sz w:val="22"/>
                <w:szCs w:val="22"/>
                <w:lang w:val="zh-TW"/>
              </w:rPr>
            </w:rPrChange>
          </w:rPr>
          <w:t>陽明交大合作研究計畫</w:t>
        </w:r>
      </w:ins>
      <w:ins w:id="140" w:author="鄭成偉" w:date="2025-09-25T00:40:00Z" w16du:dateUtc="2025-09-24T16:40:00Z">
        <w:r w:rsidR="00415AF4">
          <w:rPr>
            <w:rFonts w:eastAsia="標楷體" w:cs="新細明體" w:hint="eastAsia"/>
            <w:kern w:val="0"/>
            <w:sz w:val="28"/>
            <w:szCs w:val="28"/>
          </w:rPr>
          <w:t>、</w:t>
        </w:r>
      </w:ins>
      <w:ins w:id="141" w:author="鄭成偉" w:date="2025-09-25T00:39:00Z" w16du:dateUtc="2025-09-24T16:39:00Z">
        <w:r w:rsidR="00974A54" w:rsidRPr="00415AF4">
          <w:rPr>
            <w:rFonts w:eastAsia="標楷體" w:cs="新細明體" w:hint="eastAsia"/>
            <w:kern w:val="0"/>
            <w:sz w:val="28"/>
            <w:szCs w:val="28"/>
            <w:rPrChange w:id="142" w:author="鄭成偉" w:date="2025-09-25T00:40:00Z" w16du:dateUtc="2025-09-24T16:40:00Z">
              <w:rPr>
                <w:rFonts w:ascii="細明體" w:eastAsia="細明體" w:hAnsiTheme="minorHAnsi" w:cs="細明體" w:hint="eastAsia"/>
                <w:color w:val="FFFFFF"/>
                <w:kern w:val="0"/>
                <w:sz w:val="22"/>
                <w:szCs w:val="22"/>
                <w:lang w:val="zh-TW"/>
              </w:rPr>
            </w:rPrChange>
          </w:rPr>
          <w:t>高醫</w:t>
        </w:r>
      </w:ins>
      <w:ins w:id="143" w:author="鄭成偉" w:date="2025-09-25T00:42:00Z" w16du:dateUtc="2025-09-24T16:42:00Z">
        <w:r w:rsidR="00187DA7">
          <w:rPr>
            <w:rFonts w:eastAsia="標楷體" w:cs="新細明體"/>
            <w:kern w:val="0"/>
            <w:sz w:val="28"/>
            <w:szCs w:val="28"/>
          </w:rPr>
          <w:t>-</w:t>
        </w:r>
      </w:ins>
      <w:ins w:id="144" w:author="鄭成偉" w:date="2025-09-25T00:39:00Z" w16du:dateUtc="2025-09-24T16:39:00Z">
        <w:r w:rsidR="00974A54" w:rsidRPr="00415AF4">
          <w:rPr>
            <w:rFonts w:eastAsia="標楷體" w:cs="新細明體" w:hint="eastAsia"/>
            <w:kern w:val="0"/>
            <w:sz w:val="28"/>
            <w:szCs w:val="28"/>
            <w:rPrChange w:id="145" w:author="鄭成偉" w:date="2025-09-25T00:40:00Z" w16du:dateUtc="2025-09-24T16:40:00Z">
              <w:rPr>
                <w:rFonts w:ascii="細明體" w:eastAsia="細明體" w:hAnsiTheme="minorHAnsi" w:cs="細明體" w:hint="eastAsia"/>
                <w:color w:val="FFFFFF"/>
                <w:kern w:val="0"/>
                <w:sz w:val="22"/>
                <w:szCs w:val="22"/>
                <w:lang w:val="zh-TW"/>
              </w:rPr>
            </w:rPrChange>
          </w:rPr>
          <w:t>國衛院合作研究計畫</w:t>
        </w:r>
      </w:ins>
      <w:ins w:id="146" w:author="鄭成偉" w:date="2025-09-25T00:41:00Z" w16du:dateUtc="2025-09-24T16:41:00Z">
        <w:r w:rsidR="00415AF4">
          <w:rPr>
            <w:rFonts w:eastAsia="標楷體" w:cs="新細明體" w:hint="eastAsia"/>
            <w:kern w:val="0"/>
            <w:sz w:val="28"/>
            <w:szCs w:val="28"/>
          </w:rPr>
          <w:t>、</w:t>
        </w:r>
      </w:ins>
      <w:ins w:id="147" w:author="鄭成偉" w:date="2025-09-25T00:39:00Z" w16du:dateUtc="2025-09-24T16:39:00Z">
        <w:r w:rsidR="00974A54" w:rsidRPr="00415AF4">
          <w:rPr>
            <w:rFonts w:eastAsia="標楷體" w:cs="新細明體" w:hint="eastAsia"/>
            <w:kern w:val="0"/>
            <w:sz w:val="28"/>
            <w:szCs w:val="28"/>
            <w:rPrChange w:id="148" w:author="鄭成偉" w:date="2025-09-25T00:41:00Z" w16du:dateUtc="2025-09-24T16:41:00Z">
              <w:rPr>
                <w:rFonts w:ascii="細明體" w:eastAsia="細明體" w:hAnsiTheme="minorHAnsi" w:cs="細明體" w:hint="eastAsia"/>
                <w:color w:val="FFFFFF"/>
                <w:kern w:val="0"/>
                <w:sz w:val="22"/>
                <w:szCs w:val="22"/>
                <w:lang w:val="zh-TW"/>
              </w:rPr>
            </w:rPrChange>
          </w:rPr>
          <w:t>高醫</w:t>
        </w:r>
      </w:ins>
      <w:ins w:id="149" w:author="鄭成偉" w:date="2025-09-25T00:42:00Z" w16du:dateUtc="2025-09-24T16:42:00Z">
        <w:r w:rsidR="00187DA7">
          <w:rPr>
            <w:rFonts w:eastAsia="標楷體" w:cs="新細明體"/>
            <w:kern w:val="0"/>
            <w:sz w:val="28"/>
            <w:szCs w:val="28"/>
          </w:rPr>
          <w:t>-</w:t>
        </w:r>
      </w:ins>
      <w:ins w:id="150" w:author="鄭成偉" w:date="2025-09-25T00:39:00Z" w16du:dateUtc="2025-09-24T16:39:00Z">
        <w:r w:rsidR="00974A54" w:rsidRPr="00415AF4">
          <w:rPr>
            <w:rFonts w:eastAsia="標楷體" w:cs="新細明體" w:hint="eastAsia"/>
            <w:kern w:val="0"/>
            <w:sz w:val="28"/>
            <w:szCs w:val="28"/>
            <w:rPrChange w:id="151" w:author="鄭成偉" w:date="2025-09-25T00:41:00Z" w16du:dateUtc="2025-09-24T16:41:00Z">
              <w:rPr>
                <w:rFonts w:ascii="細明體" w:eastAsia="細明體" w:hAnsiTheme="minorHAnsi" w:cs="細明體" w:hint="eastAsia"/>
                <w:color w:val="FFFFFF"/>
                <w:kern w:val="0"/>
                <w:sz w:val="22"/>
                <w:szCs w:val="22"/>
                <w:lang w:val="zh-TW"/>
              </w:rPr>
            </w:rPrChange>
          </w:rPr>
          <w:t>清大合作研究計畫</w:t>
        </w:r>
      </w:ins>
      <w:ins w:id="152" w:author="鄭成偉" w:date="2025-09-25T00:41:00Z" w16du:dateUtc="2025-09-24T16:41:00Z">
        <w:r w:rsidR="00415AF4">
          <w:rPr>
            <w:rFonts w:eastAsia="標楷體" w:cs="新細明體" w:hint="eastAsia"/>
            <w:kern w:val="0"/>
            <w:sz w:val="28"/>
            <w:szCs w:val="28"/>
          </w:rPr>
          <w:t>、</w:t>
        </w:r>
      </w:ins>
      <w:ins w:id="153" w:author="鄭成偉" w:date="2025-09-25T00:39:00Z" w16du:dateUtc="2025-09-24T16:39:00Z">
        <w:r w:rsidR="00974A54" w:rsidRPr="00415AF4">
          <w:rPr>
            <w:rFonts w:eastAsia="標楷體" w:cs="新細明體" w:hint="eastAsia"/>
            <w:kern w:val="0"/>
            <w:sz w:val="28"/>
            <w:szCs w:val="28"/>
            <w:rPrChange w:id="154" w:author="鄭成偉" w:date="2025-09-25T00:41:00Z" w16du:dateUtc="2025-09-24T16:41:00Z">
              <w:rPr>
                <w:rFonts w:ascii="細明體" w:eastAsia="細明體" w:hAnsiTheme="minorHAnsi" w:cs="細明體" w:hint="eastAsia"/>
                <w:color w:val="FFFFFF"/>
                <w:kern w:val="0"/>
                <w:sz w:val="22"/>
                <w:szCs w:val="22"/>
                <w:lang w:val="zh-TW"/>
              </w:rPr>
            </w:rPrChange>
          </w:rPr>
          <w:t>高醫</w:t>
        </w:r>
      </w:ins>
      <w:ins w:id="155" w:author="鄭成偉" w:date="2025-09-25T00:42:00Z" w16du:dateUtc="2025-09-24T16:42:00Z">
        <w:r w:rsidR="00187DA7">
          <w:rPr>
            <w:rFonts w:eastAsia="標楷體" w:cs="新細明體"/>
            <w:kern w:val="0"/>
            <w:sz w:val="28"/>
            <w:szCs w:val="28"/>
          </w:rPr>
          <w:t>-</w:t>
        </w:r>
      </w:ins>
      <w:ins w:id="156" w:author="鄭成偉" w:date="2025-09-25T00:39:00Z" w16du:dateUtc="2025-09-24T16:39:00Z">
        <w:r w:rsidR="00974A54" w:rsidRPr="00415AF4">
          <w:rPr>
            <w:rFonts w:eastAsia="標楷體" w:cs="新細明體" w:hint="eastAsia"/>
            <w:kern w:val="0"/>
            <w:sz w:val="28"/>
            <w:szCs w:val="28"/>
            <w:rPrChange w:id="157" w:author="鄭成偉" w:date="2025-09-25T00:41:00Z" w16du:dateUtc="2025-09-24T16:41:00Z">
              <w:rPr>
                <w:rFonts w:ascii="細明體" w:eastAsia="細明體" w:hAnsiTheme="minorHAnsi" w:cs="細明體" w:hint="eastAsia"/>
                <w:color w:val="FFFFFF"/>
                <w:kern w:val="0"/>
                <w:sz w:val="22"/>
                <w:szCs w:val="22"/>
                <w:lang w:val="zh-TW"/>
              </w:rPr>
            </w:rPrChange>
          </w:rPr>
          <w:t>奇美合作研究計畫</w:t>
        </w:r>
      </w:ins>
      <w:ins w:id="158" w:author="鄭成偉" w:date="2025-09-25T00:41:00Z" w16du:dateUtc="2025-09-24T16:41:00Z">
        <w:r w:rsidR="00415AF4">
          <w:rPr>
            <w:rFonts w:eastAsia="標楷體" w:cs="新細明體" w:hint="eastAsia"/>
            <w:kern w:val="0"/>
            <w:sz w:val="28"/>
            <w:szCs w:val="28"/>
          </w:rPr>
          <w:t>等。</w:t>
        </w:r>
      </w:ins>
      <w:ins w:id="159" w:author="鄭成偉" w:date="2025-09-25T00:39:00Z" w16du:dateUtc="2025-09-24T16:39:00Z">
        <w:r w:rsidR="00974A54" w:rsidRPr="00415AF4">
          <w:rPr>
            <w:rFonts w:eastAsia="標楷體" w:cs="新細明體" w:hint="eastAsia"/>
            <w:kern w:val="0"/>
            <w:sz w:val="28"/>
            <w:szCs w:val="28"/>
            <w:rPrChange w:id="160" w:author="鄭成偉" w:date="2025-09-25T00:41:00Z" w16du:dateUtc="2025-09-24T16:41:00Z">
              <w:rPr>
                <w:rFonts w:ascii="細明體" w:eastAsia="細明體" w:hAnsiTheme="minorHAnsi" w:cs="細明體" w:hint="eastAsia"/>
                <w:color w:val="FFFFFF"/>
                <w:kern w:val="0"/>
                <w:sz w:val="22"/>
                <w:szCs w:val="22"/>
                <w:lang w:val="zh-TW"/>
              </w:rPr>
            </w:rPrChange>
          </w:rPr>
          <w:t>透過這些制度化合作平台，本</w:t>
        </w:r>
      </w:ins>
      <w:ins w:id="161" w:author="鄭成偉" w:date="2025-09-25T00:41:00Z" w16du:dateUtc="2025-09-24T16:41:00Z">
        <w:r w:rsidR="00D74BE6">
          <w:rPr>
            <w:rFonts w:eastAsia="標楷體" w:cs="新細明體" w:hint="eastAsia"/>
            <w:kern w:val="0"/>
            <w:sz w:val="28"/>
            <w:szCs w:val="28"/>
          </w:rPr>
          <w:t>博士學位學程</w:t>
        </w:r>
      </w:ins>
      <w:ins w:id="162" w:author="鄭成偉" w:date="2025-09-25T00:39:00Z" w16du:dateUtc="2025-09-24T16:39:00Z">
        <w:r w:rsidR="00974A54" w:rsidRPr="00415AF4">
          <w:rPr>
            <w:rFonts w:eastAsia="標楷體" w:cs="新細明體" w:hint="eastAsia"/>
            <w:kern w:val="0"/>
            <w:sz w:val="28"/>
            <w:szCs w:val="28"/>
            <w:rPrChange w:id="163" w:author="鄭成偉" w:date="2025-09-25T00:41:00Z" w16du:dateUtc="2025-09-24T16:41:00Z">
              <w:rPr>
                <w:rFonts w:ascii="細明體" w:eastAsia="細明體" w:hAnsiTheme="minorHAnsi" w:cs="細明體" w:hint="eastAsia"/>
                <w:color w:val="FFFFFF"/>
                <w:kern w:val="0"/>
                <w:sz w:val="22"/>
                <w:szCs w:val="22"/>
                <w:lang w:val="zh-TW"/>
              </w:rPr>
            </w:rPrChange>
          </w:rPr>
          <w:t>與國內重要大學及醫學中心</w:t>
        </w:r>
      </w:ins>
      <w:ins w:id="164" w:author="鄭成偉" w:date="2025-09-25T00:41:00Z" w16du:dateUtc="2025-09-24T16:41:00Z">
        <w:r w:rsidR="00B45654">
          <w:rPr>
            <w:rFonts w:eastAsia="標楷體" w:cs="新細明體" w:hint="eastAsia"/>
            <w:kern w:val="0"/>
            <w:sz w:val="28"/>
            <w:szCs w:val="28"/>
          </w:rPr>
          <w:t>可</w:t>
        </w:r>
      </w:ins>
      <w:ins w:id="165" w:author="鄭成偉" w:date="2025-09-25T00:39:00Z" w16du:dateUtc="2025-09-24T16:39:00Z">
        <w:r w:rsidR="00974A54" w:rsidRPr="00415AF4">
          <w:rPr>
            <w:rFonts w:eastAsia="標楷體" w:cs="新細明體" w:hint="eastAsia"/>
            <w:kern w:val="0"/>
            <w:sz w:val="28"/>
            <w:szCs w:val="28"/>
            <w:rPrChange w:id="166" w:author="鄭成偉" w:date="2025-09-25T00:41:00Z" w16du:dateUtc="2025-09-24T16:41:00Z">
              <w:rPr>
                <w:rFonts w:ascii="細明體" w:eastAsia="細明體" w:hAnsiTheme="minorHAnsi" w:cs="細明體" w:hint="eastAsia"/>
                <w:color w:val="FFFFFF"/>
                <w:kern w:val="0"/>
                <w:sz w:val="22"/>
                <w:szCs w:val="22"/>
                <w:lang w:val="zh-TW"/>
              </w:rPr>
            </w:rPrChange>
          </w:rPr>
          <w:t>形成長期合作關係，涵蓋基礎研究、臨床試驗與應用開發，博士班學生可直接參與</w:t>
        </w:r>
        <w:r w:rsidR="00974A54" w:rsidRPr="00415AF4">
          <w:rPr>
            <w:rFonts w:eastAsia="標楷體" w:cs="新細明體"/>
            <w:kern w:val="0"/>
            <w:sz w:val="28"/>
            <w:szCs w:val="28"/>
            <w:rPrChange w:id="167" w:author="鄭成偉" w:date="2025-09-25T00:41:00Z" w16du:dateUtc="2025-09-24T16:41:00Z">
              <w:rPr>
                <w:rFonts w:ascii="細明體" w:eastAsia="細明體" w:hAnsiTheme="minorHAnsi" w:cs="細明體"/>
                <w:color w:val="FFFFFF"/>
                <w:kern w:val="0"/>
                <w:sz w:val="22"/>
                <w:szCs w:val="22"/>
                <w:lang w:val="zh-TW"/>
              </w:rPr>
            </w:rPrChange>
          </w:rPr>
          <w:t>PI</w:t>
        </w:r>
        <w:r w:rsidR="00974A54" w:rsidRPr="00415AF4">
          <w:rPr>
            <w:rFonts w:eastAsia="標楷體" w:cs="新細明體" w:hint="eastAsia"/>
            <w:kern w:val="0"/>
            <w:sz w:val="28"/>
            <w:szCs w:val="28"/>
            <w:rPrChange w:id="168" w:author="鄭成偉" w:date="2025-09-25T00:41:00Z" w16du:dateUtc="2025-09-24T16:41:00Z">
              <w:rPr>
                <w:rFonts w:ascii="細明體" w:eastAsia="細明體" w:hAnsiTheme="minorHAnsi" w:cs="細明體" w:hint="eastAsia"/>
                <w:color w:val="FFFFFF"/>
                <w:kern w:val="0"/>
                <w:sz w:val="22"/>
                <w:szCs w:val="22"/>
                <w:lang w:val="zh-TW"/>
              </w:rPr>
            </w:rPrChange>
          </w:rPr>
          <w:t>相關跨校研究計畫，以落實跨域整合與資源共享。</w:t>
        </w:r>
      </w:ins>
    </w:p>
    <w:p w14:paraId="26457466" w14:textId="77777777" w:rsidR="00DD7B2A" w:rsidRPr="00A41688" w:rsidRDefault="00DD7B2A" w:rsidP="00DD7B2A">
      <w:pPr>
        <w:pStyle w:val="a3"/>
        <w:tabs>
          <w:tab w:val="left" w:pos="709"/>
        </w:tabs>
        <w:snapToGrid w:val="0"/>
        <w:ind w:left="480"/>
        <w:jc w:val="both"/>
        <w:rPr>
          <w:ins w:id="169" w:author="鄭成偉" w:date="2025-09-25T00:37:00Z" w16du:dateUtc="2025-09-24T16:37:00Z"/>
          <w:rFonts w:ascii="Times New Roman" w:eastAsia="標楷體" w:hAnsi="Times New Roman" w:hint="eastAsia"/>
          <w:b/>
          <w:sz w:val="28"/>
          <w:szCs w:val="28"/>
          <w:lang w:eastAsia="zh-TW"/>
        </w:rPr>
        <w:pPrChange w:id="170" w:author="鄭成偉" w:date="2025-09-25T00:38:00Z" w16du:dateUtc="2025-09-24T16:38:00Z">
          <w:pPr>
            <w:pStyle w:val="a3"/>
            <w:numPr>
              <w:numId w:val="16"/>
            </w:numPr>
            <w:tabs>
              <w:tab w:val="left" w:pos="709"/>
            </w:tabs>
            <w:snapToGrid w:val="0"/>
            <w:ind w:left="480" w:hanging="480"/>
            <w:jc w:val="both"/>
          </w:pPr>
        </w:pPrChange>
      </w:pPr>
    </w:p>
    <w:p w14:paraId="13A5BE3C" w14:textId="461ACA7F" w:rsidR="00E11E36" w:rsidRPr="00534379" w:rsidRDefault="00E11E36" w:rsidP="00873C0B">
      <w:pPr>
        <w:pStyle w:val="a3"/>
        <w:numPr>
          <w:ilvl w:val="0"/>
          <w:numId w:val="16"/>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銜接國家政策與產業需求</w:t>
      </w:r>
    </w:p>
    <w:p w14:paraId="587FC249" w14:textId="30FE3D04" w:rsidR="00E11E36" w:rsidRDefault="00E11E36" w:rsidP="00E11E36">
      <w:pPr>
        <w:pStyle w:val="af4"/>
        <w:widowControl/>
        <w:snapToGrid w:val="0"/>
        <w:spacing w:afterLines="50" w:after="180"/>
        <w:ind w:leftChars="0" w:left="482"/>
        <w:jc w:val="both"/>
        <w:rPr>
          <w:rFonts w:eastAsia="標楷體" w:cs="新細明體"/>
          <w:kern w:val="0"/>
          <w:sz w:val="28"/>
          <w:szCs w:val="28"/>
        </w:rPr>
      </w:pPr>
      <w:r w:rsidRPr="00534379">
        <w:rPr>
          <w:rFonts w:eastAsia="標楷體" w:cs="新細明體" w:hint="eastAsia"/>
          <w:kern w:val="0"/>
          <w:sz w:val="28"/>
          <w:szCs w:val="28"/>
        </w:rPr>
        <w:t xml:space="preserve">　　</w:t>
      </w:r>
      <w:del w:id="171" w:author="鄭成偉" w:date="2025-09-24T22:27:00Z" w16du:dateUtc="2025-09-24T14:27:00Z">
        <w:r w:rsidDel="00075DC4">
          <w:rPr>
            <w:rFonts w:eastAsia="標楷體" w:cs="新細明體"/>
            <w:kern w:val="0"/>
            <w:sz w:val="28"/>
            <w:szCs w:val="28"/>
          </w:rPr>
          <w:delText>本博士班</w:delText>
        </w:r>
      </w:del>
      <w:ins w:id="172" w:author="鄭成偉" w:date="2025-09-24T22:27:00Z" w16du:dateUtc="2025-09-24T14:27:00Z">
        <w:r w:rsidR="00075DC4">
          <w:rPr>
            <w:rFonts w:eastAsia="標楷體" w:cs="新細明體"/>
            <w:kern w:val="0"/>
            <w:sz w:val="28"/>
            <w:szCs w:val="28"/>
          </w:rPr>
          <w:t>本博士學位學程</w:t>
        </w:r>
      </w:ins>
      <w:r w:rsidRPr="00534379">
        <w:rPr>
          <w:rFonts w:eastAsia="標楷體" w:cs="新細明體"/>
          <w:kern w:val="0"/>
          <w:sz w:val="28"/>
          <w:szCs w:val="28"/>
        </w:rPr>
        <w:t>的設計與</w:t>
      </w:r>
      <w:r w:rsidRPr="00184C39">
        <w:rPr>
          <w:rFonts w:eastAsia="標楷體" w:cs="新細明體" w:hint="eastAsia"/>
          <w:kern w:val="0"/>
          <w:sz w:val="28"/>
          <w:szCs w:val="28"/>
        </w:rPr>
        <w:t>國家發展委員會六大核心戰略產業</w:t>
      </w:r>
      <w:r>
        <w:rPr>
          <w:rFonts w:eastAsia="標楷體" w:cs="新細明體" w:hint="eastAsia"/>
          <w:kern w:val="0"/>
          <w:sz w:val="28"/>
          <w:szCs w:val="28"/>
          <w:lang w:eastAsia="zh-HK"/>
        </w:rPr>
        <w:t>中的</w:t>
      </w:r>
      <w:r w:rsidRPr="00534379">
        <w:rPr>
          <w:rFonts w:eastAsia="標楷體" w:cs="新細明體"/>
          <w:kern w:val="0"/>
          <w:sz w:val="28"/>
          <w:szCs w:val="28"/>
        </w:rPr>
        <w:t>「精準健康」政策目標高度一致，聚焦於數位醫療、精準健康及再生醫療的產業需求。課程與研究方向著重於創新技術的商業化應用，以支持台灣在全球健康科技市場中的領導地位。</w:t>
      </w:r>
    </w:p>
    <w:p w14:paraId="384D5717" w14:textId="77777777" w:rsidR="00E11E36" w:rsidRPr="00534379" w:rsidRDefault="00E11E36" w:rsidP="00873C0B">
      <w:pPr>
        <w:pStyle w:val="a3"/>
        <w:numPr>
          <w:ilvl w:val="0"/>
          <w:numId w:val="16"/>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核心教學與研究重點</w:t>
      </w:r>
    </w:p>
    <w:p w14:paraId="0A12EEC4" w14:textId="77777777" w:rsidR="00E11E36" w:rsidRPr="00534379" w:rsidRDefault="00E11E36" w:rsidP="00873C0B">
      <w:pPr>
        <w:pStyle w:val="af4"/>
        <w:widowControl/>
        <w:numPr>
          <w:ilvl w:val="0"/>
          <w:numId w:val="17"/>
        </w:numPr>
        <w:snapToGrid w:val="0"/>
        <w:spacing w:before="100" w:beforeAutospacing="1" w:after="100" w:afterAutospacing="1"/>
        <w:ind w:leftChars="0"/>
        <w:jc w:val="both"/>
        <w:rPr>
          <w:rFonts w:eastAsia="標楷體" w:cs="新細明體"/>
          <w:kern w:val="0"/>
          <w:sz w:val="28"/>
          <w:szCs w:val="28"/>
        </w:rPr>
      </w:pPr>
      <w:r w:rsidRPr="00534379">
        <w:rPr>
          <w:rFonts w:eastAsia="標楷體" w:cs="新細明體"/>
          <w:b/>
          <w:bCs/>
          <w:kern w:val="0"/>
          <w:sz w:val="28"/>
          <w:szCs w:val="28"/>
        </w:rPr>
        <w:t>跨領域整合：</w:t>
      </w:r>
      <w:r w:rsidRPr="00534379">
        <w:rPr>
          <w:rFonts w:eastAsia="標楷體" w:cs="新細明體"/>
          <w:kern w:val="0"/>
          <w:sz w:val="28"/>
          <w:szCs w:val="28"/>
        </w:rPr>
        <w:t>整合</w:t>
      </w:r>
      <w:r>
        <w:rPr>
          <w:rFonts w:eastAsia="標楷體" w:cs="新細明體" w:hint="eastAsia"/>
          <w:kern w:val="0"/>
          <w:sz w:val="28"/>
          <w:szCs w:val="28"/>
        </w:rPr>
        <w:t>A</w:t>
      </w:r>
      <w:r>
        <w:rPr>
          <w:rFonts w:eastAsia="標楷體" w:cs="新細明體"/>
          <w:kern w:val="0"/>
          <w:sz w:val="28"/>
          <w:szCs w:val="28"/>
        </w:rPr>
        <w:t>I</w:t>
      </w:r>
      <w:r w:rsidRPr="00534379">
        <w:rPr>
          <w:rFonts w:eastAsia="標楷體" w:cs="新細明體"/>
          <w:kern w:val="0"/>
          <w:sz w:val="28"/>
          <w:szCs w:val="28"/>
        </w:rPr>
        <w:t>、大數據分析、生物醫學與健康科技，涵蓋理論、應用與實踐，培養學生掌握多學科技術核心與產業需求。</w:t>
      </w:r>
    </w:p>
    <w:p w14:paraId="135E8DC7" w14:textId="77777777" w:rsidR="00E11E36" w:rsidRPr="00534379" w:rsidRDefault="00E11E36" w:rsidP="00873C0B">
      <w:pPr>
        <w:pStyle w:val="af4"/>
        <w:widowControl/>
        <w:numPr>
          <w:ilvl w:val="0"/>
          <w:numId w:val="17"/>
        </w:numPr>
        <w:snapToGrid w:val="0"/>
        <w:spacing w:before="100" w:beforeAutospacing="1" w:after="100" w:afterAutospacing="1"/>
        <w:ind w:leftChars="0"/>
        <w:jc w:val="both"/>
        <w:rPr>
          <w:rFonts w:eastAsia="標楷體" w:cs="新細明體"/>
          <w:kern w:val="0"/>
          <w:sz w:val="28"/>
          <w:szCs w:val="28"/>
        </w:rPr>
      </w:pPr>
      <w:r w:rsidRPr="00534379">
        <w:rPr>
          <w:rFonts w:eastAsia="標楷體" w:cs="新細明體"/>
          <w:b/>
          <w:bCs/>
          <w:kern w:val="0"/>
          <w:sz w:val="28"/>
          <w:szCs w:val="28"/>
        </w:rPr>
        <w:t>創新與實踐：</w:t>
      </w:r>
      <w:r w:rsidRPr="00534379">
        <w:rPr>
          <w:rFonts w:eastAsia="標楷體" w:cs="新細明體"/>
          <w:kern w:val="0"/>
          <w:sz w:val="28"/>
          <w:szCs w:val="28"/>
        </w:rPr>
        <w:t>課程設計強調實務導向，包括問題分析解決、需求分析及創新專案實作等，並鼓勵學生參與產業實習。</w:t>
      </w:r>
    </w:p>
    <w:p w14:paraId="2D71C417" w14:textId="77777777" w:rsidR="00E11E36" w:rsidRPr="00534379" w:rsidRDefault="00E11E36" w:rsidP="00873C0B">
      <w:pPr>
        <w:pStyle w:val="af4"/>
        <w:widowControl/>
        <w:numPr>
          <w:ilvl w:val="0"/>
          <w:numId w:val="17"/>
        </w:numPr>
        <w:snapToGrid w:val="0"/>
        <w:spacing w:before="100" w:beforeAutospacing="1" w:after="100" w:afterAutospacing="1"/>
        <w:ind w:leftChars="0"/>
        <w:jc w:val="both"/>
        <w:rPr>
          <w:rFonts w:eastAsia="標楷體" w:cs="新細明體"/>
          <w:kern w:val="0"/>
          <w:sz w:val="28"/>
          <w:szCs w:val="28"/>
        </w:rPr>
      </w:pPr>
      <w:r w:rsidRPr="00534379">
        <w:rPr>
          <w:rFonts w:eastAsia="標楷體" w:cs="新細明體"/>
          <w:b/>
          <w:bCs/>
          <w:kern w:val="0"/>
          <w:sz w:val="28"/>
          <w:szCs w:val="28"/>
        </w:rPr>
        <w:t>臨床轉化與商業化：</w:t>
      </w:r>
      <w:r w:rsidRPr="00534379">
        <w:rPr>
          <w:rFonts w:eastAsia="標楷體" w:cs="新細明體"/>
          <w:kern w:val="0"/>
          <w:sz w:val="28"/>
          <w:szCs w:val="28"/>
        </w:rPr>
        <w:t xml:space="preserve"> </w:t>
      </w:r>
      <w:r w:rsidRPr="00534379">
        <w:rPr>
          <w:rFonts w:eastAsia="標楷體" w:cs="新細明體"/>
          <w:kern w:val="0"/>
          <w:sz w:val="28"/>
          <w:szCs w:val="28"/>
        </w:rPr>
        <w:t>推動智慧健康設備與應用的創新，結合醫院臨床需求，支持技術成果的轉化與商業應用。</w:t>
      </w:r>
    </w:p>
    <w:p w14:paraId="007C740F" w14:textId="77777777" w:rsidR="00E11E36" w:rsidRPr="00534379" w:rsidRDefault="00E11E36" w:rsidP="00873C0B">
      <w:pPr>
        <w:pStyle w:val="a3"/>
        <w:numPr>
          <w:ilvl w:val="0"/>
          <w:numId w:val="16"/>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對應高齡化社會的健康挑戰</w:t>
      </w:r>
    </w:p>
    <w:p w14:paraId="417D24C9" w14:textId="1FF44412" w:rsidR="00E11E36" w:rsidRDefault="00E11E36" w:rsidP="00E11E36">
      <w:pPr>
        <w:pStyle w:val="af4"/>
        <w:widowControl/>
        <w:snapToGrid w:val="0"/>
        <w:spacing w:afterLines="50" w:after="180"/>
        <w:ind w:leftChars="0" w:left="482"/>
        <w:jc w:val="both"/>
        <w:rPr>
          <w:rFonts w:eastAsia="標楷體"/>
          <w:b/>
          <w:sz w:val="28"/>
          <w:szCs w:val="28"/>
          <w:lang w:val="x-none"/>
        </w:rPr>
      </w:pPr>
      <w:r w:rsidRPr="00534379">
        <w:rPr>
          <w:rFonts w:eastAsia="標楷體" w:cs="新細明體" w:hint="eastAsia"/>
          <w:kern w:val="0"/>
          <w:sz w:val="28"/>
          <w:szCs w:val="28"/>
        </w:rPr>
        <w:t xml:space="preserve">　　</w:t>
      </w:r>
      <w:r w:rsidRPr="00534379">
        <w:rPr>
          <w:rFonts w:eastAsia="標楷體" w:cs="新細明體"/>
          <w:kern w:val="0"/>
          <w:sz w:val="28"/>
          <w:szCs w:val="28"/>
        </w:rPr>
        <w:t>台灣的高齡化問題日益嚴峻，</w:t>
      </w:r>
      <w:r w:rsidRPr="00534379">
        <w:rPr>
          <w:rFonts w:eastAsia="標楷體" w:cs="新細明體" w:hint="eastAsia"/>
          <w:kern w:val="0"/>
          <w:sz w:val="28"/>
          <w:szCs w:val="28"/>
        </w:rPr>
        <w:t>2025</w:t>
      </w:r>
      <w:r w:rsidRPr="00534379">
        <w:rPr>
          <w:rFonts w:eastAsia="標楷體" w:cs="新細明體" w:hint="eastAsia"/>
          <w:kern w:val="0"/>
          <w:sz w:val="28"/>
          <w:szCs w:val="28"/>
        </w:rPr>
        <w:t>年即將進入超高齡社會，</w:t>
      </w:r>
      <w:r w:rsidRPr="00534379">
        <w:rPr>
          <w:rFonts w:eastAsia="標楷體" w:cs="新細明體" w:hint="eastAsia"/>
          <w:kern w:val="0"/>
          <w:sz w:val="28"/>
          <w:szCs w:val="28"/>
        </w:rPr>
        <w:t>2030</w:t>
      </w:r>
      <w:r w:rsidRPr="00534379">
        <w:rPr>
          <w:rFonts w:eastAsia="標楷體" w:cs="新細明體" w:hint="eastAsia"/>
          <w:kern w:val="0"/>
          <w:sz w:val="28"/>
          <w:szCs w:val="28"/>
        </w:rPr>
        <w:t>年總人口開始低於</w:t>
      </w:r>
      <w:r w:rsidRPr="00534379">
        <w:rPr>
          <w:rFonts w:eastAsia="標楷體" w:cs="新細明體" w:hint="eastAsia"/>
          <w:kern w:val="0"/>
          <w:sz w:val="28"/>
          <w:szCs w:val="28"/>
        </w:rPr>
        <w:t>2300</w:t>
      </w:r>
      <w:r w:rsidRPr="00534379">
        <w:rPr>
          <w:rFonts w:eastAsia="標楷體" w:cs="新細明體" w:hint="eastAsia"/>
          <w:kern w:val="0"/>
          <w:sz w:val="28"/>
          <w:szCs w:val="28"/>
        </w:rPr>
        <w:t>萬人、年齡中位數為</w:t>
      </w:r>
      <w:r w:rsidRPr="00534379">
        <w:rPr>
          <w:rFonts w:eastAsia="標楷體" w:cs="新細明體" w:hint="eastAsia"/>
          <w:kern w:val="0"/>
          <w:sz w:val="28"/>
          <w:szCs w:val="28"/>
        </w:rPr>
        <w:t>48.7</w:t>
      </w:r>
      <w:r w:rsidRPr="00534379">
        <w:rPr>
          <w:rFonts w:eastAsia="標楷體" w:cs="新細明體" w:hint="eastAsia"/>
          <w:kern w:val="0"/>
          <w:sz w:val="28"/>
          <w:szCs w:val="28"/>
        </w:rPr>
        <w:t>歲；到了</w:t>
      </w:r>
      <w:r w:rsidRPr="00534379">
        <w:rPr>
          <w:rFonts w:eastAsia="標楷體" w:cs="新細明體" w:hint="eastAsia"/>
          <w:kern w:val="0"/>
          <w:sz w:val="28"/>
          <w:szCs w:val="28"/>
        </w:rPr>
        <w:t>2039</w:t>
      </w:r>
      <w:r w:rsidRPr="00534379">
        <w:rPr>
          <w:rFonts w:eastAsia="標楷體" w:cs="新細明體" w:hint="eastAsia"/>
          <w:kern w:val="0"/>
          <w:sz w:val="28"/>
          <w:szCs w:val="28"/>
        </w:rPr>
        <w:t>年，</w:t>
      </w:r>
      <w:r w:rsidRPr="00534379">
        <w:rPr>
          <w:rFonts w:eastAsia="標楷體" w:cs="新細明體" w:hint="eastAsia"/>
          <w:kern w:val="0"/>
          <w:sz w:val="28"/>
          <w:szCs w:val="28"/>
        </w:rPr>
        <w:t>65</w:t>
      </w:r>
      <w:r w:rsidRPr="00534379">
        <w:rPr>
          <w:rFonts w:eastAsia="標楷體" w:cs="新細明體" w:hint="eastAsia"/>
          <w:kern w:val="0"/>
          <w:sz w:val="28"/>
          <w:szCs w:val="28"/>
        </w:rPr>
        <w:t>歲以上老年人口占比將超過</w:t>
      </w:r>
      <w:r w:rsidRPr="00534379">
        <w:rPr>
          <w:rFonts w:eastAsia="標楷體" w:cs="新細明體" w:hint="eastAsia"/>
          <w:kern w:val="0"/>
          <w:sz w:val="28"/>
          <w:szCs w:val="28"/>
        </w:rPr>
        <w:t>30%</w:t>
      </w:r>
      <w:r w:rsidRPr="00534379">
        <w:rPr>
          <w:rFonts w:eastAsia="標楷體" w:cs="新細明體"/>
          <w:kern w:val="0"/>
          <w:sz w:val="28"/>
          <w:szCs w:val="28"/>
        </w:rPr>
        <w:t>。健康產業需要以創新技術應對疾病預防與管理的挑戰。</w:t>
      </w:r>
      <w:del w:id="173" w:author="鄭成偉" w:date="2025-09-24T22:27:00Z" w16du:dateUtc="2025-09-24T14:27:00Z">
        <w:r w:rsidDel="00075DC4">
          <w:rPr>
            <w:rFonts w:eastAsia="標楷體" w:cs="新細明體"/>
            <w:kern w:val="0"/>
            <w:sz w:val="28"/>
            <w:szCs w:val="28"/>
          </w:rPr>
          <w:delText>本博士班</w:delText>
        </w:r>
      </w:del>
      <w:ins w:id="174" w:author="鄭成偉" w:date="2025-09-24T22:27:00Z" w16du:dateUtc="2025-09-24T14:27:00Z">
        <w:r w:rsidR="00075DC4">
          <w:rPr>
            <w:rFonts w:eastAsia="標楷體" w:cs="新細明體"/>
            <w:kern w:val="0"/>
            <w:sz w:val="28"/>
            <w:szCs w:val="28"/>
          </w:rPr>
          <w:t>本博士學位學程</w:t>
        </w:r>
      </w:ins>
      <w:r w:rsidRPr="00534379">
        <w:rPr>
          <w:rFonts w:eastAsia="標楷體" w:cs="新細明體"/>
          <w:kern w:val="0"/>
          <w:sz w:val="28"/>
          <w:szCs w:val="28"/>
        </w:rPr>
        <w:t>將結合校內外資源，培養學生開發以</w:t>
      </w:r>
      <w:r>
        <w:rPr>
          <w:rFonts w:eastAsia="標楷體" w:cs="新細明體" w:hint="eastAsia"/>
          <w:kern w:val="0"/>
          <w:sz w:val="28"/>
          <w:szCs w:val="28"/>
        </w:rPr>
        <w:t>A</w:t>
      </w:r>
      <w:r>
        <w:rPr>
          <w:rFonts w:eastAsia="標楷體" w:cs="新細明體"/>
          <w:kern w:val="0"/>
          <w:sz w:val="28"/>
          <w:szCs w:val="28"/>
        </w:rPr>
        <w:t>I</w:t>
      </w:r>
      <w:r w:rsidRPr="00534379">
        <w:rPr>
          <w:rFonts w:eastAsia="標楷體" w:cs="新細明體"/>
          <w:kern w:val="0"/>
          <w:sz w:val="28"/>
          <w:szCs w:val="28"/>
        </w:rPr>
        <w:t>驅動的健康管理解決方案，促進全</w:t>
      </w:r>
      <w:r w:rsidRPr="00534379">
        <w:rPr>
          <w:rFonts w:eastAsia="標楷體"/>
          <w:b/>
          <w:sz w:val="28"/>
          <w:szCs w:val="28"/>
          <w:lang w:val="x-none"/>
        </w:rPr>
        <w:t>民健康福祉。</w:t>
      </w:r>
    </w:p>
    <w:p w14:paraId="78F91BD8" w14:textId="77777777" w:rsidR="00E11E36" w:rsidRPr="00534379" w:rsidRDefault="00E11E36" w:rsidP="00873C0B">
      <w:pPr>
        <w:pStyle w:val="a3"/>
        <w:numPr>
          <w:ilvl w:val="0"/>
          <w:numId w:val="16"/>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科技與人文結合，打造以人為本的健康願景</w:t>
      </w:r>
    </w:p>
    <w:p w14:paraId="07AE1732" w14:textId="49D91201" w:rsidR="00E11E36" w:rsidRDefault="00E11E36" w:rsidP="00E11E36">
      <w:pPr>
        <w:pStyle w:val="a3"/>
        <w:snapToGrid w:val="0"/>
        <w:ind w:left="480"/>
        <w:jc w:val="both"/>
        <w:rPr>
          <w:rFonts w:ascii="Times New Roman" w:eastAsia="標楷體" w:hAnsi="Times New Roman" w:cs="新細明體"/>
          <w:kern w:val="0"/>
          <w:sz w:val="28"/>
          <w:szCs w:val="28"/>
          <w:lang w:eastAsia="zh-TW"/>
        </w:rPr>
      </w:pPr>
      <w:r w:rsidRPr="00534379">
        <w:rPr>
          <w:rFonts w:ascii="Times New Roman" w:eastAsia="標楷體" w:hAnsi="Times New Roman" w:hint="eastAsia"/>
          <w:b/>
          <w:sz w:val="28"/>
          <w:szCs w:val="28"/>
          <w:lang w:eastAsia="zh-TW"/>
        </w:rPr>
        <w:t xml:space="preserve">　　</w:t>
      </w:r>
      <w:del w:id="175" w:author="鄭成偉" w:date="2025-09-24T22:27:00Z" w16du:dateUtc="2025-09-24T14:27:00Z">
        <w:r w:rsidDel="00075DC4">
          <w:rPr>
            <w:rFonts w:ascii="Times New Roman" w:eastAsia="標楷體" w:hAnsi="Times New Roman" w:cs="新細明體"/>
            <w:kern w:val="0"/>
            <w:sz w:val="28"/>
            <w:szCs w:val="28"/>
          </w:rPr>
          <w:delText>本博士班</w:delText>
        </w:r>
      </w:del>
      <w:ins w:id="176" w:author="鄭成偉" w:date="2025-09-24T22:27:00Z" w16du:dateUtc="2025-09-24T14:27:00Z">
        <w:r w:rsidR="00075DC4">
          <w:rPr>
            <w:rFonts w:ascii="Times New Roman" w:eastAsia="標楷體" w:hAnsi="Times New Roman" w:cs="新細明體"/>
            <w:kern w:val="0"/>
            <w:sz w:val="28"/>
            <w:szCs w:val="28"/>
          </w:rPr>
          <w:t>本博士學位學程</w:t>
        </w:r>
      </w:ins>
      <w:r w:rsidRPr="00534379">
        <w:rPr>
          <w:rFonts w:ascii="Times New Roman" w:eastAsia="標楷體" w:hAnsi="Times New Roman" w:cs="新細明體"/>
          <w:kern w:val="0"/>
          <w:sz w:val="28"/>
          <w:szCs w:val="28"/>
        </w:rPr>
        <w:t>不僅注重科技創新，更融入健康平等、倫理與社會影響的考量，培養學生在技術應用中兼顧人文關懷與社會責任。</w:t>
      </w:r>
      <w:r w:rsidRPr="0042794E">
        <w:rPr>
          <w:rFonts w:ascii="Times New Roman" w:eastAsia="標楷體" w:hAnsi="Times New Roman" w:cs="新細明體" w:hint="eastAsia"/>
          <w:kern w:val="0"/>
          <w:sz w:val="28"/>
          <w:szCs w:val="28"/>
        </w:rPr>
        <w:t>熟稔醫療資料治理、隱私保護、倫理與法規，具風險控管與負責任</w:t>
      </w:r>
      <w:r w:rsidRPr="0042794E">
        <w:rPr>
          <w:rFonts w:ascii="Times New Roman" w:eastAsia="標楷體" w:hAnsi="Times New Roman" w:cs="新細明體" w:hint="eastAsia"/>
          <w:kern w:val="0"/>
          <w:sz w:val="28"/>
          <w:szCs w:val="28"/>
        </w:rPr>
        <w:t xml:space="preserve"> AI </w:t>
      </w:r>
      <w:proofErr w:type="spellStart"/>
      <w:r w:rsidRPr="0042794E">
        <w:rPr>
          <w:rFonts w:ascii="Times New Roman" w:eastAsia="標楷體" w:hAnsi="Times New Roman" w:cs="新細明體" w:hint="eastAsia"/>
          <w:kern w:val="0"/>
          <w:sz w:val="28"/>
          <w:szCs w:val="28"/>
        </w:rPr>
        <w:t>能力</w:t>
      </w:r>
      <w:proofErr w:type="spellEnd"/>
      <w:r w:rsidRPr="0042794E">
        <w:rPr>
          <w:rFonts w:ascii="Times New Roman" w:eastAsia="標楷體" w:hAnsi="Times New Roman" w:cs="新細明體" w:hint="eastAsia"/>
          <w:kern w:val="0"/>
          <w:sz w:val="28"/>
          <w:szCs w:val="28"/>
        </w:rPr>
        <w:t>。</w:t>
      </w:r>
    </w:p>
    <w:p w14:paraId="3CBC9808" w14:textId="77777777" w:rsidR="00E11E36" w:rsidRDefault="00E11E36" w:rsidP="00E11E36">
      <w:pPr>
        <w:pStyle w:val="a3"/>
        <w:snapToGrid w:val="0"/>
        <w:jc w:val="both"/>
        <w:rPr>
          <w:rFonts w:ascii="Times New Roman" w:eastAsia="標楷體" w:hAnsi="Times New Roman"/>
          <w:b/>
          <w:sz w:val="28"/>
          <w:szCs w:val="28"/>
          <w:lang w:eastAsia="zh-TW"/>
        </w:rPr>
      </w:pPr>
    </w:p>
    <w:p w14:paraId="2A212D98" w14:textId="77777777" w:rsidR="00E11E36" w:rsidRDefault="00E11E36" w:rsidP="00E11E36">
      <w:pPr>
        <w:pStyle w:val="a3"/>
        <w:snapToGrid w:val="0"/>
        <w:jc w:val="both"/>
        <w:rPr>
          <w:rFonts w:ascii="Times New Roman" w:eastAsia="標楷體" w:hAnsi="Times New Roman"/>
          <w:b/>
          <w:sz w:val="28"/>
          <w:szCs w:val="28"/>
          <w:lang w:eastAsia="zh-TW"/>
        </w:rPr>
      </w:pPr>
    </w:p>
    <w:p w14:paraId="55DEED05" w14:textId="77777777" w:rsidR="00E11E36" w:rsidRPr="00534379" w:rsidRDefault="00E11E36" w:rsidP="00E11E36">
      <w:pPr>
        <w:pStyle w:val="a3"/>
        <w:snapToGrid w:val="0"/>
        <w:jc w:val="both"/>
        <w:rPr>
          <w:rFonts w:ascii="Times New Roman" w:eastAsia="標楷體" w:hAnsi="Times New Roman"/>
          <w:b/>
          <w:sz w:val="28"/>
          <w:szCs w:val="28"/>
          <w:lang w:eastAsia="zh-TW"/>
        </w:rPr>
      </w:pPr>
    </w:p>
    <w:p w14:paraId="6437B99F" w14:textId="49990D33"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177" w:name="_Toc207873965"/>
      <w:del w:id="178" w:author="鄭成偉" w:date="2025-09-24T22:27:00Z" w16du:dateUtc="2025-09-24T14:27:00Z">
        <w:r w:rsidRPr="002A50BB" w:rsidDel="00075DC4">
          <w:rPr>
            <w:rFonts w:ascii="Times New Roman" w:eastAsia="標楷體" w:hAnsi="Times New Roman" w:hint="eastAsia"/>
            <w:b/>
            <w:sz w:val="32"/>
          </w:rPr>
          <w:delText>本博士班</w:delText>
        </w:r>
      </w:del>
      <w:proofErr w:type="spellStart"/>
      <w:ins w:id="179" w:author="鄭成偉" w:date="2025-09-24T22:27:00Z" w16du:dateUtc="2025-09-24T14:27:00Z">
        <w:r w:rsidR="00075DC4">
          <w:rPr>
            <w:rFonts w:ascii="Times New Roman" w:eastAsia="標楷體" w:hAnsi="Times New Roman" w:hint="eastAsia"/>
            <w:b/>
            <w:sz w:val="32"/>
          </w:rPr>
          <w:t>本博士學位學程</w:t>
        </w:r>
      </w:ins>
      <w:r w:rsidRPr="00534379">
        <w:rPr>
          <w:rFonts w:ascii="Times New Roman" w:eastAsia="標楷體" w:hAnsi="Times New Roman" w:hint="eastAsia"/>
          <w:b/>
          <w:sz w:val="32"/>
        </w:rPr>
        <w:t>與世界學術潮流之趨勢</w:t>
      </w:r>
      <w:bookmarkEnd w:id="177"/>
      <w:proofErr w:type="spellEnd"/>
    </w:p>
    <w:p w14:paraId="48D8FCAD" w14:textId="77777777" w:rsidR="00E11E36" w:rsidRPr="00534379" w:rsidRDefault="00E11E36" w:rsidP="00873C0B">
      <w:pPr>
        <w:pStyle w:val="a3"/>
        <w:numPr>
          <w:ilvl w:val="0"/>
          <w:numId w:val="31"/>
        </w:numPr>
        <w:tabs>
          <w:tab w:val="left" w:pos="709"/>
        </w:tabs>
        <w:snapToGrid w:val="0"/>
        <w:jc w:val="both"/>
        <w:rPr>
          <w:rFonts w:ascii="Times New Roman" w:eastAsia="標楷體" w:hAnsi="Times New Roman"/>
          <w:b/>
          <w:sz w:val="28"/>
          <w:szCs w:val="28"/>
          <w:lang w:eastAsia="zh-TW"/>
        </w:rPr>
      </w:pPr>
      <w:proofErr w:type="spellStart"/>
      <w:r>
        <w:rPr>
          <w:rFonts w:ascii="Times New Roman" w:eastAsia="標楷體" w:hAnsi="Times New Roman" w:hint="eastAsia"/>
          <w:b/>
          <w:sz w:val="28"/>
          <w:szCs w:val="28"/>
          <w:lang w:eastAsia="zh-TW"/>
        </w:rPr>
        <w:t>A</w:t>
      </w:r>
      <w:r>
        <w:rPr>
          <w:rFonts w:ascii="Times New Roman" w:eastAsia="標楷體" w:hAnsi="Times New Roman"/>
          <w:b/>
          <w:sz w:val="28"/>
          <w:szCs w:val="28"/>
          <w:lang w:eastAsia="zh-TW"/>
        </w:rPr>
        <w:t>I</w:t>
      </w:r>
      <w:r w:rsidRPr="00534379">
        <w:rPr>
          <w:rFonts w:ascii="Times New Roman" w:eastAsia="標楷體" w:hAnsi="Times New Roman"/>
          <w:b/>
          <w:sz w:val="28"/>
          <w:szCs w:val="28"/>
          <w:lang w:eastAsia="zh-TW"/>
        </w:rPr>
        <w:t>與生醫的跨領域整合</w:t>
      </w:r>
      <w:proofErr w:type="spellEnd"/>
    </w:p>
    <w:p w14:paraId="4762529D" w14:textId="2526BCCF"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eastAsia="zh-TW"/>
        </w:rPr>
        <w:t xml:space="preserve">　　</w:t>
      </w:r>
      <w:r w:rsidRPr="00534379">
        <w:rPr>
          <w:rFonts w:ascii="Times New Roman" w:eastAsia="標楷體" w:hAnsi="Times New Roman"/>
          <w:bCs/>
          <w:sz w:val="28"/>
          <w:szCs w:val="28"/>
          <w:lang w:eastAsia="zh-TW"/>
        </w:rPr>
        <w:t>當前，</w:t>
      </w:r>
      <w:r w:rsidRPr="00534379">
        <w:rPr>
          <w:rFonts w:ascii="Times New Roman" w:eastAsia="標楷體" w:hAnsi="Times New Roman"/>
          <w:bCs/>
          <w:sz w:val="28"/>
          <w:szCs w:val="28"/>
          <w:lang w:eastAsia="zh-TW"/>
        </w:rPr>
        <w:t xml:space="preserve"> </w:t>
      </w:r>
      <w:proofErr w:type="spellStart"/>
      <w:r w:rsidRPr="00534379">
        <w:rPr>
          <w:rFonts w:ascii="Times New Roman" w:eastAsia="標楷體" w:hAnsi="Times New Roman"/>
          <w:bCs/>
          <w:sz w:val="28"/>
          <w:szCs w:val="28"/>
          <w:lang w:eastAsia="zh-TW"/>
        </w:rPr>
        <w:t>AI</w:t>
      </w:r>
      <w:r w:rsidRPr="00534379">
        <w:rPr>
          <w:rFonts w:ascii="Times New Roman" w:eastAsia="標楷體" w:hAnsi="Times New Roman"/>
          <w:bCs/>
          <w:sz w:val="28"/>
          <w:szCs w:val="28"/>
          <w:lang w:eastAsia="zh-TW"/>
        </w:rPr>
        <w:t>與生物醫學的結合已成為全球學術研究的核心趨勢之一</w:t>
      </w:r>
      <w:proofErr w:type="spellEnd"/>
      <w:r w:rsidRPr="00534379">
        <w:rPr>
          <w:rFonts w:ascii="Times New Roman" w:eastAsia="標楷體" w:hAnsi="Times New Roman"/>
          <w:bCs/>
          <w:sz w:val="28"/>
          <w:szCs w:val="28"/>
          <w:lang w:eastAsia="zh-TW"/>
        </w:rPr>
        <w:t>。</w:t>
      </w:r>
      <w:proofErr w:type="spellStart"/>
      <w:r w:rsidRPr="00534379">
        <w:rPr>
          <w:rFonts w:ascii="Times New Roman" w:eastAsia="標楷體" w:hAnsi="Times New Roman"/>
          <w:bCs/>
          <w:sz w:val="28"/>
          <w:szCs w:val="28"/>
          <w:lang w:eastAsia="zh-TW"/>
        </w:rPr>
        <w:t>AI</w:t>
      </w:r>
      <w:r w:rsidRPr="00534379">
        <w:rPr>
          <w:rFonts w:ascii="Times New Roman" w:eastAsia="標楷體" w:hAnsi="Times New Roman"/>
          <w:bCs/>
          <w:sz w:val="28"/>
          <w:szCs w:val="28"/>
          <w:lang w:eastAsia="zh-TW"/>
        </w:rPr>
        <w:t>技術</w:t>
      </w:r>
      <w:r w:rsidRPr="00534379">
        <w:rPr>
          <w:rFonts w:ascii="Times New Roman" w:eastAsia="標楷體" w:hAnsi="Times New Roman"/>
          <w:bCs/>
          <w:sz w:val="28"/>
          <w:szCs w:val="28"/>
          <w:lang w:eastAsia="zh-TW"/>
        </w:rPr>
        <w:lastRenderedPageBreak/>
        <w:t>在基因分析、新藥開發、疾病診斷及健康管理等領域展現出革命性影響，特別是生成式人工智慧</w:t>
      </w:r>
      <w:proofErr w:type="spellEnd"/>
      <w:r w:rsidRPr="00534379">
        <w:rPr>
          <w:rFonts w:ascii="Times New Roman" w:eastAsia="標楷體" w:hAnsi="Times New Roman"/>
          <w:bCs/>
          <w:sz w:val="28"/>
          <w:szCs w:val="28"/>
          <w:lang w:eastAsia="zh-TW"/>
        </w:rPr>
        <w:t>（</w:t>
      </w:r>
      <w:r w:rsidRPr="00534379">
        <w:rPr>
          <w:rFonts w:ascii="Times New Roman" w:eastAsia="標楷體" w:hAnsi="Times New Roman"/>
          <w:bCs/>
          <w:sz w:val="28"/>
          <w:szCs w:val="28"/>
          <w:lang w:eastAsia="zh-TW"/>
        </w:rPr>
        <w:t>Generative AI</w:t>
      </w:r>
      <w:r w:rsidRPr="00534379">
        <w:rPr>
          <w:rFonts w:ascii="Times New Roman" w:eastAsia="標楷體" w:hAnsi="Times New Roman"/>
          <w:bCs/>
          <w:sz w:val="28"/>
          <w:szCs w:val="28"/>
          <w:lang w:eastAsia="zh-TW"/>
        </w:rPr>
        <w:t>）在疾病模型構建和醫療影像分析中的應用，極大地加速了生醫研究的進程。許多國際知名學術機構，如麻省理工學院（</w:t>
      </w:r>
      <w:r w:rsidRPr="00534379">
        <w:rPr>
          <w:rFonts w:ascii="Times New Roman" w:eastAsia="標楷體" w:hAnsi="Times New Roman"/>
          <w:bCs/>
          <w:sz w:val="28"/>
          <w:szCs w:val="28"/>
          <w:lang w:eastAsia="zh-TW"/>
        </w:rPr>
        <w:t>MIT</w:t>
      </w:r>
      <w:r w:rsidRPr="00534379">
        <w:rPr>
          <w:rFonts w:ascii="Times New Roman" w:eastAsia="標楷體" w:hAnsi="Times New Roman"/>
          <w:bCs/>
          <w:sz w:val="28"/>
          <w:szCs w:val="28"/>
          <w:lang w:eastAsia="zh-TW"/>
        </w:rPr>
        <w:t>）、</w:t>
      </w:r>
      <w:r w:rsidRPr="00534379">
        <w:rPr>
          <w:rFonts w:ascii="Times New Roman" w:eastAsia="標楷體" w:hAnsi="Times New Roman" w:hint="eastAsia"/>
          <w:bCs/>
          <w:sz w:val="28"/>
          <w:szCs w:val="28"/>
          <w:lang w:eastAsia="zh-TW"/>
        </w:rPr>
        <w:t>史丹佛</w:t>
      </w:r>
      <w:r w:rsidRPr="00534379">
        <w:rPr>
          <w:rFonts w:ascii="Times New Roman" w:eastAsia="標楷體" w:hAnsi="Times New Roman"/>
          <w:bCs/>
          <w:sz w:val="28"/>
          <w:szCs w:val="28"/>
          <w:lang w:eastAsia="zh-TW"/>
        </w:rPr>
        <w:t>大學等，已建立相關跨學科研究中心，致力於推動</w:t>
      </w:r>
      <w:proofErr w:type="spellStart"/>
      <w:r w:rsidRPr="00534379">
        <w:rPr>
          <w:rFonts w:ascii="Times New Roman" w:eastAsia="標楷體" w:hAnsi="Times New Roman"/>
          <w:bCs/>
          <w:sz w:val="28"/>
          <w:szCs w:val="28"/>
          <w:lang w:eastAsia="zh-TW"/>
        </w:rPr>
        <w:t>AI</w:t>
      </w:r>
      <w:r w:rsidRPr="00534379">
        <w:rPr>
          <w:rFonts w:ascii="Times New Roman" w:eastAsia="標楷體" w:hAnsi="Times New Roman"/>
          <w:bCs/>
          <w:sz w:val="28"/>
          <w:szCs w:val="28"/>
          <w:lang w:eastAsia="zh-TW"/>
        </w:rPr>
        <w:t>與生醫的深度融合。</w:t>
      </w:r>
      <w:del w:id="180" w:author="鄭成偉" w:date="2025-09-24T22:27:00Z" w16du:dateUtc="2025-09-24T14:27:00Z">
        <w:r w:rsidDel="00075DC4">
          <w:rPr>
            <w:rFonts w:ascii="Times New Roman" w:eastAsia="標楷體" w:hAnsi="Times New Roman"/>
            <w:bCs/>
            <w:sz w:val="28"/>
            <w:szCs w:val="28"/>
            <w:lang w:eastAsia="zh-TW"/>
          </w:rPr>
          <w:delText>本博士班</w:delText>
        </w:r>
      </w:del>
      <w:ins w:id="181" w:author="鄭成偉" w:date="2025-09-24T22:27:00Z" w16du:dateUtc="2025-09-24T14:27:00Z">
        <w:r w:rsidR="00075DC4">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緊扣這一學術潮流，致力於培養能夠運用</w:t>
      </w:r>
      <w:r w:rsidRPr="00534379">
        <w:rPr>
          <w:rFonts w:ascii="Times New Roman" w:eastAsia="標楷體" w:hAnsi="Times New Roman"/>
          <w:bCs/>
          <w:sz w:val="28"/>
          <w:szCs w:val="28"/>
          <w:lang w:eastAsia="zh-TW"/>
        </w:rPr>
        <w:t>AI</w:t>
      </w:r>
      <w:r w:rsidRPr="00534379">
        <w:rPr>
          <w:rFonts w:ascii="Times New Roman" w:eastAsia="標楷體" w:hAnsi="Times New Roman"/>
          <w:bCs/>
          <w:sz w:val="28"/>
          <w:szCs w:val="28"/>
          <w:lang w:eastAsia="zh-TW"/>
        </w:rPr>
        <w:t>技術解決生醫問題的尖端人才，與世界學術發展保持同步</w:t>
      </w:r>
      <w:proofErr w:type="spellEnd"/>
      <w:r w:rsidRPr="00534379">
        <w:rPr>
          <w:rFonts w:ascii="Times New Roman" w:eastAsia="標楷體" w:hAnsi="Times New Roman"/>
          <w:bCs/>
          <w:sz w:val="28"/>
          <w:szCs w:val="28"/>
          <w:lang w:eastAsia="zh-TW"/>
        </w:rPr>
        <w:t>。</w:t>
      </w:r>
    </w:p>
    <w:p w14:paraId="22081BBE" w14:textId="77777777"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p>
    <w:p w14:paraId="2C1CFF2C" w14:textId="77777777" w:rsidR="00E11E36" w:rsidRPr="00534379" w:rsidRDefault="00E11E36" w:rsidP="00873C0B">
      <w:pPr>
        <w:pStyle w:val="a3"/>
        <w:numPr>
          <w:ilvl w:val="0"/>
          <w:numId w:val="31"/>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精準健康的全球化發展</w:t>
      </w:r>
    </w:p>
    <w:p w14:paraId="6F7608D5" w14:textId="11741772"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eastAsia="zh-TW"/>
        </w:rPr>
        <w:t xml:space="preserve">　　</w:t>
      </w:r>
      <w:r w:rsidRPr="00534379">
        <w:rPr>
          <w:rFonts w:ascii="Times New Roman" w:eastAsia="標楷體" w:hAnsi="Times New Roman"/>
          <w:bCs/>
          <w:sz w:val="28"/>
          <w:szCs w:val="28"/>
          <w:lang w:eastAsia="zh-TW"/>
        </w:rPr>
        <w:t>隨著精準醫療技術的進步，個性化醫療和健康管理已成為學術界的熱點研究方向。國際間針對精準健康的研究涵蓋基因編輯、分子診斷、數據驅動的健康管理等多個層面。歐美地區的醫學研究機構和大學，如哈佛大學和牛津大學，正積極推進基因與大數據結合的研究，旨在實現疾病的早期預測和個性化治療。</w:t>
      </w:r>
      <w:del w:id="182" w:author="鄭成偉" w:date="2025-09-24T22:27:00Z" w16du:dateUtc="2025-09-24T14:27:00Z">
        <w:r w:rsidDel="00075DC4">
          <w:rPr>
            <w:rFonts w:ascii="Times New Roman" w:eastAsia="標楷體" w:hAnsi="Times New Roman"/>
            <w:bCs/>
            <w:sz w:val="28"/>
            <w:szCs w:val="28"/>
            <w:lang w:eastAsia="zh-TW"/>
          </w:rPr>
          <w:delText>本博士班</w:delText>
        </w:r>
      </w:del>
      <w:ins w:id="183" w:author="鄭成偉" w:date="2025-09-24T22:27:00Z" w16du:dateUtc="2025-09-24T14:27:00Z">
        <w:r w:rsidR="00075DC4">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聚焦於精準健康產業的多樣化需求，設計跨學科課程體系，涵蓋基因分析、個性化健康數據處理及智慧健康管理，全面對接全球學術發展趨勢。</w:t>
      </w:r>
    </w:p>
    <w:p w14:paraId="1E3DC905" w14:textId="77777777" w:rsidR="00E11E36" w:rsidRPr="00534379" w:rsidRDefault="00E11E36" w:rsidP="00E11E36">
      <w:pPr>
        <w:pStyle w:val="a3"/>
        <w:tabs>
          <w:tab w:val="left" w:pos="709"/>
        </w:tabs>
        <w:snapToGrid w:val="0"/>
        <w:jc w:val="both"/>
        <w:rPr>
          <w:rFonts w:ascii="Times New Roman" w:eastAsia="標楷體" w:hAnsi="Times New Roman"/>
          <w:bCs/>
          <w:sz w:val="28"/>
          <w:szCs w:val="28"/>
          <w:lang w:eastAsia="zh-TW"/>
        </w:rPr>
      </w:pPr>
    </w:p>
    <w:p w14:paraId="43557F30" w14:textId="77777777" w:rsidR="00E11E36" w:rsidRPr="00534379" w:rsidRDefault="00E11E36" w:rsidP="00873C0B">
      <w:pPr>
        <w:pStyle w:val="a3"/>
        <w:numPr>
          <w:ilvl w:val="0"/>
          <w:numId w:val="31"/>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資料</w:t>
      </w:r>
      <w:r w:rsidRPr="00534379">
        <w:rPr>
          <w:rFonts w:ascii="Times New Roman" w:eastAsia="標楷體" w:hAnsi="Times New Roman"/>
          <w:b/>
          <w:sz w:val="28"/>
          <w:szCs w:val="28"/>
          <w:lang w:eastAsia="zh-TW"/>
        </w:rPr>
        <w:t>數據驅動的醫療創新</w:t>
      </w:r>
    </w:p>
    <w:p w14:paraId="41FD1B05" w14:textId="6CCB298A"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eastAsia="zh-TW"/>
        </w:rPr>
        <w:t xml:space="preserve">　　</w:t>
      </w:r>
      <w:r w:rsidRPr="00534379">
        <w:rPr>
          <w:rFonts w:ascii="Times New Roman" w:eastAsia="標楷體" w:hAnsi="Times New Roman"/>
          <w:bCs/>
          <w:sz w:val="28"/>
          <w:szCs w:val="28"/>
          <w:lang w:eastAsia="zh-TW"/>
        </w:rPr>
        <w:t>全球醫療領域正經歷數據驅動創新的浪潮，利用大數據和</w:t>
      </w:r>
      <w:r w:rsidRPr="00534379">
        <w:rPr>
          <w:rFonts w:ascii="Times New Roman" w:eastAsia="標楷體" w:hAnsi="Times New Roman"/>
          <w:bCs/>
          <w:sz w:val="28"/>
          <w:szCs w:val="28"/>
          <w:lang w:eastAsia="zh-TW"/>
        </w:rPr>
        <w:t>AI</w:t>
      </w:r>
      <w:r w:rsidRPr="00534379">
        <w:rPr>
          <w:rFonts w:ascii="Times New Roman" w:eastAsia="標楷體" w:hAnsi="Times New Roman"/>
          <w:bCs/>
          <w:sz w:val="28"/>
          <w:szCs w:val="28"/>
          <w:lang w:eastAsia="zh-TW"/>
        </w:rPr>
        <w:t>技術挖掘醫療</w:t>
      </w:r>
      <w:r w:rsidRPr="00534379">
        <w:rPr>
          <w:rFonts w:ascii="Times New Roman" w:eastAsia="標楷體" w:hAnsi="Times New Roman" w:hint="eastAsia"/>
          <w:bCs/>
          <w:sz w:val="28"/>
          <w:szCs w:val="28"/>
          <w:lang w:eastAsia="zh-TW"/>
        </w:rPr>
        <w:t>資料</w:t>
      </w:r>
      <w:r w:rsidRPr="00534379">
        <w:rPr>
          <w:rFonts w:ascii="Times New Roman" w:eastAsia="標楷體" w:hAnsi="Times New Roman"/>
          <w:bCs/>
          <w:sz w:val="28"/>
          <w:szCs w:val="28"/>
          <w:lang w:eastAsia="zh-TW"/>
        </w:rPr>
        <w:t>價值已成為主要方向。學術研究聚焦於醫療大數據處理與分析、預測模型建立以及數據隱私與安全的技術突破。</w:t>
      </w:r>
      <w:del w:id="184" w:author="鄭成偉" w:date="2025-09-24T22:27:00Z" w16du:dateUtc="2025-09-24T14:27:00Z">
        <w:r w:rsidDel="00075DC4">
          <w:rPr>
            <w:rFonts w:ascii="Times New Roman" w:eastAsia="標楷體" w:hAnsi="Times New Roman"/>
            <w:bCs/>
            <w:sz w:val="28"/>
            <w:szCs w:val="28"/>
            <w:lang w:eastAsia="zh-TW"/>
          </w:rPr>
          <w:delText>本博士班</w:delText>
        </w:r>
      </w:del>
      <w:ins w:id="185" w:author="鄭成偉" w:date="2025-09-24T22:27:00Z" w16du:dateUtc="2025-09-24T14:27:00Z">
        <w:r w:rsidR="00075DC4">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設置專門課程，教授學生掌握大數據處理技術，並應用於疾病模式識別、患者健康狀況監控和臨床決策支持，以切合世界學術研究中的最新需求。</w:t>
      </w:r>
    </w:p>
    <w:p w14:paraId="26026CB4" w14:textId="77777777" w:rsidR="00E11E36" w:rsidRPr="00534379" w:rsidRDefault="00E11E36" w:rsidP="00E11E36">
      <w:pPr>
        <w:pStyle w:val="a3"/>
        <w:tabs>
          <w:tab w:val="left" w:pos="709"/>
        </w:tabs>
        <w:snapToGrid w:val="0"/>
        <w:jc w:val="both"/>
        <w:rPr>
          <w:rFonts w:ascii="Times New Roman" w:eastAsia="標楷體" w:hAnsi="Times New Roman"/>
          <w:bCs/>
          <w:sz w:val="28"/>
          <w:szCs w:val="28"/>
          <w:lang w:eastAsia="zh-TW"/>
        </w:rPr>
      </w:pPr>
    </w:p>
    <w:p w14:paraId="4610FFB8" w14:textId="77777777" w:rsidR="00E11E36" w:rsidRPr="00534379" w:rsidRDefault="00E11E36" w:rsidP="00873C0B">
      <w:pPr>
        <w:pStyle w:val="a3"/>
        <w:numPr>
          <w:ilvl w:val="0"/>
          <w:numId w:val="31"/>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推動學術與產業的融合</w:t>
      </w:r>
    </w:p>
    <w:p w14:paraId="152F16E1" w14:textId="2EBC90F5"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eastAsia="zh-TW"/>
        </w:rPr>
        <w:t xml:space="preserve">　　</w:t>
      </w:r>
      <w:r w:rsidRPr="00534379">
        <w:rPr>
          <w:rFonts w:ascii="Times New Roman" w:eastAsia="標楷體" w:hAnsi="Times New Roman"/>
          <w:bCs/>
          <w:sz w:val="28"/>
          <w:szCs w:val="28"/>
          <w:lang w:eastAsia="zh-TW"/>
        </w:rPr>
        <w:t>全球學術研究正朝向應用化與產業化發展，尤其在</w:t>
      </w:r>
      <w:r>
        <w:rPr>
          <w:rFonts w:ascii="Times New Roman" w:eastAsia="標楷體" w:hAnsi="Times New Roman" w:hint="eastAsia"/>
          <w:bCs/>
          <w:sz w:val="28"/>
          <w:szCs w:val="28"/>
          <w:lang w:eastAsia="zh-TW"/>
        </w:rPr>
        <w:t>A</w:t>
      </w:r>
      <w:r>
        <w:rPr>
          <w:rFonts w:ascii="Times New Roman" w:eastAsia="標楷體" w:hAnsi="Times New Roman"/>
          <w:bCs/>
          <w:sz w:val="28"/>
          <w:szCs w:val="28"/>
          <w:lang w:eastAsia="zh-TW"/>
        </w:rPr>
        <w:t>I</w:t>
      </w:r>
      <w:r w:rsidRPr="00534379">
        <w:rPr>
          <w:rFonts w:ascii="Times New Roman" w:eastAsia="標楷體" w:hAnsi="Times New Roman"/>
          <w:bCs/>
          <w:sz w:val="28"/>
          <w:szCs w:val="28"/>
          <w:lang w:eastAsia="zh-TW"/>
        </w:rPr>
        <w:t>與生醫領域，學術成果向實際應用轉化的速度顯著提升。</w:t>
      </w:r>
      <w:del w:id="186" w:author="鄭成偉" w:date="2025-09-24T22:27:00Z" w16du:dateUtc="2025-09-24T14:27:00Z">
        <w:r w:rsidDel="00075DC4">
          <w:rPr>
            <w:rFonts w:ascii="Times New Roman" w:eastAsia="標楷體" w:hAnsi="Times New Roman"/>
            <w:bCs/>
            <w:sz w:val="28"/>
            <w:szCs w:val="28"/>
            <w:lang w:eastAsia="zh-TW"/>
          </w:rPr>
          <w:delText>本博士班</w:delText>
        </w:r>
      </w:del>
      <w:ins w:id="187" w:author="鄭成偉" w:date="2025-09-24T22:27:00Z" w16du:dateUtc="2025-09-24T14:27:00Z">
        <w:r w:rsidR="00075DC4">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注重實務與學術的平衡，與高雄醫學大學人工智慧生醫研究院、高醫體系醫院等機構緊密合作，為學生提供從基礎研究到產業應用的全方位學術支持，確保</w:t>
      </w:r>
      <w:r>
        <w:rPr>
          <w:rFonts w:ascii="Times New Roman" w:eastAsia="標楷體" w:hAnsi="Times New Roman" w:hint="eastAsia"/>
          <w:bCs/>
          <w:sz w:val="28"/>
          <w:szCs w:val="28"/>
          <w:lang w:eastAsia="zh-HK"/>
        </w:rPr>
        <w:t>博士班</w:t>
      </w:r>
      <w:r w:rsidRPr="00534379">
        <w:rPr>
          <w:rFonts w:ascii="Times New Roman" w:eastAsia="標楷體" w:hAnsi="Times New Roman"/>
          <w:bCs/>
          <w:sz w:val="28"/>
          <w:szCs w:val="28"/>
          <w:lang w:eastAsia="zh-TW"/>
        </w:rPr>
        <w:t>的學術價值與產業實用性的雙重實現。</w:t>
      </w:r>
    </w:p>
    <w:p w14:paraId="4A8D71D5" w14:textId="77777777" w:rsidR="00E11E36" w:rsidRPr="00534379" w:rsidRDefault="00E11E36" w:rsidP="00E11E36">
      <w:pPr>
        <w:pStyle w:val="a3"/>
        <w:tabs>
          <w:tab w:val="left" w:pos="709"/>
        </w:tabs>
        <w:snapToGrid w:val="0"/>
        <w:jc w:val="both"/>
        <w:rPr>
          <w:rFonts w:ascii="Times New Roman" w:eastAsia="標楷體" w:hAnsi="Times New Roman"/>
          <w:bCs/>
          <w:sz w:val="28"/>
          <w:szCs w:val="28"/>
          <w:lang w:eastAsia="zh-TW"/>
        </w:rPr>
      </w:pPr>
    </w:p>
    <w:p w14:paraId="2F54C5C8" w14:textId="77777777" w:rsidR="00E11E36" w:rsidRPr="00534379" w:rsidRDefault="00E11E36" w:rsidP="00873C0B">
      <w:pPr>
        <w:pStyle w:val="a3"/>
        <w:numPr>
          <w:ilvl w:val="0"/>
          <w:numId w:val="31"/>
        </w:numPr>
        <w:tabs>
          <w:tab w:val="left" w:pos="709"/>
        </w:tabs>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符合聯合國可持續發展目標（</w:t>
      </w:r>
      <w:r w:rsidRPr="00534379">
        <w:rPr>
          <w:rFonts w:ascii="Times New Roman" w:eastAsia="標楷體" w:hAnsi="Times New Roman"/>
          <w:b/>
          <w:sz w:val="28"/>
          <w:szCs w:val="28"/>
          <w:lang w:eastAsia="zh-TW"/>
        </w:rPr>
        <w:t>SDGs</w:t>
      </w:r>
      <w:r w:rsidRPr="00534379">
        <w:rPr>
          <w:rFonts w:ascii="Times New Roman" w:eastAsia="標楷體" w:hAnsi="Times New Roman"/>
          <w:b/>
          <w:sz w:val="28"/>
          <w:szCs w:val="28"/>
          <w:lang w:eastAsia="zh-TW"/>
        </w:rPr>
        <w:t>）</w:t>
      </w:r>
    </w:p>
    <w:p w14:paraId="6234557B" w14:textId="4765617E" w:rsidR="00E11E36" w:rsidRPr="00534379" w:rsidRDefault="00E11E36" w:rsidP="00E11E36">
      <w:pPr>
        <w:pStyle w:val="a3"/>
        <w:tabs>
          <w:tab w:val="left" w:pos="709"/>
        </w:tabs>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eastAsia="zh-TW"/>
        </w:rPr>
        <w:t xml:space="preserve">　　</w:t>
      </w:r>
      <w:del w:id="188" w:author="鄭成偉" w:date="2025-09-24T22:28:00Z" w16du:dateUtc="2025-09-24T14:28:00Z">
        <w:r w:rsidDel="00075DC4">
          <w:rPr>
            <w:rFonts w:ascii="Times New Roman" w:eastAsia="標楷體" w:hAnsi="Times New Roman"/>
            <w:bCs/>
            <w:sz w:val="28"/>
            <w:szCs w:val="28"/>
            <w:lang w:eastAsia="zh-TW"/>
          </w:rPr>
          <w:delText>本博士班</w:delText>
        </w:r>
      </w:del>
      <w:ins w:id="189" w:author="鄭成偉" w:date="2025-09-24T22:28:00Z" w16du:dateUtc="2025-09-24T14:28:00Z">
        <w:r w:rsidR="00075DC4">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的發展方向與國際間倡導的可持續發展目標（</w:t>
      </w:r>
      <w:r w:rsidRPr="00534379">
        <w:rPr>
          <w:rFonts w:ascii="Times New Roman" w:eastAsia="標楷體" w:hAnsi="Times New Roman"/>
          <w:bCs/>
          <w:sz w:val="28"/>
          <w:szCs w:val="28"/>
          <w:lang w:eastAsia="zh-TW"/>
        </w:rPr>
        <w:t>Sustainable Development Goals, SDGs</w:t>
      </w:r>
      <w:r w:rsidRPr="00534379">
        <w:rPr>
          <w:rFonts w:ascii="Times New Roman" w:eastAsia="標楷體" w:hAnsi="Times New Roman"/>
          <w:bCs/>
          <w:sz w:val="28"/>
          <w:szCs w:val="28"/>
          <w:lang w:eastAsia="zh-TW"/>
        </w:rPr>
        <w:t>）高度一致，特別是在健康福祉（</w:t>
      </w:r>
      <w:r w:rsidRPr="00534379">
        <w:rPr>
          <w:rFonts w:ascii="Times New Roman" w:eastAsia="標楷體" w:hAnsi="Times New Roman"/>
          <w:bCs/>
          <w:sz w:val="28"/>
          <w:szCs w:val="28"/>
          <w:lang w:eastAsia="zh-TW"/>
        </w:rPr>
        <w:t>SDG 3</w:t>
      </w:r>
      <w:r w:rsidRPr="00534379">
        <w:rPr>
          <w:rFonts w:ascii="Times New Roman" w:eastAsia="標楷體" w:hAnsi="Times New Roman"/>
          <w:bCs/>
          <w:sz w:val="28"/>
          <w:szCs w:val="28"/>
          <w:lang w:eastAsia="zh-TW"/>
        </w:rPr>
        <w:t>）和創新產業（</w:t>
      </w:r>
      <w:r w:rsidRPr="00534379">
        <w:rPr>
          <w:rFonts w:ascii="Times New Roman" w:eastAsia="標楷體" w:hAnsi="Times New Roman"/>
          <w:bCs/>
          <w:sz w:val="28"/>
          <w:szCs w:val="28"/>
          <w:lang w:eastAsia="zh-TW"/>
        </w:rPr>
        <w:t>SDG 9</w:t>
      </w:r>
      <w:r w:rsidRPr="00534379">
        <w:rPr>
          <w:rFonts w:ascii="Times New Roman" w:eastAsia="標楷體" w:hAnsi="Times New Roman"/>
          <w:bCs/>
          <w:sz w:val="28"/>
          <w:szCs w:val="28"/>
          <w:lang w:eastAsia="zh-TW"/>
        </w:rPr>
        <w:t>）方面的落實。</w:t>
      </w:r>
      <w:ins w:id="190" w:author="鄭成偉" w:date="2025-09-24T22:28:00Z" w16du:dateUtc="2025-09-24T14:28:00Z">
        <w:r w:rsidR="00075DC4">
          <w:rPr>
            <w:rFonts w:ascii="Times New Roman" w:eastAsia="標楷體" w:hAnsi="Times New Roman"/>
            <w:bCs/>
            <w:sz w:val="28"/>
            <w:szCs w:val="28"/>
            <w:lang w:eastAsia="zh-TW"/>
          </w:rPr>
          <w:t>本博士學位學程</w:t>
        </w:r>
      </w:ins>
      <w:del w:id="191" w:author="鄭成偉" w:date="2025-09-24T22:28:00Z" w16du:dateUtc="2025-09-24T14:28:00Z">
        <w:r w:rsidDel="00075DC4">
          <w:rPr>
            <w:rFonts w:ascii="Times New Roman" w:eastAsia="標楷體" w:hAnsi="Times New Roman"/>
            <w:bCs/>
            <w:sz w:val="28"/>
            <w:szCs w:val="28"/>
            <w:lang w:eastAsia="zh-TW"/>
          </w:rPr>
          <w:delText>本博士班</w:delText>
        </w:r>
      </w:del>
      <w:r w:rsidRPr="00534379">
        <w:rPr>
          <w:rFonts w:ascii="Times New Roman" w:eastAsia="標楷體" w:hAnsi="Times New Roman"/>
          <w:bCs/>
          <w:sz w:val="28"/>
          <w:szCs w:val="28"/>
          <w:lang w:eastAsia="zh-TW"/>
        </w:rPr>
        <w:t>透過技術與學術的創新，致力於解決全球健康不平等問題，並推動以人為本的健康照護與技術應用，助力台灣在國際學術與產業中的可持續發展。</w:t>
      </w:r>
    </w:p>
    <w:p w14:paraId="0CC048FF" w14:textId="77777777" w:rsidR="00E11E36" w:rsidRPr="00534379" w:rsidRDefault="00E11E36" w:rsidP="00E11E36">
      <w:pPr>
        <w:pStyle w:val="af4"/>
        <w:rPr>
          <w:rFonts w:eastAsia="標楷體"/>
          <w:bCs/>
          <w:sz w:val="28"/>
          <w:szCs w:val="28"/>
        </w:rPr>
      </w:pPr>
    </w:p>
    <w:p w14:paraId="47BD1509" w14:textId="6FEF6DE1" w:rsidR="00E11E36" w:rsidRDefault="00E11E36" w:rsidP="00E11E36">
      <w:pPr>
        <w:pStyle w:val="a3"/>
        <w:snapToGrid w:val="0"/>
        <w:ind w:left="480"/>
        <w:jc w:val="both"/>
        <w:rPr>
          <w:rFonts w:ascii="Times New Roman" w:eastAsia="標楷體" w:hAnsi="Times New Roman"/>
          <w:bCs/>
          <w:sz w:val="28"/>
          <w:szCs w:val="28"/>
          <w:lang w:eastAsia="zh-TW"/>
        </w:rPr>
      </w:pPr>
      <w:r w:rsidRPr="00534379">
        <w:rPr>
          <w:rFonts w:ascii="Times New Roman" w:eastAsia="標楷體" w:hAnsi="Times New Roman" w:hint="eastAsia"/>
          <w:bCs/>
          <w:sz w:val="28"/>
          <w:szCs w:val="28"/>
          <w:lang w:val="en-US" w:eastAsia="zh-TW"/>
        </w:rPr>
        <w:t xml:space="preserve">　　</w:t>
      </w:r>
      <w:r w:rsidRPr="00534379">
        <w:rPr>
          <w:rFonts w:ascii="Times New Roman" w:eastAsia="標楷體" w:hAnsi="Times New Roman" w:hint="eastAsia"/>
          <w:bCs/>
          <w:sz w:val="28"/>
          <w:szCs w:val="28"/>
          <w:lang w:eastAsia="zh-TW"/>
        </w:rPr>
        <w:t>透</w:t>
      </w:r>
      <w:r w:rsidRPr="00534379">
        <w:rPr>
          <w:rFonts w:ascii="Times New Roman" w:eastAsia="標楷體" w:hAnsi="Times New Roman"/>
          <w:bCs/>
          <w:sz w:val="28"/>
          <w:szCs w:val="28"/>
          <w:lang w:eastAsia="zh-TW"/>
        </w:rPr>
        <w:t>過以上發展，</w:t>
      </w:r>
      <w:del w:id="192" w:author="鄭成偉" w:date="2025-09-24T22:29:00Z" w16du:dateUtc="2025-09-24T14:29:00Z">
        <w:r w:rsidDel="003C2812">
          <w:rPr>
            <w:rFonts w:ascii="Times New Roman" w:eastAsia="標楷體" w:hAnsi="Times New Roman"/>
            <w:bCs/>
            <w:sz w:val="28"/>
            <w:szCs w:val="28"/>
            <w:lang w:eastAsia="zh-TW"/>
          </w:rPr>
          <w:delText>本博士班</w:delText>
        </w:r>
      </w:del>
      <w:ins w:id="193" w:author="鄭成偉" w:date="2025-09-24T22:29:00Z" w16du:dateUtc="2025-09-24T14:29:00Z">
        <w:r w:rsidR="003C2812">
          <w:rPr>
            <w:rFonts w:ascii="Times New Roman" w:eastAsia="標楷體" w:hAnsi="Times New Roman"/>
            <w:bCs/>
            <w:sz w:val="28"/>
            <w:szCs w:val="28"/>
            <w:lang w:eastAsia="zh-TW"/>
          </w:rPr>
          <w:t>本博士學位學程</w:t>
        </w:r>
      </w:ins>
      <w:r w:rsidRPr="00534379">
        <w:rPr>
          <w:rFonts w:ascii="Times New Roman" w:eastAsia="標楷體" w:hAnsi="Times New Roman"/>
          <w:bCs/>
          <w:sz w:val="28"/>
          <w:szCs w:val="28"/>
          <w:lang w:eastAsia="zh-TW"/>
        </w:rPr>
        <w:t>將充分融入世界學術潮流，培養能夠適應並引領國際研究與應用挑戰的高端人才，助力台灣成為全球健康科技與學術創新的重要樞紐。</w:t>
      </w:r>
    </w:p>
    <w:p w14:paraId="3BDCCF2A" w14:textId="77777777" w:rsidR="00E11E36" w:rsidRPr="00D26042" w:rsidRDefault="00E11E36" w:rsidP="00E11E36">
      <w:pPr>
        <w:pStyle w:val="a3"/>
        <w:snapToGrid w:val="0"/>
        <w:jc w:val="both"/>
        <w:rPr>
          <w:rFonts w:ascii="Times New Roman" w:eastAsia="標楷體" w:hAnsi="Times New Roman"/>
          <w:bCs/>
          <w:sz w:val="28"/>
          <w:szCs w:val="28"/>
          <w:lang w:eastAsia="zh-TW"/>
        </w:rPr>
      </w:pPr>
    </w:p>
    <w:p w14:paraId="21045062" w14:textId="0A85FA64" w:rsidR="00E11E36" w:rsidRPr="00D26042" w:rsidRDefault="000915D4" w:rsidP="00E11E36">
      <w:pPr>
        <w:pStyle w:val="a3"/>
        <w:snapToGrid w:val="0"/>
        <w:jc w:val="both"/>
        <w:rPr>
          <w:rFonts w:ascii="Times New Roman" w:eastAsia="標楷體" w:hAnsi="Times New Roman"/>
          <w:bCs/>
          <w:sz w:val="28"/>
          <w:szCs w:val="28"/>
          <w:lang w:eastAsia="zh-TW"/>
        </w:rPr>
      </w:pPr>
      <w:ins w:id="194" w:author="鄭成偉" w:date="2025-09-25T00:55:00Z" w16du:dateUtc="2025-09-24T16:55:00Z">
        <w:r>
          <w:rPr>
            <w:rFonts w:ascii="Times New Roman" w:eastAsia="標楷體" w:hAnsi="Times New Roman" w:hint="eastAsia"/>
            <w:sz w:val="28"/>
            <w:szCs w:val="28"/>
            <w:lang w:eastAsia="zh-TW"/>
          </w:rPr>
          <w:t xml:space="preserve">　　</w:t>
        </w:r>
      </w:ins>
      <w:ins w:id="195" w:author="鄭成偉" w:date="2025-09-25T00:35:00Z" w16du:dateUtc="2025-09-24T16:35:00Z">
        <w:r w:rsidR="00C02AFE" w:rsidRPr="00D26042">
          <w:rPr>
            <w:rFonts w:ascii="Times New Roman" w:eastAsia="標楷體" w:hAnsi="Times New Roman"/>
            <w:sz w:val="28"/>
            <w:szCs w:val="28"/>
            <w:lang w:eastAsia="zh-TW"/>
            <w:rPrChange w:id="196" w:author="鄭成偉" w:date="2025-09-25T00:36:00Z" w16du:dateUtc="2025-09-24T16:36:00Z">
              <w:rPr>
                <w:rFonts w:eastAsia="標楷體" w:hint="eastAsia"/>
                <w:sz w:val="28"/>
                <w:szCs w:val="28"/>
                <w:lang w:eastAsia="zh-TW"/>
              </w:rPr>
            </w:rPrChange>
          </w:rPr>
          <w:t>此外，</w:t>
        </w:r>
        <w:r w:rsidR="00034073" w:rsidRPr="00D26042">
          <w:rPr>
            <w:rFonts w:ascii="Times New Roman" w:eastAsia="標楷體" w:hAnsi="Times New Roman"/>
            <w:sz w:val="28"/>
            <w:szCs w:val="28"/>
            <w:rPrChange w:id="197" w:author="鄭成偉" w:date="2025-09-25T00:36:00Z" w16du:dateUtc="2025-09-24T16:36:00Z">
              <w:rPr>
                <w:rFonts w:eastAsia="標楷體"/>
                <w:szCs w:val="24"/>
              </w:rPr>
            </w:rPrChange>
          </w:rPr>
          <w:t>本校在國際合作方面已建立完善基礎，目前擁有多所國際姐妹校與合作夥</w:t>
        </w:r>
        <w:r w:rsidR="00034073" w:rsidRPr="00D26042">
          <w:rPr>
            <w:rFonts w:ascii="Times New Roman" w:eastAsia="標楷體" w:hAnsi="Times New Roman"/>
            <w:sz w:val="28"/>
            <w:szCs w:val="28"/>
            <w:rPrChange w:id="198" w:author="鄭成偉" w:date="2025-09-25T00:36:00Z" w16du:dateUtc="2025-09-24T16:36:00Z">
              <w:rPr>
                <w:rFonts w:eastAsia="標楷體"/>
                <w:szCs w:val="24"/>
              </w:rPr>
            </w:rPrChange>
          </w:rPr>
          <w:lastRenderedPageBreak/>
          <w:t>伴，包括美國哈佛大學、美國</w:t>
        </w:r>
        <w:r w:rsidR="00034073" w:rsidRPr="00D26042">
          <w:rPr>
            <w:rFonts w:ascii="Times New Roman" w:eastAsia="標楷體" w:hAnsi="Times New Roman"/>
            <w:sz w:val="28"/>
            <w:szCs w:val="28"/>
            <w:rPrChange w:id="199" w:author="鄭成偉" w:date="2025-09-25T00:36:00Z" w16du:dateUtc="2025-09-24T16:36:00Z">
              <w:rPr>
                <w:rFonts w:eastAsia="標楷體"/>
                <w:szCs w:val="24"/>
              </w:rPr>
            </w:rPrChange>
          </w:rPr>
          <w:t>UCLA</w:t>
        </w:r>
        <w:r w:rsidR="00034073" w:rsidRPr="00D26042">
          <w:rPr>
            <w:rFonts w:ascii="Times New Roman" w:eastAsia="標楷體" w:hAnsi="Times New Roman"/>
            <w:sz w:val="28"/>
            <w:szCs w:val="28"/>
            <w:rPrChange w:id="200" w:author="鄭成偉" w:date="2025-09-25T00:36:00Z" w16du:dateUtc="2025-09-24T16:36:00Z">
              <w:rPr>
                <w:rFonts w:eastAsia="標楷體"/>
                <w:szCs w:val="24"/>
              </w:rPr>
            </w:rPrChange>
          </w:rPr>
          <w:t>、德國科隆大學、日本早稻田大學等</w:t>
        </w:r>
        <w:r w:rsidR="00034073" w:rsidRPr="00D26042">
          <w:rPr>
            <w:rFonts w:ascii="Times New Roman" w:eastAsia="標楷體" w:hAnsi="Times New Roman"/>
            <w:sz w:val="28"/>
            <w:szCs w:val="28"/>
            <w:rPrChange w:id="201" w:author="鄭成偉" w:date="2025-09-25T00:36:00Z" w16du:dateUtc="2025-09-24T16:36:00Z">
              <w:rPr>
                <w:rFonts w:eastAsia="標楷體" w:hint="eastAsia"/>
                <w:szCs w:val="24"/>
              </w:rPr>
            </w:rPrChange>
          </w:rPr>
          <w:t>諸多大學</w:t>
        </w:r>
        <w:r w:rsidR="00034073" w:rsidRPr="00D26042">
          <w:rPr>
            <w:rFonts w:ascii="Times New Roman" w:eastAsia="標楷體" w:hAnsi="Times New Roman"/>
            <w:sz w:val="28"/>
            <w:szCs w:val="28"/>
            <w:rPrChange w:id="202" w:author="鄭成偉" w:date="2025-09-25T00:36:00Z" w16du:dateUtc="2025-09-24T16:36:00Z">
              <w:rPr>
                <w:rFonts w:eastAsia="標楷體"/>
                <w:szCs w:val="24"/>
              </w:rPr>
            </w:rPrChange>
          </w:rPr>
          <w:t>。透過這些合作關係，本校師生有許多參與國際交流與研究合作的機會。博士班將進一步結合這些國際資源，鼓勵學生參與國際研究計畫、聯合研討會與跨國合作研究，藉此培育學生具備投入</w:t>
        </w:r>
        <w:r w:rsidR="00034073" w:rsidRPr="00D26042">
          <w:rPr>
            <w:rFonts w:ascii="Times New Roman" w:eastAsia="標楷體" w:hAnsi="Times New Roman"/>
            <w:sz w:val="28"/>
            <w:szCs w:val="28"/>
            <w:rPrChange w:id="203" w:author="鄭成偉" w:date="2025-09-25T00:36:00Z" w16du:dateUtc="2025-09-24T16:36:00Z">
              <w:rPr>
                <w:rFonts w:eastAsia="標楷體"/>
                <w:szCs w:val="24"/>
              </w:rPr>
            </w:rPrChange>
          </w:rPr>
          <w:t>AI</w:t>
        </w:r>
        <w:r w:rsidR="00034073" w:rsidRPr="00D26042">
          <w:rPr>
            <w:rFonts w:ascii="Times New Roman" w:eastAsia="標楷體" w:hAnsi="Times New Roman"/>
            <w:sz w:val="28"/>
            <w:szCs w:val="28"/>
            <w:rPrChange w:id="204" w:author="鄭成偉" w:date="2025-09-25T00:36:00Z" w16du:dateUtc="2025-09-24T16:36:00Z">
              <w:rPr>
                <w:rFonts w:eastAsia="標楷體"/>
                <w:szCs w:val="24"/>
              </w:rPr>
            </w:rPrChange>
          </w:rPr>
          <w:t>與生醫領域頂尖研究計畫及國際學術社群的能力與視野。</w:t>
        </w:r>
      </w:ins>
    </w:p>
    <w:p w14:paraId="3D8C7613" w14:textId="77777777" w:rsidR="00E11E36" w:rsidRPr="00534379" w:rsidRDefault="00E11E36" w:rsidP="00E11E36">
      <w:pPr>
        <w:pStyle w:val="a3"/>
        <w:snapToGrid w:val="0"/>
        <w:jc w:val="both"/>
        <w:rPr>
          <w:rFonts w:ascii="Times New Roman" w:eastAsia="標楷體" w:hAnsi="Times New Roman"/>
          <w:bCs/>
          <w:sz w:val="28"/>
          <w:szCs w:val="28"/>
          <w:lang w:eastAsia="zh-TW"/>
        </w:rPr>
      </w:pPr>
    </w:p>
    <w:p w14:paraId="509A92C4" w14:textId="18080974"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205" w:name="_Toc207873966"/>
      <w:del w:id="206" w:author="鄭成偉" w:date="2025-09-24T22:29:00Z" w16du:dateUtc="2025-09-24T14:29:00Z">
        <w:r w:rsidDel="003C2812">
          <w:rPr>
            <w:rFonts w:ascii="Times New Roman" w:eastAsia="標楷體" w:hAnsi="Times New Roman" w:hint="eastAsia"/>
            <w:b/>
            <w:sz w:val="32"/>
          </w:rPr>
          <w:delText>本博士班</w:delText>
        </w:r>
      </w:del>
      <w:proofErr w:type="spellStart"/>
      <w:ins w:id="207" w:author="鄭成偉" w:date="2025-09-24T22:29:00Z" w16du:dateUtc="2025-09-24T14:29:00Z">
        <w:r w:rsidR="003C2812">
          <w:rPr>
            <w:rFonts w:ascii="Times New Roman" w:eastAsia="標楷體" w:hAnsi="Times New Roman" w:hint="eastAsia"/>
            <w:b/>
            <w:sz w:val="32"/>
          </w:rPr>
          <w:t>本博士學位學程</w:t>
        </w:r>
      </w:ins>
      <w:r w:rsidRPr="00534379">
        <w:rPr>
          <w:rFonts w:ascii="Times New Roman" w:eastAsia="標楷體" w:hAnsi="Times New Roman" w:hint="eastAsia"/>
          <w:b/>
          <w:sz w:val="32"/>
        </w:rPr>
        <w:t>與國家社會人力需求評估</w:t>
      </w:r>
      <w:bookmarkEnd w:id="205"/>
      <w:proofErr w:type="spellEnd"/>
    </w:p>
    <w:p w14:paraId="54FD3734" w14:textId="77777777" w:rsidR="00E11E36" w:rsidRPr="002C2F6A" w:rsidRDefault="00E11E36" w:rsidP="00873C0B">
      <w:pPr>
        <w:pStyle w:val="a3"/>
        <w:numPr>
          <w:ilvl w:val="0"/>
          <w:numId w:val="32"/>
        </w:numPr>
        <w:tabs>
          <w:tab w:val="left" w:pos="709"/>
        </w:tabs>
        <w:snapToGrid w:val="0"/>
        <w:jc w:val="both"/>
        <w:rPr>
          <w:rFonts w:ascii="Times New Roman" w:eastAsia="標楷體" w:hAnsi="Times New Roman"/>
          <w:b/>
          <w:sz w:val="28"/>
          <w:szCs w:val="28"/>
          <w:lang w:eastAsia="zh-TW"/>
        </w:rPr>
      </w:pPr>
      <w:r w:rsidRPr="002C2F6A">
        <w:rPr>
          <w:rFonts w:ascii="Times New Roman" w:eastAsia="標楷體" w:hAnsi="Times New Roman"/>
          <w:b/>
          <w:sz w:val="28"/>
          <w:szCs w:val="28"/>
          <w:lang w:eastAsia="zh-TW"/>
        </w:rPr>
        <w:t>招生來源評估</w:t>
      </w:r>
    </w:p>
    <w:p w14:paraId="113BA31B" w14:textId="77777777" w:rsidR="00E11E36" w:rsidRPr="00534379" w:rsidRDefault="00E11E36" w:rsidP="00873C0B">
      <w:pPr>
        <w:pStyle w:val="a3"/>
        <w:numPr>
          <w:ilvl w:val="1"/>
          <w:numId w:val="32"/>
        </w:numPr>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學生來源</w:t>
      </w:r>
    </w:p>
    <w:p w14:paraId="37ECF4C9" w14:textId="77777777" w:rsidR="00E11E36" w:rsidRPr="00534379" w:rsidRDefault="00E11E36" w:rsidP="00873C0B">
      <w:pPr>
        <w:pStyle w:val="a3"/>
        <w:numPr>
          <w:ilvl w:val="0"/>
          <w:numId w:val="18"/>
        </w:numPr>
        <w:snapToGrid w:val="0"/>
        <w:jc w:val="both"/>
        <w:rPr>
          <w:rFonts w:ascii="Times New Roman" w:eastAsia="標楷體" w:hAnsi="Times New Roman"/>
          <w:sz w:val="28"/>
          <w:szCs w:val="28"/>
        </w:rPr>
      </w:pPr>
      <w:proofErr w:type="spellStart"/>
      <w:r w:rsidRPr="0042794E">
        <w:rPr>
          <w:rFonts w:ascii="Times New Roman" w:eastAsia="標楷體" w:hAnsi="Times New Roman" w:hint="eastAsia"/>
          <w:sz w:val="28"/>
          <w:szCs w:val="28"/>
        </w:rPr>
        <w:t>醫學、生醫、資訊、統計、電機、資工、</w:t>
      </w:r>
      <w:r w:rsidRPr="00534379">
        <w:rPr>
          <w:rFonts w:ascii="Times New Roman" w:eastAsia="標楷體" w:hAnsi="Times New Roman" w:hint="eastAsia"/>
          <w:sz w:val="28"/>
          <w:szCs w:val="28"/>
        </w:rPr>
        <w:t>資管</w:t>
      </w:r>
      <w:r w:rsidRPr="0042794E">
        <w:rPr>
          <w:rFonts w:ascii="Times New Roman" w:eastAsia="標楷體" w:hAnsi="Times New Roman" w:hint="eastAsia"/>
          <w:sz w:val="28"/>
          <w:szCs w:val="28"/>
        </w:rPr>
        <w:t>、</w:t>
      </w:r>
      <w:r w:rsidRPr="00534379">
        <w:rPr>
          <w:rFonts w:ascii="Times New Roman" w:eastAsia="標楷體" w:hAnsi="Times New Roman" w:hint="eastAsia"/>
          <w:sz w:val="28"/>
          <w:szCs w:val="28"/>
        </w:rPr>
        <w:t>醫管、</w:t>
      </w:r>
      <w:r w:rsidRPr="0042794E">
        <w:rPr>
          <w:rFonts w:ascii="Times New Roman" w:eastAsia="標楷體" w:hAnsi="Times New Roman" w:hint="eastAsia"/>
          <w:sz w:val="28"/>
          <w:szCs w:val="28"/>
        </w:rPr>
        <w:t>公共衛生、藥學、醫工</w:t>
      </w:r>
      <w:proofErr w:type="spellEnd"/>
      <w:r>
        <w:rPr>
          <w:rFonts w:ascii="Times New Roman" w:eastAsia="標楷體" w:hAnsi="Times New Roman" w:hint="eastAsia"/>
          <w:sz w:val="28"/>
          <w:szCs w:val="28"/>
          <w:lang w:eastAsia="zh-TW"/>
        </w:rPr>
        <w:t>、</w:t>
      </w:r>
      <w:proofErr w:type="spellStart"/>
      <w:r w:rsidRPr="00534379">
        <w:rPr>
          <w:rFonts w:ascii="Times New Roman" w:eastAsia="標楷體" w:hAnsi="Times New Roman" w:hint="eastAsia"/>
          <w:sz w:val="28"/>
          <w:szCs w:val="28"/>
        </w:rPr>
        <w:t>健康科學</w:t>
      </w:r>
      <w:r>
        <w:rPr>
          <w:rFonts w:ascii="Times New Roman" w:eastAsia="標楷體" w:hAnsi="Times New Roman" w:hint="eastAsia"/>
          <w:sz w:val="28"/>
          <w:szCs w:val="28"/>
          <w:lang w:eastAsia="zh-HK"/>
        </w:rPr>
        <w:t>院</w:t>
      </w:r>
      <w:r w:rsidRPr="0042794E">
        <w:rPr>
          <w:rFonts w:ascii="Times New Roman" w:eastAsia="標楷體" w:hAnsi="Times New Roman" w:hint="eastAsia"/>
          <w:sz w:val="28"/>
          <w:szCs w:val="28"/>
        </w:rPr>
        <w:t>等相關碩士；或具同等專業研究</w:t>
      </w:r>
      <w:proofErr w:type="spellEnd"/>
      <w:r w:rsidRPr="0042794E">
        <w:rPr>
          <w:rFonts w:ascii="Times New Roman" w:eastAsia="標楷體" w:hAnsi="Times New Roman" w:hint="eastAsia"/>
          <w:sz w:val="28"/>
          <w:szCs w:val="28"/>
        </w:rPr>
        <w:t>/</w:t>
      </w:r>
      <w:proofErr w:type="spellStart"/>
      <w:r w:rsidRPr="0042794E">
        <w:rPr>
          <w:rFonts w:ascii="Times New Roman" w:eastAsia="標楷體" w:hAnsi="Times New Roman" w:hint="eastAsia"/>
          <w:sz w:val="28"/>
          <w:szCs w:val="28"/>
        </w:rPr>
        <w:t>臨床</w:t>
      </w:r>
      <w:proofErr w:type="spellEnd"/>
      <w:r w:rsidRPr="0042794E">
        <w:rPr>
          <w:rFonts w:ascii="Times New Roman" w:eastAsia="標楷體" w:hAnsi="Times New Roman" w:hint="eastAsia"/>
          <w:sz w:val="28"/>
          <w:szCs w:val="28"/>
        </w:rPr>
        <w:t>/</w:t>
      </w:r>
      <w:proofErr w:type="spellStart"/>
      <w:r w:rsidRPr="0042794E">
        <w:rPr>
          <w:rFonts w:ascii="Times New Roman" w:eastAsia="標楷體" w:hAnsi="Times New Roman" w:hint="eastAsia"/>
          <w:sz w:val="28"/>
          <w:szCs w:val="28"/>
        </w:rPr>
        <w:t>產業資歷</w:t>
      </w:r>
      <w:proofErr w:type="spellEnd"/>
      <w:r w:rsidRPr="0042794E">
        <w:rPr>
          <w:rFonts w:ascii="Times New Roman" w:eastAsia="標楷體" w:hAnsi="Times New Roman" w:hint="eastAsia"/>
          <w:sz w:val="28"/>
          <w:szCs w:val="28"/>
        </w:rPr>
        <w:t>。</w:t>
      </w:r>
    </w:p>
    <w:p w14:paraId="1877A2C8" w14:textId="77777777" w:rsidR="00E11E36" w:rsidRPr="00534379" w:rsidRDefault="00E11E36" w:rsidP="00873C0B">
      <w:pPr>
        <w:pStyle w:val="a3"/>
        <w:numPr>
          <w:ilvl w:val="0"/>
          <w:numId w:val="18"/>
        </w:numPr>
        <w:snapToGrid w:val="0"/>
        <w:jc w:val="both"/>
        <w:rPr>
          <w:rFonts w:ascii="Times New Roman" w:eastAsia="標楷體" w:hAnsi="Times New Roman"/>
          <w:sz w:val="28"/>
          <w:szCs w:val="28"/>
        </w:rPr>
      </w:pPr>
      <w:r w:rsidRPr="00534379">
        <w:rPr>
          <w:rFonts w:ascii="Times New Roman" w:eastAsia="標楷體" w:hAnsi="Times New Roman" w:hint="eastAsia"/>
          <w:sz w:val="28"/>
          <w:szCs w:val="28"/>
          <w:lang w:eastAsia="zh-TW"/>
        </w:rPr>
        <w:t>醫師與</w:t>
      </w:r>
      <w:proofErr w:type="spellStart"/>
      <w:r w:rsidRPr="00534379">
        <w:rPr>
          <w:rFonts w:ascii="Times New Roman" w:eastAsia="標楷體" w:hAnsi="Times New Roman" w:hint="eastAsia"/>
          <w:sz w:val="28"/>
          <w:szCs w:val="28"/>
        </w:rPr>
        <w:t>醫療體系同仁，並對</w:t>
      </w:r>
      <w:r>
        <w:rPr>
          <w:rFonts w:ascii="Times New Roman" w:eastAsia="標楷體" w:hAnsi="Times New Roman" w:hint="eastAsia"/>
          <w:sz w:val="28"/>
          <w:szCs w:val="28"/>
          <w:lang w:eastAsia="zh-TW"/>
        </w:rPr>
        <w:t>A</w:t>
      </w:r>
      <w:r>
        <w:rPr>
          <w:rFonts w:ascii="Times New Roman" w:eastAsia="標楷體" w:hAnsi="Times New Roman"/>
          <w:sz w:val="28"/>
          <w:szCs w:val="28"/>
          <w:lang w:eastAsia="zh-TW"/>
        </w:rPr>
        <w:t>I</w:t>
      </w:r>
      <w:r w:rsidRPr="00534379">
        <w:rPr>
          <w:rFonts w:ascii="Times New Roman" w:eastAsia="標楷體" w:hAnsi="Times New Roman" w:hint="eastAsia"/>
          <w:sz w:val="28"/>
          <w:szCs w:val="28"/>
        </w:rPr>
        <w:t>發展與應用有興趣者</w:t>
      </w:r>
      <w:proofErr w:type="spellEnd"/>
      <w:r w:rsidRPr="00534379">
        <w:rPr>
          <w:rFonts w:ascii="Times New Roman" w:eastAsia="標楷體" w:hAnsi="Times New Roman" w:hint="eastAsia"/>
          <w:sz w:val="28"/>
          <w:szCs w:val="28"/>
        </w:rPr>
        <w:t>。</w:t>
      </w:r>
    </w:p>
    <w:p w14:paraId="40AC8B61" w14:textId="77777777" w:rsidR="00E11E36" w:rsidRPr="00534379" w:rsidRDefault="00E11E36" w:rsidP="00873C0B">
      <w:pPr>
        <w:pStyle w:val="a3"/>
        <w:numPr>
          <w:ilvl w:val="0"/>
          <w:numId w:val="18"/>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有志於從事</w:t>
      </w:r>
      <w:r w:rsidRPr="00534379">
        <w:rPr>
          <w:rFonts w:ascii="Times New Roman" w:eastAsia="標楷體" w:hAnsi="Times New Roman" w:hint="eastAsia"/>
          <w:sz w:val="28"/>
          <w:szCs w:val="28"/>
        </w:rPr>
        <w:t>ICT</w:t>
      </w:r>
      <w:r w:rsidRPr="00534379">
        <w:rPr>
          <w:rFonts w:ascii="Times New Roman" w:eastAsia="標楷體" w:hAnsi="Times New Roman" w:hint="eastAsia"/>
          <w:sz w:val="28"/>
          <w:szCs w:val="28"/>
        </w:rPr>
        <w:t>、精準健康、生醫藥研發或產業應用的在職人士</w:t>
      </w:r>
      <w:proofErr w:type="spellEnd"/>
      <w:r w:rsidRPr="00534379">
        <w:rPr>
          <w:rFonts w:ascii="Times New Roman" w:eastAsia="標楷體" w:hAnsi="Times New Roman" w:hint="eastAsia"/>
          <w:sz w:val="28"/>
          <w:szCs w:val="28"/>
        </w:rPr>
        <w:t>。</w:t>
      </w:r>
    </w:p>
    <w:p w14:paraId="366BCEF9" w14:textId="77777777" w:rsidR="00E11E36" w:rsidRPr="00534379" w:rsidRDefault="00E11E36" w:rsidP="00E11E36">
      <w:pPr>
        <w:pStyle w:val="a3"/>
        <w:snapToGrid w:val="0"/>
        <w:ind w:firstLineChars="200" w:firstLine="560"/>
        <w:jc w:val="both"/>
        <w:rPr>
          <w:rFonts w:ascii="Times New Roman" w:eastAsia="標楷體" w:hAnsi="Times New Roman"/>
          <w:sz w:val="28"/>
          <w:szCs w:val="28"/>
          <w:lang w:eastAsia="zh-TW"/>
        </w:rPr>
      </w:pPr>
    </w:p>
    <w:p w14:paraId="60EFEBEA" w14:textId="77777777" w:rsidR="00E11E36" w:rsidRPr="00534379" w:rsidRDefault="00E11E36" w:rsidP="00873C0B">
      <w:pPr>
        <w:pStyle w:val="a3"/>
        <w:numPr>
          <w:ilvl w:val="1"/>
          <w:numId w:val="32"/>
        </w:numPr>
        <w:snapToGrid w:val="0"/>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招生名額規劃</w:t>
      </w:r>
    </w:p>
    <w:p w14:paraId="6F3A5875" w14:textId="77777777" w:rsidR="00E11E36" w:rsidRPr="00534379" w:rsidRDefault="00E11E36" w:rsidP="00E11E36">
      <w:pPr>
        <w:pStyle w:val="a3"/>
        <w:snapToGrid w:val="0"/>
        <w:ind w:left="558"/>
        <w:jc w:val="both"/>
        <w:rPr>
          <w:rFonts w:ascii="Times New Roman" w:eastAsia="標楷體" w:hAnsi="Times New Roman"/>
          <w:sz w:val="28"/>
          <w:szCs w:val="28"/>
        </w:rPr>
      </w:pPr>
      <w:r w:rsidRPr="00534379">
        <w:rPr>
          <w:rFonts w:ascii="Times New Roman" w:eastAsia="標楷體" w:hAnsi="Times New Roman"/>
          <w:sz w:val="28"/>
          <w:szCs w:val="28"/>
        </w:rPr>
        <w:t>預計每年招收博士生</w:t>
      </w:r>
      <w:r w:rsidRPr="00534379">
        <w:rPr>
          <w:rFonts w:ascii="Times New Roman" w:eastAsia="標楷體" w:hAnsi="Times New Roman" w:hint="eastAsia"/>
          <w:sz w:val="28"/>
          <w:szCs w:val="28"/>
          <w:lang w:eastAsia="zh-TW"/>
        </w:rPr>
        <w:t>3</w:t>
      </w:r>
      <w:r w:rsidRPr="00534379">
        <w:rPr>
          <w:rFonts w:ascii="Times New Roman" w:eastAsia="標楷體" w:hAnsi="Times New Roman"/>
          <w:sz w:val="28"/>
          <w:szCs w:val="28"/>
        </w:rPr>
        <w:t>名，以因應生醫</w:t>
      </w:r>
      <w:r w:rsidRPr="00534379">
        <w:rPr>
          <w:rFonts w:ascii="Times New Roman" w:eastAsia="標楷體" w:hAnsi="Times New Roman" w:hint="eastAsia"/>
          <w:sz w:val="28"/>
          <w:szCs w:val="28"/>
          <w:lang w:eastAsia="zh-TW"/>
        </w:rPr>
        <w:t>與健康</w:t>
      </w:r>
      <w:proofErr w:type="spellStart"/>
      <w:r w:rsidRPr="00534379">
        <w:rPr>
          <w:rFonts w:ascii="Times New Roman" w:eastAsia="標楷體" w:hAnsi="Times New Roman"/>
          <w:sz w:val="28"/>
          <w:szCs w:val="28"/>
        </w:rPr>
        <w:t>產業對</w:t>
      </w:r>
      <w:r w:rsidRPr="00534379">
        <w:rPr>
          <w:rFonts w:ascii="Times New Roman" w:eastAsia="標楷體" w:hAnsi="Times New Roman"/>
          <w:sz w:val="28"/>
          <w:szCs w:val="28"/>
        </w:rPr>
        <w:t>AI</w:t>
      </w:r>
      <w:r w:rsidRPr="00534379">
        <w:rPr>
          <w:rFonts w:ascii="Times New Roman" w:eastAsia="標楷體" w:hAnsi="Times New Roman"/>
          <w:sz w:val="28"/>
          <w:szCs w:val="28"/>
        </w:rPr>
        <w:t>專業人才的需求，並達到小班制精緻教育的目標</w:t>
      </w:r>
      <w:proofErr w:type="spellEnd"/>
      <w:r w:rsidRPr="00534379">
        <w:rPr>
          <w:rFonts w:ascii="Times New Roman" w:eastAsia="標楷體" w:hAnsi="Times New Roman"/>
          <w:sz w:val="28"/>
          <w:szCs w:val="28"/>
        </w:rPr>
        <w:t>。</w:t>
      </w:r>
    </w:p>
    <w:p w14:paraId="2C606249" w14:textId="77777777" w:rsidR="00E11E36" w:rsidRPr="00534379" w:rsidRDefault="00E11E36" w:rsidP="00E11E36">
      <w:pPr>
        <w:pStyle w:val="a3"/>
        <w:snapToGrid w:val="0"/>
        <w:ind w:firstLineChars="200" w:firstLine="560"/>
        <w:jc w:val="both"/>
        <w:rPr>
          <w:rFonts w:ascii="Times New Roman" w:eastAsia="標楷體" w:hAnsi="Times New Roman"/>
          <w:sz w:val="28"/>
          <w:szCs w:val="28"/>
        </w:rPr>
      </w:pPr>
    </w:p>
    <w:p w14:paraId="08A76603" w14:textId="4B50844A" w:rsidR="00E11E36" w:rsidRPr="000B7E3E" w:rsidRDefault="00E11E36" w:rsidP="00873C0B">
      <w:pPr>
        <w:pStyle w:val="a3"/>
        <w:numPr>
          <w:ilvl w:val="1"/>
          <w:numId w:val="32"/>
        </w:numPr>
        <w:snapToGrid w:val="0"/>
        <w:jc w:val="both"/>
        <w:rPr>
          <w:rFonts w:ascii="Times New Roman" w:eastAsia="標楷體" w:hAnsi="Times New Roman"/>
          <w:b/>
          <w:sz w:val="28"/>
          <w:szCs w:val="28"/>
          <w:lang w:eastAsia="zh-TW"/>
        </w:rPr>
      </w:pPr>
      <w:r w:rsidRPr="000B7E3E">
        <w:rPr>
          <w:rFonts w:ascii="Times New Roman" w:eastAsia="標楷體" w:hAnsi="Times New Roman"/>
          <w:b/>
          <w:sz w:val="28"/>
          <w:szCs w:val="28"/>
          <w:lang w:eastAsia="zh-TW"/>
        </w:rPr>
        <w:t>他校相同或相近系所招生情形</w:t>
      </w:r>
    </w:p>
    <w:p w14:paraId="19012C40" w14:textId="77777777" w:rsidR="00E11E36" w:rsidRDefault="00E11E36" w:rsidP="00E11E36">
      <w:pPr>
        <w:pStyle w:val="a3"/>
        <w:snapToGrid w:val="0"/>
        <w:ind w:firstLineChars="200" w:firstLine="560"/>
        <w:jc w:val="both"/>
        <w:rPr>
          <w:rFonts w:ascii="Times New Roman" w:eastAsia="標楷體" w:hAnsi="Times New Roman"/>
          <w:sz w:val="28"/>
          <w:szCs w:val="28"/>
          <w:lang w:eastAsia="zh-TW"/>
        </w:rPr>
      </w:pPr>
      <w:proofErr w:type="spellStart"/>
      <w:r w:rsidRPr="00534379">
        <w:rPr>
          <w:rFonts w:ascii="Times New Roman" w:eastAsia="標楷體" w:hAnsi="Times New Roman" w:hint="eastAsia"/>
          <w:sz w:val="28"/>
          <w:szCs w:val="28"/>
        </w:rPr>
        <w:t>國立清華大學智慧生醫博士學位學程</w:t>
      </w:r>
      <w:r w:rsidRPr="00534379">
        <w:rPr>
          <w:rFonts w:ascii="Times New Roman" w:eastAsia="標楷體" w:hAnsi="Times New Roman" w:hint="eastAsia"/>
          <w:sz w:val="28"/>
          <w:szCs w:val="28"/>
          <w:lang w:eastAsia="zh-TW"/>
        </w:rPr>
        <w:t>歷年招生情況如下</w:t>
      </w:r>
      <w:proofErr w:type="spellEnd"/>
      <w:r w:rsidRPr="00534379">
        <w:rPr>
          <w:rFonts w:ascii="Times New Roman" w:eastAsia="標楷體" w:hAnsi="Times New Roman" w:hint="eastAsia"/>
          <w:sz w:val="28"/>
          <w:szCs w:val="28"/>
          <w:lang w:eastAsia="zh-TW"/>
        </w:rPr>
        <w:t>。</w:t>
      </w:r>
    </w:p>
    <w:p w14:paraId="5D0B5EB4" w14:textId="77777777" w:rsidR="00E11E36" w:rsidRPr="00534379" w:rsidRDefault="00E11E36" w:rsidP="00E11E36">
      <w:pPr>
        <w:pStyle w:val="a3"/>
        <w:snapToGrid w:val="0"/>
        <w:ind w:leftChars="-59" w:left="-2" w:hangingChars="50" w:hanging="140"/>
        <w:jc w:val="both"/>
        <w:rPr>
          <w:rFonts w:ascii="Times New Roman" w:eastAsia="標楷體" w:hAnsi="Times New Roman"/>
          <w:sz w:val="28"/>
          <w:szCs w:val="28"/>
          <w:lang w:eastAsia="zh-TW"/>
        </w:rPr>
      </w:pPr>
      <w:r w:rsidRPr="003F49FE">
        <w:rPr>
          <w:rFonts w:ascii="標楷體" w:eastAsia="標楷體" w:hAnsi="標楷體"/>
          <w:noProof/>
          <w:sz w:val="28"/>
          <w:szCs w:val="28"/>
          <w:lang w:val="en-US" w:eastAsia="zh-TW"/>
        </w:rPr>
        <w:drawing>
          <wp:inline distT="0" distB="0" distL="0" distR="0" wp14:anchorId="0A56858A" wp14:editId="344DB143">
            <wp:extent cx="6898640" cy="2421691"/>
            <wp:effectExtent l="0" t="0" r="0" b="0"/>
            <wp:docPr id="179613898" name="圖片 1" descr="一張含有 文字, 數字, 字型,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13898" name="圖片 1" descr="一張含有 文字, 數字, 字型, 螢幕擷取畫面 的圖片&#10;&#10;自動產生的描述"/>
                    <pic:cNvPicPr/>
                  </pic:nvPicPr>
                  <pic:blipFill>
                    <a:blip r:embed="rId16"/>
                    <a:stretch>
                      <a:fillRect/>
                    </a:stretch>
                  </pic:blipFill>
                  <pic:spPr>
                    <a:xfrm>
                      <a:off x="0" y="0"/>
                      <a:ext cx="6956123" cy="2441870"/>
                    </a:xfrm>
                    <a:prstGeom prst="rect">
                      <a:avLst/>
                    </a:prstGeom>
                  </pic:spPr>
                </pic:pic>
              </a:graphicData>
            </a:graphic>
          </wp:inline>
        </w:drawing>
      </w:r>
    </w:p>
    <w:p w14:paraId="183CF5DC" w14:textId="77777777" w:rsidR="00E11E36" w:rsidRPr="00534379" w:rsidRDefault="00E11E36" w:rsidP="00E11E36">
      <w:pPr>
        <w:pStyle w:val="a3"/>
        <w:spacing w:line="460" w:lineRule="exact"/>
        <w:ind w:firstLineChars="200" w:firstLine="480"/>
        <w:jc w:val="both"/>
        <w:rPr>
          <w:rFonts w:ascii="Times New Roman" w:eastAsia="標楷體" w:hAnsi="Times New Roman"/>
          <w:szCs w:val="24"/>
        </w:rPr>
      </w:pPr>
    </w:p>
    <w:p w14:paraId="75B0C3EC" w14:textId="77777777" w:rsidR="00E11E36" w:rsidRPr="002C2F6A" w:rsidRDefault="00E11E36" w:rsidP="00873C0B">
      <w:pPr>
        <w:pStyle w:val="a3"/>
        <w:numPr>
          <w:ilvl w:val="0"/>
          <w:numId w:val="32"/>
        </w:numPr>
        <w:tabs>
          <w:tab w:val="left" w:pos="709"/>
        </w:tabs>
        <w:snapToGrid w:val="0"/>
        <w:jc w:val="both"/>
        <w:rPr>
          <w:rFonts w:ascii="Times New Roman" w:eastAsia="標楷體" w:hAnsi="Times New Roman"/>
          <w:b/>
          <w:sz w:val="28"/>
          <w:szCs w:val="28"/>
          <w:lang w:eastAsia="zh-TW"/>
        </w:rPr>
      </w:pPr>
      <w:r w:rsidRPr="002C2F6A">
        <w:rPr>
          <w:rFonts w:ascii="Times New Roman" w:eastAsia="標楷體" w:hAnsi="Times New Roman"/>
          <w:b/>
          <w:sz w:val="28"/>
          <w:szCs w:val="28"/>
          <w:lang w:eastAsia="zh-TW"/>
        </w:rPr>
        <w:t>就業市場狀況</w:t>
      </w:r>
    </w:p>
    <w:p w14:paraId="19592E1F" w14:textId="276791C9" w:rsidR="00E11E36" w:rsidRPr="00534379" w:rsidRDefault="00E11E36" w:rsidP="00873C0B">
      <w:pPr>
        <w:pStyle w:val="a3"/>
        <w:numPr>
          <w:ilvl w:val="1"/>
          <w:numId w:val="32"/>
        </w:numPr>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畢業生就業進路</w:t>
      </w:r>
    </w:p>
    <w:p w14:paraId="0D4B18A2" w14:textId="77777777" w:rsidR="00E11E36" w:rsidRPr="00534379" w:rsidRDefault="00E11E36" w:rsidP="00873C0B">
      <w:pPr>
        <w:pStyle w:val="a3"/>
        <w:numPr>
          <w:ilvl w:val="0"/>
          <w:numId w:val="19"/>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b/>
          <w:bCs/>
          <w:sz w:val="28"/>
          <w:szCs w:val="28"/>
        </w:rPr>
        <w:t>醫療院所貢獻</w:t>
      </w:r>
      <w:proofErr w:type="spellEnd"/>
      <w:r w:rsidRPr="00534379">
        <w:rPr>
          <w:rFonts w:ascii="Times New Roman" w:eastAsia="標楷體" w:hAnsi="Times New Roman"/>
          <w:b/>
          <w:bCs/>
          <w:sz w:val="28"/>
          <w:szCs w:val="28"/>
          <w:lang w:eastAsia="zh-TW"/>
        </w:rPr>
        <w:br/>
      </w:r>
      <w:r w:rsidRPr="00534379">
        <w:rPr>
          <w:rFonts w:ascii="Times New Roman" w:eastAsia="標楷體" w:hAnsi="Times New Roman" w:hint="eastAsia"/>
          <w:sz w:val="28"/>
          <w:szCs w:val="28"/>
        </w:rPr>
        <w:t>預期部分具備醫事人員資格的畢業生，將畢業後繼續留任醫療院所，運用其所學的</w:t>
      </w:r>
      <w:r>
        <w:rPr>
          <w:rFonts w:ascii="Times New Roman" w:eastAsia="標楷體" w:hAnsi="Times New Roman" w:hint="eastAsia"/>
          <w:sz w:val="28"/>
          <w:szCs w:val="28"/>
          <w:lang w:eastAsia="zh-TW"/>
        </w:rPr>
        <w:t>A</w:t>
      </w:r>
      <w:r>
        <w:rPr>
          <w:rFonts w:ascii="Times New Roman" w:eastAsia="標楷體" w:hAnsi="Times New Roman"/>
          <w:sz w:val="28"/>
          <w:szCs w:val="28"/>
          <w:lang w:eastAsia="zh-TW"/>
        </w:rPr>
        <w:t>I</w:t>
      </w:r>
      <w:r w:rsidRPr="00534379">
        <w:rPr>
          <w:rFonts w:ascii="Times New Roman" w:eastAsia="標楷體" w:hAnsi="Times New Roman" w:hint="eastAsia"/>
          <w:sz w:val="28"/>
          <w:szCs w:val="28"/>
        </w:rPr>
        <w:t>與精準健康技術，提升診療效率與醫療品質，為機構創新發展貢獻所長。</w:t>
      </w:r>
    </w:p>
    <w:p w14:paraId="14FCA944" w14:textId="77777777" w:rsidR="00E11E36" w:rsidRPr="00534379" w:rsidRDefault="00E11E36" w:rsidP="00873C0B">
      <w:pPr>
        <w:pStyle w:val="a3"/>
        <w:numPr>
          <w:ilvl w:val="0"/>
          <w:numId w:val="19"/>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b/>
          <w:bCs/>
          <w:sz w:val="28"/>
          <w:szCs w:val="28"/>
        </w:rPr>
        <w:t>創業與市場開拓</w:t>
      </w:r>
      <w:proofErr w:type="spellEnd"/>
      <w:r w:rsidRPr="00534379">
        <w:rPr>
          <w:rFonts w:ascii="Times New Roman" w:eastAsia="標楷體" w:hAnsi="Times New Roman"/>
          <w:b/>
          <w:bCs/>
          <w:sz w:val="28"/>
          <w:szCs w:val="28"/>
          <w:lang w:eastAsia="zh-TW"/>
        </w:rPr>
        <w:br/>
      </w:r>
      <w:r w:rsidRPr="00534379">
        <w:rPr>
          <w:rFonts w:ascii="Times New Roman" w:eastAsia="標楷體" w:hAnsi="Times New Roman" w:hint="eastAsia"/>
          <w:sz w:val="28"/>
          <w:szCs w:val="28"/>
        </w:rPr>
        <w:t>畢業生可憑藉所學的</w:t>
      </w:r>
      <w:r w:rsidRPr="00534379">
        <w:rPr>
          <w:rFonts w:ascii="Times New Roman" w:eastAsia="標楷體" w:hAnsi="Times New Roman" w:hint="eastAsia"/>
          <w:sz w:val="28"/>
          <w:szCs w:val="28"/>
        </w:rPr>
        <w:t>AI</w:t>
      </w:r>
      <w:r w:rsidRPr="00534379">
        <w:rPr>
          <w:rFonts w:ascii="Times New Roman" w:eastAsia="標楷體" w:hAnsi="Times New Roman" w:hint="eastAsia"/>
          <w:sz w:val="28"/>
          <w:szCs w:val="28"/>
        </w:rPr>
        <w:t>與生醫技術，創辦新創企業，專注於數位醫療器材與設備的開發，打造</w:t>
      </w:r>
      <w:r w:rsidRPr="00534379">
        <w:rPr>
          <w:rFonts w:ascii="Times New Roman" w:eastAsia="標楷體" w:hAnsi="Times New Roman" w:hint="eastAsia"/>
          <w:sz w:val="28"/>
          <w:szCs w:val="28"/>
        </w:rPr>
        <w:t>AI</w:t>
      </w:r>
      <w:r w:rsidRPr="00534379">
        <w:rPr>
          <w:rFonts w:ascii="Times New Roman" w:eastAsia="標楷體" w:hAnsi="Times New Roman" w:hint="eastAsia"/>
          <w:sz w:val="28"/>
          <w:szCs w:val="28"/>
        </w:rPr>
        <w:t>醫療輔助工具與健康管理系統，以滿足精準健康市</w:t>
      </w:r>
      <w:r w:rsidRPr="00534379">
        <w:rPr>
          <w:rFonts w:ascii="Times New Roman" w:eastAsia="標楷體" w:hAnsi="Times New Roman" w:hint="eastAsia"/>
          <w:sz w:val="28"/>
          <w:szCs w:val="28"/>
        </w:rPr>
        <w:lastRenderedPageBreak/>
        <w:t>場日益增長的需求。</w:t>
      </w:r>
    </w:p>
    <w:p w14:paraId="3BF641D6" w14:textId="73FDD6C9" w:rsidR="00E11E36" w:rsidRPr="00534379" w:rsidRDefault="00E11E36" w:rsidP="00873C0B">
      <w:pPr>
        <w:pStyle w:val="a3"/>
        <w:numPr>
          <w:ilvl w:val="0"/>
          <w:numId w:val="19"/>
        </w:numPr>
        <w:snapToGrid w:val="0"/>
        <w:jc w:val="both"/>
        <w:rPr>
          <w:rFonts w:ascii="Times New Roman" w:eastAsia="標楷體" w:hAnsi="Times New Roman"/>
          <w:sz w:val="28"/>
          <w:szCs w:val="28"/>
        </w:rPr>
      </w:pPr>
      <w:r w:rsidRPr="00534379">
        <w:rPr>
          <w:rFonts w:ascii="Times New Roman" w:eastAsia="標楷體" w:hAnsi="Times New Roman" w:hint="eastAsia"/>
          <w:b/>
          <w:bCs/>
          <w:sz w:val="28"/>
          <w:szCs w:val="28"/>
          <w:lang w:eastAsia="zh-TW"/>
        </w:rPr>
        <w:t>生醫健康</w:t>
      </w:r>
      <w:proofErr w:type="spellStart"/>
      <w:r w:rsidRPr="00534379">
        <w:rPr>
          <w:rFonts w:ascii="Times New Roman" w:eastAsia="標楷體" w:hAnsi="Times New Roman" w:hint="eastAsia"/>
          <w:b/>
          <w:bCs/>
          <w:sz w:val="28"/>
          <w:szCs w:val="28"/>
        </w:rPr>
        <w:t>產業就業</w:t>
      </w:r>
      <w:proofErr w:type="spellEnd"/>
      <w:r w:rsidRPr="00534379">
        <w:rPr>
          <w:rFonts w:ascii="Times New Roman" w:eastAsia="標楷體" w:hAnsi="Times New Roman"/>
          <w:b/>
          <w:bCs/>
          <w:sz w:val="28"/>
          <w:szCs w:val="28"/>
          <w:lang w:eastAsia="zh-TW"/>
        </w:rPr>
        <w:br/>
      </w:r>
      <w:del w:id="208" w:author="鄭成偉" w:date="2025-09-24T22:29:00Z" w16du:dateUtc="2025-09-24T14:29:00Z">
        <w:r w:rsidDel="003C2812">
          <w:rPr>
            <w:rFonts w:ascii="Times New Roman" w:eastAsia="標楷體" w:hAnsi="Times New Roman" w:hint="eastAsia"/>
            <w:sz w:val="28"/>
            <w:szCs w:val="28"/>
          </w:rPr>
          <w:delText>本博士班</w:delText>
        </w:r>
      </w:del>
      <w:proofErr w:type="spellStart"/>
      <w:ins w:id="209" w:author="鄭成偉" w:date="2025-09-24T22:29:00Z" w16du:dateUtc="2025-09-24T14:29:00Z">
        <w:r w:rsidR="003C2812">
          <w:rPr>
            <w:rFonts w:ascii="Times New Roman" w:eastAsia="標楷體" w:hAnsi="Times New Roman" w:hint="eastAsia"/>
            <w:sz w:val="28"/>
            <w:szCs w:val="28"/>
          </w:rPr>
          <w:t>本博士學位學程</w:t>
        </w:r>
      </w:ins>
      <w:r w:rsidRPr="00534379">
        <w:rPr>
          <w:rFonts w:ascii="Times New Roman" w:eastAsia="標楷體" w:hAnsi="Times New Roman" w:hint="eastAsia"/>
          <w:sz w:val="28"/>
          <w:szCs w:val="28"/>
        </w:rPr>
        <w:t>的跨域專業培養，使畢業生具備進入</w:t>
      </w:r>
      <w:r w:rsidRPr="00534379">
        <w:rPr>
          <w:rFonts w:ascii="Times New Roman" w:eastAsia="標楷體" w:hAnsi="Times New Roman" w:hint="eastAsia"/>
          <w:sz w:val="28"/>
          <w:szCs w:val="28"/>
          <w:lang w:eastAsia="zh-TW"/>
        </w:rPr>
        <w:t>生醫健康</w:t>
      </w:r>
      <w:r w:rsidRPr="00534379">
        <w:rPr>
          <w:rFonts w:ascii="Times New Roman" w:eastAsia="標楷體" w:hAnsi="Times New Roman" w:hint="eastAsia"/>
          <w:sz w:val="28"/>
          <w:szCs w:val="28"/>
        </w:rPr>
        <w:t>產業的優勢，適合從事研發、數據分析及</w:t>
      </w:r>
      <w:r w:rsidRPr="00534379">
        <w:rPr>
          <w:rFonts w:ascii="Times New Roman" w:eastAsia="標楷體" w:hAnsi="Times New Roman" w:hint="eastAsia"/>
          <w:sz w:val="28"/>
          <w:szCs w:val="28"/>
        </w:rPr>
        <w:t>AI</w:t>
      </w:r>
      <w:r w:rsidRPr="00534379">
        <w:rPr>
          <w:rFonts w:ascii="Times New Roman" w:eastAsia="標楷體" w:hAnsi="Times New Roman" w:hint="eastAsia"/>
          <w:sz w:val="28"/>
          <w:szCs w:val="28"/>
        </w:rPr>
        <w:t>應用開發等職位，在產業實務中發揮專業價值</w:t>
      </w:r>
      <w:proofErr w:type="spellEnd"/>
      <w:r w:rsidRPr="00534379">
        <w:rPr>
          <w:rFonts w:ascii="Times New Roman" w:eastAsia="標楷體" w:hAnsi="Times New Roman" w:hint="eastAsia"/>
          <w:sz w:val="28"/>
          <w:szCs w:val="28"/>
        </w:rPr>
        <w:t>。</w:t>
      </w:r>
    </w:p>
    <w:p w14:paraId="7148880E" w14:textId="77777777" w:rsidR="00E11E36" w:rsidRPr="00534379" w:rsidRDefault="00E11E36" w:rsidP="00873C0B">
      <w:pPr>
        <w:pStyle w:val="a3"/>
        <w:numPr>
          <w:ilvl w:val="0"/>
          <w:numId w:val="19"/>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b/>
          <w:bCs/>
          <w:sz w:val="28"/>
          <w:szCs w:val="28"/>
        </w:rPr>
        <w:t>學術研究領域</w:t>
      </w:r>
      <w:proofErr w:type="spellEnd"/>
      <w:r w:rsidRPr="00534379">
        <w:rPr>
          <w:rFonts w:ascii="Times New Roman" w:eastAsia="標楷體" w:hAnsi="Times New Roman"/>
          <w:b/>
          <w:bCs/>
          <w:sz w:val="28"/>
          <w:szCs w:val="28"/>
          <w:lang w:eastAsia="zh-TW"/>
        </w:rPr>
        <w:br/>
      </w:r>
      <w:r w:rsidRPr="00534379">
        <w:rPr>
          <w:rFonts w:ascii="Times New Roman" w:eastAsia="標楷體" w:hAnsi="Times New Roman" w:hint="eastAsia"/>
          <w:sz w:val="28"/>
          <w:szCs w:val="28"/>
        </w:rPr>
        <w:t>有志於研究的畢業生，可選擇至國內頂尖學術單位任職，包括中央研究院及各大專院校，參與生命科學與</w:t>
      </w:r>
      <w:r>
        <w:rPr>
          <w:rFonts w:ascii="Times New Roman" w:eastAsia="標楷體" w:hAnsi="Times New Roman" w:hint="eastAsia"/>
          <w:sz w:val="28"/>
          <w:szCs w:val="28"/>
          <w:lang w:eastAsia="zh-TW"/>
        </w:rPr>
        <w:t>A</w:t>
      </w:r>
      <w:r>
        <w:rPr>
          <w:rFonts w:ascii="Times New Roman" w:eastAsia="標楷體" w:hAnsi="Times New Roman"/>
          <w:sz w:val="28"/>
          <w:szCs w:val="28"/>
          <w:lang w:eastAsia="zh-TW"/>
        </w:rPr>
        <w:t>I</w:t>
      </w:r>
      <w:r w:rsidRPr="00534379">
        <w:rPr>
          <w:rFonts w:ascii="Times New Roman" w:eastAsia="標楷體" w:hAnsi="Times New Roman" w:hint="eastAsia"/>
          <w:sz w:val="28"/>
          <w:szCs w:val="28"/>
        </w:rPr>
        <w:t>的前沿研究，貢獻於學術發展與技術突破。</w:t>
      </w:r>
    </w:p>
    <w:p w14:paraId="06986EB6" w14:textId="77777777" w:rsidR="00E11E36" w:rsidRPr="00534379" w:rsidRDefault="00E11E36" w:rsidP="00873C0B">
      <w:pPr>
        <w:pStyle w:val="a3"/>
        <w:numPr>
          <w:ilvl w:val="0"/>
          <w:numId w:val="19"/>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b/>
          <w:bCs/>
          <w:sz w:val="28"/>
          <w:szCs w:val="28"/>
        </w:rPr>
        <w:t>國際接軌</w:t>
      </w:r>
      <w:proofErr w:type="spellEnd"/>
      <w:r w:rsidRPr="00534379">
        <w:rPr>
          <w:rFonts w:ascii="Times New Roman" w:eastAsia="標楷體" w:hAnsi="Times New Roman"/>
          <w:b/>
          <w:bCs/>
          <w:sz w:val="28"/>
          <w:szCs w:val="28"/>
          <w:lang w:eastAsia="zh-TW"/>
        </w:rPr>
        <w:br/>
      </w:r>
      <w:proofErr w:type="spellStart"/>
      <w:r w:rsidRPr="00534379">
        <w:rPr>
          <w:rFonts w:ascii="Times New Roman" w:eastAsia="標楷體" w:hAnsi="Times New Roman" w:hint="eastAsia"/>
          <w:sz w:val="28"/>
          <w:szCs w:val="28"/>
        </w:rPr>
        <w:t>部分畢業生選擇出國工作，進入國際生醫或健康產業，將其專業應用於全球化舞台，與世界先進技術接軌，拓展視野並提升國際影響力</w:t>
      </w:r>
      <w:proofErr w:type="spellEnd"/>
      <w:r w:rsidRPr="00534379">
        <w:rPr>
          <w:rFonts w:ascii="Times New Roman" w:eastAsia="標楷體" w:hAnsi="Times New Roman" w:hint="eastAsia"/>
          <w:sz w:val="28"/>
          <w:szCs w:val="28"/>
        </w:rPr>
        <w:t>。</w:t>
      </w:r>
    </w:p>
    <w:p w14:paraId="20DBE5B4" w14:textId="1284E398" w:rsidR="00E11E36" w:rsidRDefault="00E11E36" w:rsidP="00E11E36">
      <w:pPr>
        <w:pStyle w:val="a3"/>
        <w:spacing w:line="460" w:lineRule="exact"/>
        <w:ind w:firstLineChars="200" w:firstLine="480"/>
        <w:jc w:val="both"/>
        <w:rPr>
          <w:rFonts w:ascii="Times New Roman" w:eastAsia="標楷體" w:hAnsi="Times New Roman"/>
          <w:szCs w:val="24"/>
          <w:lang w:eastAsia="zh-TW"/>
        </w:rPr>
      </w:pPr>
    </w:p>
    <w:p w14:paraId="0BB52CF2" w14:textId="4378B8D6" w:rsidR="006F5829" w:rsidRPr="005C4E0F" w:rsidRDefault="00470585" w:rsidP="005C4E0F">
      <w:pPr>
        <w:pStyle w:val="a3"/>
        <w:snapToGrid w:val="0"/>
        <w:ind w:left="558"/>
        <w:jc w:val="both"/>
        <w:rPr>
          <w:ins w:id="210" w:author="鄭成偉" w:date="2025-09-25T00:33:00Z"/>
          <w:rFonts w:ascii="Times New Roman" w:eastAsia="標楷體" w:hAnsi="Times New Roman"/>
          <w:sz w:val="28"/>
          <w:szCs w:val="28"/>
          <w:rPrChange w:id="211" w:author="鄭成偉" w:date="2025-09-25T00:34:00Z" w16du:dateUtc="2025-09-24T16:34:00Z">
            <w:rPr>
              <w:ins w:id="212" w:author="鄭成偉" w:date="2025-09-25T00:33:00Z"/>
              <w:rFonts w:eastAsia="標楷體"/>
              <w:szCs w:val="24"/>
            </w:rPr>
          </w:rPrChange>
        </w:rPr>
        <w:pPrChange w:id="213" w:author="鄭成偉" w:date="2025-09-25T00:34:00Z" w16du:dateUtc="2025-09-24T16:34:00Z">
          <w:pPr>
            <w:pStyle w:val="a3"/>
            <w:spacing w:line="460" w:lineRule="exact"/>
            <w:ind w:firstLineChars="200" w:firstLine="480"/>
            <w:jc w:val="both"/>
          </w:pPr>
        </w:pPrChange>
      </w:pPr>
      <w:ins w:id="214" w:author="鄭成偉" w:date="2025-09-25T00:55:00Z" w16du:dateUtc="2025-09-24T16:55:00Z">
        <w:r>
          <w:rPr>
            <w:rFonts w:ascii="Times New Roman" w:eastAsia="標楷體" w:hAnsi="Times New Roman" w:hint="eastAsia"/>
            <w:sz w:val="28"/>
            <w:szCs w:val="28"/>
            <w:lang w:eastAsia="zh-TW"/>
          </w:rPr>
          <w:t xml:space="preserve">　　</w:t>
        </w:r>
      </w:ins>
      <w:ins w:id="215" w:author="鄭成偉" w:date="2025-09-25T00:34:00Z" w16du:dateUtc="2025-09-24T16:34:00Z">
        <w:r w:rsidR="005C4E0F">
          <w:rPr>
            <w:rFonts w:ascii="Times New Roman" w:eastAsia="標楷體" w:hAnsi="Times New Roman" w:hint="eastAsia"/>
            <w:sz w:val="28"/>
            <w:szCs w:val="28"/>
            <w:lang w:eastAsia="zh-TW"/>
          </w:rPr>
          <w:t>本校</w:t>
        </w:r>
      </w:ins>
      <w:ins w:id="216" w:author="鄭成偉" w:date="2025-09-25T00:33:00Z">
        <w:r w:rsidR="006F5829" w:rsidRPr="005C4E0F">
          <w:rPr>
            <w:rFonts w:ascii="Times New Roman" w:eastAsia="標楷體" w:hAnsi="Times New Roman" w:hint="eastAsia"/>
            <w:sz w:val="28"/>
            <w:szCs w:val="28"/>
            <w:rPrChange w:id="217" w:author="鄭成偉" w:date="2025-09-25T00:34:00Z" w16du:dateUtc="2025-09-24T16:34:00Z">
              <w:rPr>
                <w:rFonts w:eastAsia="標楷體" w:hint="eastAsia"/>
                <w:szCs w:val="24"/>
              </w:rPr>
            </w:rPrChange>
          </w:rPr>
          <w:t>設有產學處創新育成中心，提供完善的創業培育與輔導機制，包括創業諮詢、專利智財管理及資源鏈結，協助學生進入生醫產業或創業發展；同時，本校附設醫院亦成立人工智慧創新應用中心，推動臨床</w:t>
        </w:r>
        <w:r w:rsidR="006F5829" w:rsidRPr="005C4E0F">
          <w:rPr>
            <w:rFonts w:ascii="Times New Roman" w:eastAsia="標楷體" w:hAnsi="Times New Roman"/>
            <w:sz w:val="28"/>
            <w:szCs w:val="28"/>
            <w:rPrChange w:id="218" w:author="鄭成偉" w:date="2025-09-25T00:34:00Z" w16du:dateUtc="2025-09-24T16:34:00Z">
              <w:rPr>
                <w:rFonts w:eastAsia="標楷體"/>
                <w:szCs w:val="24"/>
              </w:rPr>
            </w:rPrChange>
          </w:rPr>
          <w:t>AI</w:t>
        </w:r>
        <w:r w:rsidR="006F5829" w:rsidRPr="005C4E0F">
          <w:rPr>
            <w:rFonts w:ascii="Times New Roman" w:eastAsia="標楷體" w:hAnsi="Times New Roman" w:hint="eastAsia"/>
            <w:sz w:val="28"/>
            <w:szCs w:val="28"/>
            <w:rPrChange w:id="219" w:author="鄭成偉" w:date="2025-09-25T00:34:00Z" w16du:dateUtc="2025-09-24T16:34:00Z">
              <w:rPr>
                <w:rFonts w:eastAsia="標楷體" w:hint="eastAsia"/>
                <w:szCs w:val="24"/>
              </w:rPr>
            </w:rPrChange>
          </w:rPr>
          <w:t>技術研發與應用，並規劃</w:t>
        </w:r>
        <w:r w:rsidR="006F5829" w:rsidRPr="005C4E0F">
          <w:rPr>
            <w:rFonts w:ascii="Times New Roman" w:eastAsia="標楷體" w:hAnsi="Times New Roman"/>
            <w:sz w:val="28"/>
            <w:szCs w:val="28"/>
            <w:rPrChange w:id="220" w:author="鄭成偉" w:date="2025-09-25T00:34:00Z" w16du:dateUtc="2025-09-24T16:34:00Z">
              <w:rPr>
                <w:rFonts w:eastAsia="標楷體"/>
                <w:szCs w:val="24"/>
              </w:rPr>
            </w:rPrChange>
          </w:rPr>
          <w:t>AI</w:t>
        </w:r>
        <w:r w:rsidR="006F5829" w:rsidRPr="005C4E0F">
          <w:rPr>
            <w:rFonts w:ascii="Times New Roman" w:eastAsia="標楷體" w:hAnsi="Times New Roman" w:hint="eastAsia"/>
            <w:sz w:val="28"/>
            <w:szCs w:val="28"/>
            <w:rPrChange w:id="221" w:author="鄭成偉" w:date="2025-09-25T00:34:00Z" w16du:dateUtc="2025-09-24T16:34:00Z">
              <w:rPr>
                <w:rFonts w:eastAsia="標楷體" w:hint="eastAsia"/>
                <w:szCs w:val="24"/>
              </w:rPr>
            </w:rPrChange>
          </w:rPr>
          <w:t>人才培育課程與專案，讓參與學生能獲得實務訓練與臨床連結。透過上述機制，博士班學生將具備進入醫療院所、生醫健康產業、創業及國際發展的實力與競爭力。</w:t>
        </w:r>
      </w:ins>
    </w:p>
    <w:p w14:paraId="0F1BFE23" w14:textId="77777777" w:rsidR="007C64AF" w:rsidRPr="006F5829" w:rsidRDefault="007C64AF" w:rsidP="00E11E36">
      <w:pPr>
        <w:pStyle w:val="a3"/>
        <w:spacing w:line="460" w:lineRule="exact"/>
        <w:ind w:firstLineChars="200" w:firstLine="480"/>
        <w:jc w:val="both"/>
        <w:rPr>
          <w:rFonts w:ascii="Times New Roman" w:eastAsia="標楷體" w:hAnsi="Times New Roman"/>
          <w:szCs w:val="24"/>
          <w:lang w:eastAsia="zh-TW"/>
        </w:rPr>
      </w:pPr>
    </w:p>
    <w:p w14:paraId="2F07FCF7" w14:textId="6AEFF488" w:rsidR="00E11E36" w:rsidRPr="00534379" w:rsidRDefault="00E11E36" w:rsidP="00873C0B">
      <w:pPr>
        <w:pStyle w:val="a3"/>
        <w:numPr>
          <w:ilvl w:val="1"/>
          <w:numId w:val="32"/>
        </w:numPr>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就業市場預估需求數</w:t>
      </w:r>
    </w:p>
    <w:p w14:paraId="608049A6" w14:textId="77777777" w:rsidR="00E11E36" w:rsidRPr="00534379" w:rsidRDefault="00E11E36" w:rsidP="00873C0B">
      <w:pPr>
        <w:pStyle w:val="af4"/>
        <w:widowControl/>
        <w:numPr>
          <w:ilvl w:val="0"/>
          <w:numId w:val="20"/>
        </w:numPr>
        <w:snapToGrid w:val="0"/>
        <w:spacing w:before="100" w:beforeAutospacing="1" w:after="100" w:afterAutospacing="1"/>
        <w:ind w:leftChars="0"/>
        <w:jc w:val="both"/>
        <w:rPr>
          <w:rFonts w:eastAsia="標楷體" w:cs="新細明體"/>
          <w:kern w:val="0"/>
          <w:sz w:val="28"/>
          <w:szCs w:val="28"/>
        </w:rPr>
      </w:pPr>
      <w:r w:rsidRPr="00534379">
        <w:rPr>
          <w:rFonts w:eastAsia="標楷體" w:cs="新細明體"/>
          <w:b/>
          <w:bCs/>
          <w:kern w:val="0"/>
          <w:sz w:val="28"/>
          <w:szCs w:val="28"/>
        </w:rPr>
        <w:t>全球市場預估</w:t>
      </w:r>
      <w:r w:rsidRPr="00534379">
        <w:rPr>
          <w:rFonts w:eastAsia="標楷體" w:cs="新細明體"/>
          <w:b/>
          <w:bCs/>
          <w:kern w:val="0"/>
          <w:sz w:val="28"/>
          <w:szCs w:val="28"/>
        </w:rPr>
        <w:br/>
      </w:r>
      <w:r w:rsidRPr="00534379">
        <w:rPr>
          <w:rFonts w:eastAsia="標楷體" w:cs="新細明體"/>
          <w:kern w:val="0"/>
          <w:sz w:val="28"/>
          <w:szCs w:val="28"/>
        </w:rPr>
        <w:t>2017</w:t>
      </w:r>
      <w:r w:rsidRPr="00534379">
        <w:rPr>
          <w:rFonts w:eastAsia="標楷體" w:cs="新細明體"/>
          <w:kern w:val="0"/>
          <w:sz w:val="28"/>
          <w:szCs w:val="28"/>
        </w:rPr>
        <w:t>年全球智慧醫療市場規模約為</w:t>
      </w:r>
      <w:r w:rsidRPr="00534379">
        <w:rPr>
          <w:rFonts w:eastAsia="標楷體" w:cs="新細明體"/>
          <w:kern w:val="0"/>
          <w:sz w:val="28"/>
          <w:szCs w:val="28"/>
        </w:rPr>
        <w:t>1,826</w:t>
      </w:r>
      <w:r w:rsidRPr="00534379">
        <w:rPr>
          <w:rFonts w:eastAsia="標楷體" w:cs="新細明體"/>
          <w:kern w:val="0"/>
          <w:sz w:val="28"/>
          <w:szCs w:val="28"/>
        </w:rPr>
        <w:t>億美元，預計到</w:t>
      </w:r>
      <w:r w:rsidRPr="00534379">
        <w:rPr>
          <w:rFonts w:eastAsia="標楷體" w:cs="新細明體"/>
          <w:kern w:val="0"/>
          <w:sz w:val="28"/>
          <w:szCs w:val="28"/>
        </w:rPr>
        <w:t>2026</w:t>
      </w:r>
      <w:r w:rsidRPr="00534379">
        <w:rPr>
          <w:rFonts w:eastAsia="標楷體" w:cs="新細明體"/>
          <w:kern w:val="0"/>
          <w:sz w:val="28"/>
          <w:szCs w:val="28"/>
        </w:rPr>
        <w:t>年將增至</w:t>
      </w:r>
      <w:r w:rsidRPr="00534379">
        <w:rPr>
          <w:rFonts w:eastAsia="標楷體" w:cs="新細明體"/>
          <w:kern w:val="0"/>
          <w:sz w:val="28"/>
          <w:szCs w:val="28"/>
        </w:rPr>
        <w:t>6,654</w:t>
      </w:r>
      <w:r w:rsidRPr="00534379">
        <w:rPr>
          <w:rFonts w:eastAsia="標楷體" w:cs="新細明體"/>
          <w:kern w:val="0"/>
          <w:sz w:val="28"/>
          <w:szCs w:val="28"/>
        </w:rPr>
        <w:t>億美元，年複合成長率達</w:t>
      </w:r>
      <w:r w:rsidRPr="00534379">
        <w:rPr>
          <w:rFonts w:eastAsia="標楷體" w:cs="新細明體"/>
          <w:kern w:val="0"/>
          <w:sz w:val="28"/>
          <w:szCs w:val="28"/>
        </w:rPr>
        <w:t>15.4%</w:t>
      </w:r>
      <w:r w:rsidRPr="00534379">
        <w:rPr>
          <w:rFonts w:eastAsia="標楷體" w:cs="新細明體" w:hint="eastAsia"/>
          <w:kern w:val="0"/>
          <w:sz w:val="28"/>
          <w:szCs w:val="28"/>
        </w:rPr>
        <w:t>[</w:t>
      </w:r>
      <w:r>
        <w:rPr>
          <w:rFonts w:eastAsia="標楷體" w:cs="新細明體" w:hint="eastAsia"/>
          <w:kern w:val="0"/>
          <w:sz w:val="28"/>
          <w:szCs w:val="28"/>
        </w:rPr>
        <w:t>資料來源：</w:t>
      </w:r>
      <w:r>
        <w:fldChar w:fldCharType="begin"/>
      </w:r>
      <w:r>
        <w:instrText xml:space="preserve"> HYPERLINK "https://www.bioeconomy.tw/wp-content/uploads/2023/01/56-01%E5%85%A8%E7%90%83%E6%99%BA%E6%85%A7%E9%86%AB%E7%99%82%E7%99%BC%E5%B1%95%E8%B6%A8%E5%8B%A2.pdf?utm_source=chatgpt.com" \t "_blank" </w:instrText>
      </w:r>
      <w:r>
        <w:fldChar w:fldCharType="separate"/>
      </w:r>
      <w:r w:rsidRPr="00534379">
        <w:rPr>
          <w:rFonts w:eastAsia="標楷體" w:cs="新細明體"/>
          <w:color w:val="0000FF"/>
          <w:kern w:val="0"/>
          <w:sz w:val="28"/>
          <w:szCs w:val="28"/>
          <w:u w:val="single"/>
        </w:rPr>
        <w:t>生物經濟網</w:t>
      </w:r>
      <w:r>
        <w:rPr>
          <w:rFonts w:eastAsia="標楷體" w:cs="新細明體"/>
          <w:color w:val="0000FF"/>
          <w:kern w:val="0"/>
          <w:sz w:val="28"/>
          <w:szCs w:val="28"/>
          <w:u w:val="single"/>
        </w:rPr>
        <w:fldChar w:fldCharType="end"/>
      </w:r>
      <w:r w:rsidRPr="00534379">
        <w:rPr>
          <w:rFonts w:eastAsia="標楷體" w:cs="新細明體" w:hint="eastAsia"/>
          <w:kern w:val="0"/>
          <w:sz w:val="28"/>
          <w:szCs w:val="28"/>
        </w:rPr>
        <w:t>]</w:t>
      </w:r>
      <w:r w:rsidRPr="00534379">
        <w:rPr>
          <w:rFonts w:eastAsia="標楷體" w:cs="新細明體"/>
          <w:kern w:val="0"/>
          <w:sz w:val="28"/>
          <w:szCs w:val="28"/>
        </w:rPr>
        <w:t>。這種增長將帶動對相關專業人才的需求，包括</w:t>
      </w:r>
      <w:r w:rsidRPr="00534379">
        <w:rPr>
          <w:rFonts w:eastAsia="標楷體" w:cs="新細明體"/>
          <w:kern w:val="0"/>
          <w:sz w:val="28"/>
          <w:szCs w:val="28"/>
        </w:rPr>
        <w:t>AI</w:t>
      </w:r>
      <w:r w:rsidRPr="00534379">
        <w:rPr>
          <w:rFonts w:eastAsia="標楷體" w:cs="新細明體"/>
          <w:kern w:val="0"/>
          <w:sz w:val="28"/>
          <w:szCs w:val="28"/>
        </w:rPr>
        <w:t>專家、數據科學家、醫療資訊系統開發人員等。</w:t>
      </w:r>
      <w:r w:rsidRPr="00534379">
        <w:rPr>
          <w:rFonts w:eastAsia="標楷體" w:cs="新細明體" w:hint="eastAsia"/>
          <w:kern w:val="0"/>
          <w:sz w:val="28"/>
          <w:szCs w:val="28"/>
        </w:rPr>
        <w:t>另外</w:t>
      </w:r>
      <w:r w:rsidRPr="00534379">
        <w:rPr>
          <w:rFonts w:eastAsia="標楷體" w:cs="新細明體"/>
          <w:kern w:val="0"/>
          <w:sz w:val="28"/>
          <w:szCs w:val="28"/>
        </w:rPr>
        <w:t>根據勤業眾信的報告，</w:t>
      </w:r>
      <w:r w:rsidRPr="00534379">
        <w:rPr>
          <w:rFonts w:eastAsia="標楷體" w:cs="新細明體"/>
          <w:kern w:val="0"/>
          <w:sz w:val="28"/>
          <w:szCs w:val="28"/>
        </w:rPr>
        <w:t>2022</w:t>
      </w:r>
      <w:r w:rsidRPr="00534379">
        <w:rPr>
          <w:rFonts w:eastAsia="標楷體" w:cs="新細明體"/>
          <w:kern w:val="0"/>
          <w:sz w:val="28"/>
          <w:szCs w:val="28"/>
        </w:rPr>
        <w:t>年健康醫療科技的創投金額達</w:t>
      </w:r>
      <w:r w:rsidRPr="00534379">
        <w:rPr>
          <w:rFonts w:eastAsia="標楷體" w:cs="新細明體"/>
          <w:kern w:val="0"/>
          <w:sz w:val="28"/>
          <w:szCs w:val="28"/>
        </w:rPr>
        <w:t>275</w:t>
      </w:r>
      <w:r w:rsidRPr="00534379">
        <w:rPr>
          <w:rFonts w:eastAsia="標楷體" w:cs="新細明體"/>
          <w:kern w:val="0"/>
          <w:sz w:val="28"/>
          <w:szCs w:val="28"/>
        </w:rPr>
        <w:t>億美元，儘管較</w:t>
      </w:r>
      <w:r w:rsidRPr="00534379">
        <w:rPr>
          <w:rFonts w:eastAsia="標楷體" w:cs="新細明體"/>
          <w:kern w:val="0"/>
          <w:sz w:val="28"/>
          <w:szCs w:val="28"/>
        </w:rPr>
        <w:t>2021</w:t>
      </w:r>
      <w:r w:rsidRPr="00534379">
        <w:rPr>
          <w:rFonts w:eastAsia="標楷體" w:cs="新細明體"/>
          <w:kern w:val="0"/>
          <w:sz w:val="28"/>
          <w:szCs w:val="28"/>
        </w:rPr>
        <w:t>年的</w:t>
      </w:r>
      <w:r w:rsidRPr="00534379">
        <w:rPr>
          <w:rFonts w:eastAsia="標楷體" w:cs="新細明體"/>
          <w:kern w:val="0"/>
          <w:sz w:val="28"/>
          <w:szCs w:val="28"/>
        </w:rPr>
        <w:t>393</w:t>
      </w:r>
      <w:r w:rsidRPr="00534379">
        <w:rPr>
          <w:rFonts w:eastAsia="標楷體" w:cs="新細明體"/>
          <w:kern w:val="0"/>
          <w:sz w:val="28"/>
          <w:szCs w:val="28"/>
        </w:rPr>
        <w:t>億美元有所下降，但整體仍高於疫情前水準，顯示投資者對該領域的持續關注</w:t>
      </w:r>
      <w:r w:rsidRPr="00534379">
        <w:rPr>
          <w:rFonts w:eastAsia="標楷體" w:cs="新細明體" w:hint="eastAsia"/>
          <w:kern w:val="0"/>
          <w:sz w:val="28"/>
          <w:szCs w:val="28"/>
        </w:rPr>
        <w:t>[</w:t>
      </w:r>
      <w:r>
        <w:rPr>
          <w:rFonts w:eastAsia="標楷體" w:cs="新細明體" w:hint="eastAsia"/>
          <w:kern w:val="0"/>
          <w:sz w:val="28"/>
          <w:szCs w:val="28"/>
        </w:rPr>
        <w:t>資料來源：</w:t>
      </w:r>
      <w:r>
        <w:fldChar w:fldCharType="begin"/>
      </w:r>
      <w:r>
        <w:instrText xml:space="preserve"> HYPERLINK "https://www2.deloitte.com/content/dam/Deloitte/tw/Documents/life-sciences-health-care/rp240329-2024-healthcare-outlook-tc.pdf?utm_source=chatgpt.com" \t "_blank" </w:instrText>
      </w:r>
      <w:r>
        <w:fldChar w:fldCharType="separate"/>
      </w:r>
      <w:r w:rsidRPr="00534379">
        <w:rPr>
          <w:rFonts w:eastAsia="標楷體" w:cs="新細明體"/>
          <w:color w:val="0000FF"/>
          <w:kern w:val="0"/>
          <w:sz w:val="28"/>
          <w:szCs w:val="28"/>
          <w:u w:val="single"/>
        </w:rPr>
        <w:t>勤業眾信</w:t>
      </w:r>
      <w:r>
        <w:rPr>
          <w:rFonts w:eastAsia="標楷體" w:cs="新細明體"/>
          <w:color w:val="0000FF"/>
          <w:kern w:val="0"/>
          <w:sz w:val="28"/>
          <w:szCs w:val="28"/>
          <w:u w:val="single"/>
        </w:rPr>
        <w:fldChar w:fldCharType="end"/>
      </w:r>
      <w:r w:rsidRPr="00534379">
        <w:rPr>
          <w:rFonts w:eastAsia="標楷體" w:cs="新細明體" w:hint="eastAsia"/>
          <w:kern w:val="0"/>
          <w:sz w:val="28"/>
          <w:szCs w:val="28"/>
        </w:rPr>
        <w:t>]</w:t>
      </w:r>
      <w:r w:rsidRPr="00534379">
        <w:rPr>
          <w:rFonts w:eastAsia="標楷體" w:cs="新細明體"/>
          <w:kern w:val="0"/>
          <w:sz w:val="28"/>
          <w:szCs w:val="28"/>
        </w:rPr>
        <w:t>。這意味著未來將有更多智慧醫療相關企業興起，進一步推動就業市場需求。</w:t>
      </w:r>
    </w:p>
    <w:p w14:paraId="34964ECE" w14:textId="77777777" w:rsidR="00E11E36" w:rsidRPr="00534379" w:rsidRDefault="00E11E36" w:rsidP="00873C0B">
      <w:pPr>
        <w:pStyle w:val="af4"/>
        <w:widowControl/>
        <w:numPr>
          <w:ilvl w:val="0"/>
          <w:numId w:val="20"/>
        </w:numPr>
        <w:snapToGrid w:val="0"/>
        <w:spacing w:before="100" w:beforeAutospacing="1" w:after="100" w:afterAutospacing="1"/>
        <w:ind w:leftChars="0"/>
        <w:jc w:val="both"/>
        <w:rPr>
          <w:rFonts w:eastAsia="標楷體" w:cs="新細明體"/>
          <w:kern w:val="0"/>
          <w:sz w:val="28"/>
          <w:szCs w:val="28"/>
        </w:rPr>
      </w:pPr>
      <w:r w:rsidRPr="00534379">
        <w:rPr>
          <w:rFonts w:eastAsia="標楷體" w:cs="新細明體"/>
          <w:b/>
          <w:bCs/>
          <w:kern w:val="0"/>
          <w:sz w:val="28"/>
          <w:szCs w:val="28"/>
        </w:rPr>
        <w:t>台灣市場預估</w:t>
      </w:r>
      <w:r w:rsidRPr="00534379">
        <w:rPr>
          <w:rFonts w:eastAsia="標楷體" w:cs="新細明體"/>
          <w:b/>
          <w:bCs/>
          <w:kern w:val="0"/>
          <w:sz w:val="28"/>
          <w:szCs w:val="28"/>
        </w:rPr>
        <w:br/>
      </w:r>
      <w:r w:rsidRPr="00534379">
        <w:rPr>
          <w:rFonts w:eastAsia="標楷體" w:cs="新細明體"/>
          <w:kern w:val="0"/>
          <w:sz w:val="28"/>
          <w:szCs w:val="28"/>
        </w:rPr>
        <w:t>台灣在</w:t>
      </w:r>
      <w:r w:rsidRPr="00534379">
        <w:rPr>
          <w:rFonts w:eastAsia="標楷體" w:cs="新細明體"/>
          <w:kern w:val="0"/>
          <w:sz w:val="28"/>
          <w:szCs w:val="28"/>
        </w:rPr>
        <w:t>2025</w:t>
      </w:r>
      <w:r w:rsidRPr="00534379">
        <w:rPr>
          <w:rFonts w:eastAsia="標楷體" w:cs="新細明體"/>
          <w:kern w:val="0"/>
          <w:sz w:val="28"/>
          <w:szCs w:val="28"/>
        </w:rPr>
        <w:t>年</w:t>
      </w:r>
      <w:r w:rsidRPr="00534379">
        <w:rPr>
          <w:rFonts w:eastAsia="標楷體" w:cs="新細明體" w:hint="eastAsia"/>
          <w:kern w:val="0"/>
          <w:sz w:val="28"/>
          <w:szCs w:val="28"/>
        </w:rPr>
        <w:t>將</w:t>
      </w:r>
      <w:r w:rsidRPr="00534379">
        <w:rPr>
          <w:rFonts w:eastAsia="標楷體" w:cs="新細明體"/>
          <w:kern w:val="0"/>
          <w:sz w:val="28"/>
          <w:szCs w:val="28"/>
        </w:rPr>
        <w:t>進入超高齡社會，這將加劇對醫療照護服務的需求</w:t>
      </w:r>
      <w:r w:rsidRPr="00534379">
        <w:rPr>
          <w:rFonts w:eastAsia="標楷體" w:cs="新細明體" w:hint="eastAsia"/>
          <w:kern w:val="0"/>
          <w:sz w:val="28"/>
          <w:szCs w:val="28"/>
        </w:rPr>
        <w:t>[</w:t>
      </w:r>
      <w:r>
        <w:rPr>
          <w:rFonts w:eastAsia="標楷體" w:cs="新細明體" w:hint="eastAsia"/>
          <w:kern w:val="0"/>
          <w:sz w:val="28"/>
          <w:szCs w:val="28"/>
        </w:rPr>
        <w:t>資料來源：</w:t>
      </w:r>
      <w:r>
        <w:fldChar w:fldCharType="begin"/>
      </w:r>
      <w:r>
        <w:instrText xml:space="preserve"> HYPERLINK "https://udn.com/news/story/6905/8443719?utm_source=chatgpt.com" \t "_blank" </w:instrText>
      </w:r>
      <w:r>
        <w:fldChar w:fldCharType="separate"/>
      </w:r>
      <w:r w:rsidRPr="00534379">
        <w:rPr>
          <w:rFonts w:eastAsia="標楷體" w:cs="新細明體"/>
          <w:color w:val="0000FF"/>
          <w:kern w:val="0"/>
          <w:sz w:val="28"/>
          <w:szCs w:val="28"/>
          <w:u w:val="single"/>
        </w:rPr>
        <w:t>聯合新聞網</w:t>
      </w:r>
      <w:r>
        <w:rPr>
          <w:rFonts w:eastAsia="標楷體" w:cs="新細明體"/>
          <w:color w:val="0000FF"/>
          <w:kern w:val="0"/>
          <w:sz w:val="28"/>
          <w:szCs w:val="28"/>
          <w:u w:val="single"/>
        </w:rPr>
        <w:fldChar w:fldCharType="end"/>
      </w:r>
      <w:r w:rsidRPr="00534379">
        <w:rPr>
          <w:rFonts w:eastAsia="標楷體" w:cs="新細明體" w:hint="eastAsia"/>
          <w:kern w:val="0"/>
          <w:sz w:val="28"/>
          <w:szCs w:val="28"/>
        </w:rPr>
        <w:t>]</w:t>
      </w:r>
      <w:r w:rsidRPr="00534379">
        <w:rPr>
          <w:rFonts w:eastAsia="標楷體" w:cs="新細明體"/>
          <w:kern w:val="0"/>
          <w:sz w:val="28"/>
          <w:szCs w:val="28"/>
        </w:rPr>
        <w:t>。</w:t>
      </w:r>
      <w:r w:rsidRPr="00534379">
        <w:rPr>
          <w:rFonts w:eastAsia="標楷體" w:cs="新細明體"/>
          <w:kern w:val="0"/>
          <w:sz w:val="28"/>
          <w:szCs w:val="28"/>
        </w:rPr>
        <w:t xml:space="preserve"> </w:t>
      </w:r>
      <w:r w:rsidRPr="00534379">
        <w:rPr>
          <w:rFonts w:eastAsia="標楷體" w:cs="新細明體"/>
          <w:kern w:val="0"/>
          <w:sz w:val="28"/>
          <w:szCs w:val="28"/>
        </w:rPr>
        <w:t>為應對這一挑戰，台灣政府積極推動智慧醫療的發展，結合數位科技收集數據，發展以數據驅動的個人化精準醫療健康照護模式。</w:t>
      </w:r>
      <w:r w:rsidRPr="00534379">
        <w:rPr>
          <w:rFonts w:eastAsia="標楷體" w:cs="新細明體" w:hint="eastAsia"/>
          <w:kern w:val="0"/>
          <w:sz w:val="28"/>
          <w:szCs w:val="28"/>
        </w:rPr>
        <w:t>此外，</w:t>
      </w:r>
      <w:r w:rsidRPr="00534379">
        <w:rPr>
          <w:rFonts w:eastAsia="標楷體" w:cs="新細明體"/>
          <w:kern w:val="0"/>
          <w:sz w:val="28"/>
          <w:szCs w:val="28"/>
        </w:rPr>
        <w:t>隨著智慧醫療的推進，對相關領域專業人才的需求將顯著增加。這包括醫療資訊系統開發人員、</w:t>
      </w:r>
      <w:r w:rsidRPr="00534379">
        <w:rPr>
          <w:rFonts w:eastAsia="標楷體" w:cs="新細明體"/>
          <w:kern w:val="0"/>
          <w:sz w:val="28"/>
          <w:szCs w:val="28"/>
        </w:rPr>
        <w:t>AI</w:t>
      </w:r>
      <w:r w:rsidRPr="00534379">
        <w:rPr>
          <w:rFonts w:eastAsia="標楷體" w:cs="新細明體"/>
          <w:kern w:val="0"/>
          <w:sz w:val="28"/>
          <w:szCs w:val="28"/>
        </w:rPr>
        <w:t>應用專家、</w:t>
      </w:r>
      <w:r w:rsidRPr="00534379">
        <w:rPr>
          <w:rFonts w:eastAsia="標楷體" w:cs="新細明體" w:hint="eastAsia"/>
          <w:kern w:val="0"/>
          <w:sz w:val="28"/>
          <w:szCs w:val="28"/>
        </w:rPr>
        <w:t>資料</w:t>
      </w:r>
      <w:r w:rsidRPr="00534379">
        <w:rPr>
          <w:rFonts w:eastAsia="標楷體" w:cs="新細明體"/>
          <w:kern w:val="0"/>
          <w:sz w:val="28"/>
          <w:szCs w:val="28"/>
        </w:rPr>
        <w:t>分析師等。</w:t>
      </w:r>
      <w:r w:rsidRPr="00534379">
        <w:rPr>
          <w:rFonts w:eastAsia="標楷體"/>
          <w:sz w:val="28"/>
          <w:szCs w:val="28"/>
        </w:rPr>
        <w:t>根據</w:t>
      </w:r>
      <w:r w:rsidRPr="00534379">
        <w:rPr>
          <w:rStyle w:val="af6"/>
          <w:rFonts w:eastAsia="標楷體"/>
          <w:sz w:val="28"/>
          <w:szCs w:val="28"/>
        </w:rPr>
        <w:t>2024</w:t>
      </w:r>
      <w:r w:rsidRPr="00534379">
        <w:rPr>
          <w:rStyle w:val="af6"/>
          <w:rFonts w:eastAsia="標楷體"/>
          <w:sz w:val="28"/>
          <w:szCs w:val="28"/>
        </w:rPr>
        <w:t>年台灣生技產業白皮書</w:t>
      </w:r>
      <w:r w:rsidRPr="00534379">
        <w:rPr>
          <w:rFonts w:eastAsia="標楷體"/>
          <w:sz w:val="28"/>
          <w:szCs w:val="28"/>
        </w:rPr>
        <w:t>，生技產業已成長至</w:t>
      </w:r>
      <w:r w:rsidRPr="00534379">
        <w:rPr>
          <w:rFonts w:eastAsia="標楷體"/>
          <w:sz w:val="28"/>
          <w:szCs w:val="28"/>
        </w:rPr>
        <w:t>7,578</w:t>
      </w:r>
      <w:r w:rsidRPr="00534379">
        <w:rPr>
          <w:rFonts w:eastAsia="標楷體"/>
          <w:sz w:val="28"/>
          <w:szCs w:val="28"/>
        </w:rPr>
        <w:t>億元，並持續快速擴展，數位醫療與</w:t>
      </w:r>
      <w:r>
        <w:rPr>
          <w:rFonts w:eastAsia="標楷體" w:hint="eastAsia"/>
          <w:sz w:val="28"/>
          <w:szCs w:val="28"/>
        </w:rPr>
        <w:t>A</w:t>
      </w:r>
      <w:r>
        <w:rPr>
          <w:rFonts w:eastAsia="標楷體"/>
          <w:sz w:val="28"/>
          <w:szCs w:val="28"/>
        </w:rPr>
        <w:t>I</w:t>
      </w:r>
      <w:r w:rsidRPr="00534379">
        <w:rPr>
          <w:rFonts w:eastAsia="標楷體"/>
          <w:sz w:val="28"/>
          <w:szCs w:val="28"/>
        </w:rPr>
        <w:t>相關職位需求年增超過</w:t>
      </w:r>
      <w:r w:rsidRPr="00534379">
        <w:rPr>
          <w:rFonts w:eastAsia="標楷體"/>
          <w:sz w:val="28"/>
          <w:szCs w:val="28"/>
        </w:rPr>
        <w:t>15%​</w:t>
      </w:r>
      <w:r w:rsidRPr="00534379">
        <w:rPr>
          <w:rFonts w:eastAsia="標楷體"/>
          <w:sz w:val="28"/>
          <w:szCs w:val="28"/>
        </w:rPr>
        <w:t>。</w:t>
      </w:r>
    </w:p>
    <w:p w14:paraId="055A0517" w14:textId="77777777" w:rsidR="00E11E36" w:rsidRPr="00534379" w:rsidRDefault="00E11E36" w:rsidP="00873C0B">
      <w:pPr>
        <w:pStyle w:val="a3"/>
        <w:numPr>
          <w:ilvl w:val="1"/>
          <w:numId w:val="32"/>
        </w:numPr>
        <w:snapToGrid w:val="0"/>
        <w:jc w:val="both"/>
        <w:rPr>
          <w:rFonts w:ascii="Times New Roman" w:eastAsia="標楷體" w:hAnsi="Times New Roman"/>
          <w:b/>
          <w:sz w:val="28"/>
          <w:szCs w:val="28"/>
          <w:lang w:eastAsia="zh-TW"/>
        </w:rPr>
      </w:pPr>
      <w:r w:rsidRPr="00534379">
        <w:rPr>
          <w:rFonts w:ascii="Times New Roman" w:eastAsia="標楷體" w:hAnsi="Times New Roman"/>
          <w:b/>
          <w:sz w:val="28"/>
          <w:szCs w:val="28"/>
          <w:lang w:eastAsia="zh-TW"/>
        </w:rPr>
        <w:t>就業領域主管之中央機關</w:t>
      </w:r>
      <w:r w:rsidRPr="002C2F6A">
        <w:rPr>
          <w:vertAlign w:val="superscript"/>
          <w:lang w:eastAsia="zh-TW"/>
        </w:rPr>
        <w:footnoteReference w:id="5"/>
      </w:r>
    </w:p>
    <w:p w14:paraId="6981E512" w14:textId="77777777" w:rsidR="00E11E36" w:rsidRPr="00534379" w:rsidRDefault="00E11E36" w:rsidP="00873C0B">
      <w:pPr>
        <w:pStyle w:val="a3"/>
        <w:numPr>
          <w:ilvl w:val="0"/>
          <w:numId w:val="18"/>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lastRenderedPageBreak/>
        <w:t>衛生福利部</w:t>
      </w:r>
      <w:r w:rsidRPr="00534379">
        <w:rPr>
          <w:rFonts w:ascii="Times New Roman" w:eastAsia="標楷體" w:hAnsi="Times New Roman" w:hint="eastAsia"/>
          <w:sz w:val="28"/>
          <w:szCs w:val="28"/>
          <w:lang w:eastAsia="zh-TW"/>
        </w:rPr>
        <w:t>：醫事人員</w:t>
      </w:r>
      <w:proofErr w:type="spellEnd"/>
      <w:r w:rsidRPr="00534379">
        <w:rPr>
          <w:rFonts w:ascii="Times New Roman" w:eastAsia="標楷體" w:hAnsi="Times New Roman" w:hint="eastAsia"/>
          <w:sz w:val="28"/>
          <w:szCs w:val="28"/>
          <w:lang w:eastAsia="zh-TW"/>
        </w:rPr>
        <w:t>。</w:t>
      </w:r>
    </w:p>
    <w:p w14:paraId="373DD9B4" w14:textId="77777777" w:rsidR="00E11E36" w:rsidRPr="00534379" w:rsidRDefault="00E11E36" w:rsidP="00873C0B">
      <w:pPr>
        <w:pStyle w:val="a3"/>
        <w:numPr>
          <w:ilvl w:val="0"/>
          <w:numId w:val="21"/>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經濟部</w:t>
      </w:r>
      <w:r w:rsidRPr="00534379">
        <w:rPr>
          <w:rFonts w:ascii="Times New Roman" w:eastAsia="標楷體" w:hAnsi="Times New Roman" w:hint="eastAsia"/>
          <w:sz w:val="28"/>
          <w:szCs w:val="28"/>
          <w:lang w:eastAsia="zh-TW"/>
        </w:rPr>
        <w:t>：自行創業的畢業生</w:t>
      </w:r>
      <w:proofErr w:type="spellEnd"/>
      <w:r w:rsidRPr="00534379">
        <w:rPr>
          <w:rFonts w:ascii="Times New Roman" w:eastAsia="標楷體" w:hAnsi="Times New Roman" w:hint="eastAsia"/>
          <w:sz w:val="28"/>
          <w:szCs w:val="28"/>
          <w:lang w:eastAsia="zh-TW"/>
        </w:rPr>
        <w:t>。</w:t>
      </w:r>
    </w:p>
    <w:p w14:paraId="5AD59306" w14:textId="77777777" w:rsidR="00E11E36" w:rsidRPr="00534379" w:rsidRDefault="00E11E36" w:rsidP="00873C0B">
      <w:pPr>
        <w:pStyle w:val="a3"/>
        <w:numPr>
          <w:ilvl w:val="0"/>
          <w:numId w:val="21"/>
        </w:numPr>
        <w:snapToGrid w:val="0"/>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勞動部：</w:t>
      </w:r>
      <w:r w:rsidRPr="00534379">
        <w:rPr>
          <w:rFonts w:ascii="Times New Roman" w:eastAsia="標楷體" w:hAnsi="Times New Roman" w:hint="eastAsia"/>
          <w:sz w:val="28"/>
          <w:szCs w:val="28"/>
          <w:lang w:eastAsia="zh-TW"/>
        </w:rPr>
        <w:t>加入生醫或健康產業工作的畢業生</w:t>
      </w:r>
      <w:proofErr w:type="spellEnd"/>
      <w:r w:rsidRPr="00534379">
        <w:rPr>
          <w:rFonts w:ascii="Times New Roman" w:eastAsia="標楷體" w:hAnsi="Times New Roman" w:hint="eastAsia"/>
          <w:sz w:val="28"/>
          <w:szCs w:val="28"/>
          <w:lang w:eastAsia="zh-TW"/>
        </w:rPr>
        <w:t>。</w:t>
      </w:r>
    </w:p>
    <w:p w14:paraId="4E7635B4" w14:textId="77777777" w:rsidR="00E11E36" w:rsidRDefault="00E11E36" w:rsidP="00873C0B">
      <w:pPr>
        <w:pStyle w:val="a3"/>
        <w:numPr>
          <w:ilvl w:val="0"/>
          <w:numId w:val="21"/>
        </w:numPr>
        <w:snapToGrid w:val="0"/>
        <w:jc w:val="both"/>
        <w:rPr>
          <w:rFonts w:ascii="Times New Roman" w:eastAsia="標楷體" w:hAnsi="Times New Roman"/>
          <w:sz w:val="28"/>
          <w:szCs w:val="28"/>
        </w:rPr>
      </w:pPr>
      <w:r w:rsidRPr="00534379">
        <w:rPr>
          <w:rFonts w:ascii="Times New Roman" w:eastAsia="標楷體" w:hAnsi="Times New Roman" w:hint="eastAsia"/>
          <w:sz w:val="28"/>
          <w:szCs w:val="28"/>
          <w:lang w:eastAsia="zh-TW"/>
        </w:rPr>
        <w:t>中央研究院</w:t>
      </w:r>
      <w:r w:rsidRPr="00534379">
        <w:rPr>
          <w:rFonts w:ascii="Times New Roman" w:eastAsia="標楷體" w:hAnsi="Times New Roman" w:hint="eastAsia"/>
          <w:sz w:val="28"/>
          <w:szCs w:val="28"/>
          <w:lang w:eastAsia="zh-TW"/>
        </w:rPr>
        <w:t>/</w:t>
      </w:r>
      <w:proofErr w:type="spellStart"/>
      <w:r w:rsidRPr="00534379">
        <w:rPr>
          <w:rFonts w:ascii="Times New Roman" w:eastAsia="標楷體" w:hAnsi="Times New Roman" w:hint="eastAsia"/>
          <w:sz w:val="28"/>
          <w:szCs w:val="28"/>
          <w:lang w:eastAsia="zh-TW"/>
        </w:rPr>
        <w:t>教育部</w:t>
      </w:r>
      <w:proofErr w:type="spellEnd"/>
      <w:r w:rsidRPr="00534379">
        <w:rPr>
          <w:rFonts w:ascii="Times New Roman" w:eastAsia="標楷體" w:hAnsi="Times New Roman" w:hint="eastAsia"/>
          <w:sz w:val="28"/>
          <w:szCs w:val="28"/>
          <w:lang w:eastAsia="zh-TW"/>
        </w:rPr>
        <w:t>/</w:t>
      </w:r>
      <w:proofErr w:type="spellStart"/>
      <w:r w:rsidRPr="00534379">
        <w:rPr>
          <w:rFonts w:ascii="Times New Roman" w:eastAsia="標楷體" w:hAnsi="Times New Roman" w:hint="eastAsia"/>
          <w:sz w:val="28"/>
          <w:szCs w:val="28"/>
          <w:lang w:eastAsia="zh-TW"/>
        </w:rPr>
        <w:t>國科會：有志於從事學術研發的畢業生</w:t>
      </w:r>
      <w:proofErr w:type="spellEnd"/>
      <w:r w:rsidRPr="00534379">
        <w:rPr>
          <w:rFonts w:ascii="Times New Roman" w:eastAsia="標楷體" w:hAnsi="Times New Roman" w:hint="eastAsia"/>
          <w:sz w:val="28"/>
          <w:szCs w:val="28"/>
          <w:lang w:eastAsia="zh-TW"/>
        </w:rPr>
        <w:t>。</w:t>
      </w:r>
    </w:p>
    <w:p w14:paraId="27F72324" w14:textId="77777777" w:rsidR="00E11E36" w:rsidRDefault="00E11E36" w:rsidP="00E11E36">
      <w:pPr>
        <w:pStyle w:val="a3"/>
        <w:snapToGrid w:val="0"/>
        <w:jc w:val="both"/>
        <w:rPr>
          <w:rFonts w:ascii="Times New Roman" w:eastAsia="標楷體" w:hAnsi="Times New Roman"/>
          <w:sz w:val="28"/>
          <w:szCs w:val="28"/>
        </w:rPr>
      </w:pPr>
    </w:p>
    <w:p w14:paraId="4F0BF35E" w14:textId="77777777" w:rsidR="00E11E36" w:rsidRDefault="00E11E36" w:rsidP="00E11E36">
      <w:pPr>
        <w:pStyle w:val="a3"/>
        <w:snapToGrid w:val="0"/>
        <w:jc w:val="both"/>
        <w:rPr>
          <w:rFonts w:ascii="Times New Roman" w:eastAsia="標楷體" w:hAnsi="Times New Roman"/>
          <w:sz w:val="28"/>
          <w:szCs w:val="28"/>
        </w:rPr>
      </w:pPr>
    </w:p>
    <w:p w14:paraId="18844E71" w14:textId="77777777" w:rsidR="00E11E36" w:rsidRPr="00534379" w:rsidRDefault="00E11E36" w:rsidP="00E11E36">
      <w:pPr>
        <w:pStyle w:val="a3"/>
        <w:snapToGrid w:val="0"/>
        <w:jc w:val="both"/>
        <w:rPr>
          <w:rFonts w:ascii="Times New Roman" w:eastAsia="標楷體" w:hAnsi="Times New Roman"/>
          <w:sz w:val="28"/>
          <w:szCs w:val="28"/>
        </w:rPr>
      </w:pPr>
    </w:p>
    <w:p w14:paraId="26C2111B" w14:textId="20438ADE"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222" w:name="_Toc207873967"/>
      <w:del w:id="223" w:author="鄭成偉" w:date="2025-09-24T22:29:00Z" w16du:dateUtc="2025-09-24T14:29:00Z">
        <w:r w:rsidDel="003C2812">
          <w:rPr>
            <w:rFonts w:ascii="Times New Roman" w:eastAsia="標楷體" w:hAnsi="Times New Roman"/>
            <w:b/>
            <w:sz w:val="32"/>
          </w:rPr>
          <w:delText>本博士班</w:delText>
        </w:r>
      </w:del>
      <w:proofErr w:type="spellStart"/>
      <w:ins w:id="224" w:author="鄭成偉" w:date="2025-09-24T22:29:00Z" w16du:dateUtc="2025-09-24T14:29:00Z">
        <w:r w:rsidR="003C2812">
          <w:rPr>
            <w:rFonts w:ascii="Times New Roman" w:eastAsia="標楷體" w:hAnsi="Times New Roman"/>
            <w:b/>
            <w:sz w:val="32"/>
          </w:rPr>
          <w:t>本博士學位學程</w:t>
        </w:r>
      </w:ins>
      <w:r w:rsidRPr="00534379">
        <w:rPr>
          <w:rFonts w:ascii="Times New Roman" w:eastAsia="標楷體" w:hAnsi="Times New Roman"/>
          <w:b/>
          <w:sz w:val="32"/>
        </w:rPr>
        <w:t>與學校整體發展之評估</w:t>
      </w:r>
      <w:bookmarkEnd w:id="222"/>
      <w:proofErr w:type="spellEnd"/>
    </w:p>
    <w:p w14:paraId="7E16FA4B"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與高雄醫學大學歷史與願景的契合性</w:t>
      </w:r>
      <w:proofErr w:type="spellEnd"/>
    </w:p>
    <w:p w14:paraId="528D0602" w14:textId="14029AED" w:rsidR="00E11E36" w:rsidRPr="00534379" w:rsidRDefault="00E11E36" w:rsidP="00E11E36">
      <w:pPr>
        <w:pStyle w:val="a3"/>
        <w:snapToGrid w:val="0"/>
        <w:ind w:firstLineChars="200" w:firstLine="560"/>
        <w:jc w:val="both"/>
        <w:rPr>
          <w:rFonts w:ascii="Times New Roman" w:eastAsia="標楷體" w:hAnsi="Times New Roman"/>
          <w:sz w:val="28"/>
        </w:rPr>
      </w:pPr>
      <w:r w:rsidRPr="00534379">
        <w:rPr>
          <w:rFonts w:ascii="Times New Roman" w:eastAsia="標楷體" w:hAnsi="Times New Roman" w:hint="eastAsia"/>
          <w:sz w:val="28"/>
        </w:rPr>
        <w:t>自</w:t>
      </w:r>
      <w:r w:rsidRPr="00534379">
        <w:rPr>
          <w:rFonts w:ascii="Times New Roman" w:eastAsia="標楷體" w:hAnsi="Times New Roman" w:hint="eastAsia"/>
          <w:sz w:val="28"/>
        </w:rPr>
        <w:t>1865</w:t>
      </w:r>
      <w:r w:rsidRPr="00534379">
        <w:rPr>
          <w:rFonts w:ascii="Times New Roman" w:eastAsia="標楷體" w:hAnsi="Times New Roman" w:hint="eastAsia"/>
          <w:sz w:val="28"/>
        </w:rPr>
        <w:t>年馬雅各醫師將現代西方醫學引入臺灣，高雄醫學大學便承繼此歷史使命，於</w:t>
      </w:r>
      <w:r w:rsidRPr="00534379">
        <w:rPr>
          <w:rFonts w:ascii="Times New Roman" w:eastAsia="標楷體" w:hAnsi="Times New Roman" w:hint="eastAsia"/>
          <w:sz w:val="28"/>
        </w:rPr>
        <w:t>1954</w:t>
      </w:r>
      <w:r w:rsidRPr="00534379">
        <w:rPr>
          <w:rFonts w:ascii="Times New Roman" w:eastAsia="標楷體" w:hAnsi="Times New Roman" w:hint="eastAsia"/>
          <w:sz w:val="28"/>
        </w:rPr>
        <w:t>年成立，成為臺灣第一所私立醫學院校。學校以「尊重生命、追求真理」為核心價值，致力於實現「具有健康福祉影響力之國際一流醫學大學」的願景。</w:t>
      </w:r>
      <w:del w:id="225" w:author="鄭成偉" w:date="2025-09-24T22:21:00Z" w16du:dateUtc="2025-09-24T14:21:00Z">
        <w:r w:rsidRPr="00534379" w:rsidDel="00531ACF">
          <w:rPr>
            <w:rFonts w:ascii="Times New Roman" w:eastAsia="標楷體" w:hAnsi="Times New Roman" w:hint="eastAsia"/>
            <w:sz w:val="28"/>
          </w:rPr>
          <w:delText>智慧生醫與精準健康博士</w:delText>
        </w:r>
        <w:r w:rsidDel="00531ACF">
          <w:rPr>
            <w:rFonts w:ascii="Times New Roman" w:eastAsia="標楷體" w:hAnsi="Times New Roman" w:hint="eastAsia"/>
            <w:sz w:val="28"/>
            <w:lang w:eastAsia="zh-HK"/>
          </w:rPr>
          <w:delText>班</w:delText>
        </w:r>
      </w:del>
      <w:ins w:id="226" w:author="鄭成偉" w:date="2025-09-24T22:21:00Z" w16du:dateUtc="2025-09-24T14:21:00Z">
        <w:r w:rsidR="00531ACF">
          <w:rPr>
            <w:rFonts w:ascii="Times New Roman" w:eastAsia="標楷體" w:hAnsi="Times New Roman" w:hint="eastAsia"/>
            <w:sz w:val="28"/>
          </w:rPr>
          <w:t>智慧生醫與精準健康博士學位學程</w:t>
        </w:r>
      </w:ins>
      <w:r w:rsidRPr="00534379">
        <w:rPr>
          <w:rFonts w:ascii="Times New Roman" w:eastAsia="標楷體" w:hAnsi="Times New Roman" w:hint="eastAsia"/>
          <w:sz w:val="28"/>
        </w:rPr>
        <w:t>的設立，正回應學校宏觀視野與智慧創新的定位，將傳統醫學教育推向跨領域創新的新高峰。</w:t>
      </w:r>
    </w:p>
    <w:p w14:paraId="072C50D3"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4A2556D0"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配合中長期校務發展目標與策略</w:t>
      </w:r>
      <w:proofErr w:type="spellEnd"/>
    </w:p>
    <w:p w14:paraId="15805131" w14:textId="32B405FB" w:rsidR="00E11E36" w:rsidRPr="00534379" w:rsidRDefault="00E11E36" w:rsidP="00E11E36">
      <w:pPr>
        <w:pStyle w:val="a3"/>
        <w:snapToGrid w:val="0"/>
        <w:ind w:firstLineChars="200" w:firstLine="560"/>
        <w:jc w:val="both"/>
        <w:rPr>
          <w:rFonts w:ascii="Times New Roman" w:eastAsia="標楷體" w:hAnsi="Times New Roman"/>
          <w:sz w:val="28"/>
        </w:rPr>
      </w:pPr>
      <w:proofErr w:type="spellStart"/>
      <w:r w:rsidRPr="00534379">
        <w:rPr>
          <w:rFonts w:ascii="Times New Roman" w:eastAsia="標楷體" w:hAnsi="Times New Roman" w:hint="eastAsia"/>
          <w:sz w:val="28"/>
        </w:rPr>
        <w:t>在</w:t>
      </w:r>
      <w:r w:rsidRPr="00534379">
        <w:rPr>
          <w:rFonts w:ascii="Times New Roman" w:eastAsia="標楷體" w:hAnsi="Times New Roman" w:hint="eastAsia"/>
          <w:sz w:val="28"/>
          <w:lang w:eastAsia="zh-TW"/>
        </w:rPr>
        <w:t>本校</w:t>
      </w:r>
      <w:r w:rsidRPr="00534379">
        <w:rPr>
          <w:rFonts w:ascii="Times New Roman" w:eastAsia="標楷體" w:hAnsi="Times New Roman" w:hint="eastAsia"/>
          <w:sz w:val="28"/>
        </w:rPr>
        <w:t>余明隆校長提出的四大目標指引下，學校專注於人才培育、前瞻研發、社會實踐與永續經營。</w:t>
      </w:r>
      <w:del w:id="227" w:author="鄭成偉" w:date="2025-09-24T22:29:00Z" w16du:dateUtc="2025-09-24T14:29:00Z">
        <w:r w:rsidDel="003C2812">
          <w:rPr>
            <w:rFonts w:ascii="Times New Roman" w:eastAsia="標楷體" w:hAnsi="Times New Roman" w:hint="eastAsia"/>
            <w:sz w:val="28"/>
          </w:rPr>
          <w:delText>本博士班</w:delText>
        </w:r>
      </w:del>
      <w:ins w:id="228"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的設計，聚焦於</w:t>
      </w:r>
      <w:r w:rsidRPr="00534379">
        <w:rPr>
          <w:rFonts w:ascii="Times New Roman" w:eastAsia="標楷體" w:hAnsi="Times New Roman" w:hint="eastAsia"/>
          <w:sz w:val="28"/>
          <w:lang w:eastAsia="zh-TW"/>
        </w:rPr>
        <w:t>生醫精準健康</w:t>
      </w:r>
      <w:proofErr w:type="spellEnd"/>
      <w:r w:rsidRPr="00534379">
        <w:rPr>
          <w:rFonts w:ascii="Times New Roman" w:eastAsia="標楷體" w:hAnsi="Times New Roman" w:hint="eastAsia"/>
          <w:sz w:val="28"/>
        </w:rPr>
        <w:t>與</w:t>
      </w:r>
      <w:r>
        <w:rPr>
          <w:rFonts w:ascii="Times New Roman" w:eastAsia="標楷體" w:hAnsi="Times New Roman" w:hint="eastAsia"/>
          <w:sz w:val="28"/>
          <w:lang w:eastAsia="zh-TW"/>
        </w:rPr>
        <w:t>AI</w:t>
      </w:r>
      <w:r w:rsidRPr="00534379">
        <w:rPr>
          <w:rFonts w:ascii="Times New Roman" w:eastAsia="標楷體" w:hAnsi="Times New Roman" w:hint="eastAsia"/>
          <w:sz w:val="28"/>
        </w:rPr>
        <w:t>技術的結合，培養具國際視野與創新能力的專業人才，直接支援學校「教學創新、未來學習」及「深耕在地、跨域實踐」等策略，深化教學成效，推動學用合一。</w:t>
      </w:r>
    </w:p>
    <w:p w14:paraId="76B7804A"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78C19FA0"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整合附屬醫療與研究資源</w:t>
      </w:r>
      <w:proofErr w:type="spellEnd"/>
    </w:p>
    <w:p w14:paraId="3715A9FF" w14:textId="2F1250D7" w:rsidR="00E11E36" w:rsidRPr="00534379" w:rsidRDefault="00E11E36" w:rsidP="00E11E36">
      <w:pPr>
        <w:pStyle w:val="a3"/>
        <w:snapToGrid w:val="0"/>
        <w:ind w:firstLineChars="200" w:firstLine="560"/>
        <w:jc w:val="both"/>
        <w:rPr>
          <w:rFonts w:ascii="Times New Roman" w:eastAsia="標楷體" w:hAnsi="Times New Roman"/>
          <w:sz w:val="28"/>
        </w:rPr>
      </w:pPr>
      <w:proofErr w:type="spellStart"/>
      <w:r w:rsidRPr="00534379">
        <w:rPr>
          <w:rFonts w:ascii="Times New Roman" w:eastAsia="標楷體" w:hAnsi="Times New Roman" w:hint="eastAsia"/>
          <w:sz w:val="28"/>
        </w:rPr>
        <w:t>高醫擁有</w:t>
      </w:r>
      <w:r w:rsidRPr="00534379">
        <w:rPr>
          <w:rFonts w:ascii="Times New Roman" w:eastAsia="標楷體" w:hAnsi="Times New Roman" w:hint="eastAsia"/>
          <w:sz w:val="28"/>
          <w:lang w:eastAsia="zh-TW"/>
        </w:rPr>
        <w:t>四</w:t>
      </w:r>
      <w:proofErr w:type="spellEnd"/>
      <w:r w:rsidRPr="00534379">
        <w:rPr>
          <w:rFonts w:ascii="Times New Roman" w:eastAsia="標楷體" w:hAnsi="Times New Roman" w:hint="eastAsia"/>
          <w:sz w:val="28"/>
        </w:rPr>
        <w:t>所附屬醫療機構，包括中和紀念醫院、小港醫院、旗津醫院及岡山醫院。這些醫療機構不僅是臨床教育與研究的重要場域，亦可支持學生進行</w:t>
      </w:r>
      <w:r>
        <w:rPr>
          <w:rFonts w:ascii="Times New Roman" w:eastAsia="標楷體" w:hAnsi="Times New Roman" w:hint="eastAsia"/>
          <w:sz w:val="28"/>
          <w:lang w:eastAsia="zh-TW"/>
        </w:rPr>
        <w:t>AI</w:t>
      </w:r>
      <w:r w:rsidRPr="00534379">
        <w:rPr>
          <w:rFonts w:ascii="Times New Roman" w:eastAsia="標楷體" w:hAnsi="Times New Roman" w:hint="eastAsia"/>
          <w:sz w:val="28"/>
        </w:rPr>
        <w:t>、智慧健康管理及大數據應用等實驗與實習。透過附屬醫療機構的穩定盈餘，</w:t>
      </w:r>
      <w:del w:id="229" w:author="鄭成偉" w:date="2025-09-24T22:29:00Z" w16du:dateUtc="2025-09-24T14:29:00Z">
        <w:r w:rsidDel="003C2812">
          <w:rPr>
            <w:rFonts w:ascii="Times New Roman" w:eastAsia="標楷體" w:hAnsi="Times New Roman" w:hint="eastAsia"/>
            <w:sz w:val="28"/>
          </w:rPr>
          <w:delText>本博士班</w:delText>
        </w:r>
      </w:del>
      <w:ins w:id="230"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將獲得充足的師資與設備資源，進一步強化教育與研究基礎。</w:t>
      </w:r>
    </w:p>
    <w:p w14:paraId="552772A1"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65655FE8"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促進產學研合作與全球連結</w:t>
      </w:r>
      <w:proofErr w:type="spellEnd"/>
    </w:p>
    <w:p w14:paraId="7D1D23D0" w14:textId="0626BED3" w:rsidR="00E11E36" w:rsidRPr="00534379" w:rsidRDefault="00E11E36" w:rsidP="00E11E36">
      <w:pPr>
        <w:pStyle w:val="a3"/>
        <w:snapToGrid w:val="0"/>
        <w:ind w:firstLineChars="200" w:firstLine="560"/>
        <w:jc w:val="both"/>
        <w:rPr>
          <w:rFonts w:ascii="Times New Roman" w:eastAsia="標楷體" w:hAnsi="Times New Roman"/>
          <w:sz w:val="28"/>
        </w:rPr>
      </w:pPr>
      <w:r w:rsidRPr="00534379">
        <w:rPr>
          <w:rFonts w:ascii="Times New Roman" w:eastAsia="標楷體" w:hAnsi="Times New Roman" w:hint="eastAsia"/>
          <w:sz w:val="28"/>
        </w:rPr>
        <w:t>學校以「前瞻研發、產學協力」為導向，結合校內資源與產業夥伴，推動學術研究成果的商業化應用。</w:t>
      </w:r>
      <w:del w:id="231" w:author="鄭成偉" w:date="2025-09-24T22:29:00Z" w16du:dateUtc="2025-09-24T14:29:00Z">
        <w:r w:rsidDel="003C2812">
          <w:rPr>
            <w:rFonts w:ascii="Times New Roman" w:eastAsia="標楷體" w:hAnsi="Times New Roman" w:hint="eastAsia"/>
            <w:sz w:val="28"/>
          </w:rPr>
          <w:delText>本博士班</w:delText>
        </w:r>
      </w:del>
      <w:ins w:id="232"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將與校內研究院及國際合作機構聯手，共同發展</w:t>
      </w:r>
      <w:r w:rsidRPr="00534379">
        <w:rPr>
          <w:rFonts w:ascii="Times New Roman" w:eastAsia="標楷體" w:hAnsi="Times New Roman" w:hint="eastAsia"/>
          <w:sz w:val="28"/>
        </w:rPr>
        <w:t>AI</w:t>
      </w:r>
      <w:r w:rsidRPr="00534379">
        <w:rPr>
          <w:rFonts w:ascii="Times New Roman" w:eastAsia="標楷體" w:hAnsi="Times New Roman" w:hint="eastAsia"/>
          <w:sz w:val="28"/>
        </w:rPr>
        <w:t>與精準健康相關技術，深化產學合作，拓展國際學術與產業影響力。</w:t>
      </w:r>
    </w:p>
    <w:p w14:paraId="61F3EF47"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662F556D"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全球挑戰與在地需求</w:t>
      </w:r>
      <w:proofErr w:type="spellEnd"/>
    </w:p>
    <w:p w14:paraId="40ED203F" w14:textId="54A7F268" w:rsidR="00E11E36" w:rsidRPr="00534379" w:rsidRDefault="00E11E36" w:rsidP="00E11E36">
      <w:pPr>
        <w:pStyle w:val="a3"/>
        <w:snapToGrid w:val="0"/>
        <w:ind w:firstLineChars="200" w:firstLine="560"/>
        <w:jc w:val="both"/>
        <w:rPr>
          <w:rFonts w:ascii="Times New Roman" w:eastAsia="標楷體" w:hAnsi="Times New Roman"/>
          <w:sz w:val="28"/>
        </w:rPr>
      </w:pPr>
      <w:r w:rsidRPr="00534379">
        <w:rPr>
          <w:rFonts w:ascii="Times New Roman" w:eastAsia="標楷體" w:hAnsi="Times New Roman" w:hint="eastAsia"/>
          <w:sz w:val="28"/>
        </w:rPr>
        <w:t>面對全球健康產業智慧化的浪潮與臺灣高齡化社會挑戰，</w:t>
      </w:r>
      <w:del w:id="233" w:author="鄭成偉" w:date="2025-09-24T22:29:00Z" w16du:dateUtc="2025-09-24T14:29:00Z">
        <w:r w:rsidDel="003C2812">
          <w:rPr>
            <w:rFonts w:ascii="Times New Roman" w:eastAsia="標楷體" w:hAnsi="Times New Roman" w:hint="eastAsia"/>
            <w:sz w:val="28"/>
          </w:rPr>
          <w:delText>本博士班</w:delText>
        </w:r>
      </w:del>
      <w:ins w:id="234"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專注於疾病預防、精準診療及智慧健康管理應用，充分回應學校「深耕在地，放眼全球」的發展目標。</w:t>
      </w:r>
      <w:r>
        <w:rPr>
          <w:rFonts w:ascii="Times New Roman" w:eastAsia="標楷體" w:hAnsi="Times New Roman" w:hint="eastAsia"/>
          <w:sz w:val="28"/>
          <w:lang w:eastAsia="zh-HK"/>
        </w:rPr>
        <w:t>博士班</w:t>
      </w:r>
      <w:proofErr w:type="spellStart"/>
      <w:r w:rsidRPr="00534379">
        <w:rPr>
          <w:rFonts w:ascii="Times New Roman" w:eastAsia="標楷體" w:hAnsi="Times New Roman" w:hint="eastAsia"/>
          <w:sz w:val="28"/>
        </w:rPr>
        <w:t>畢業生將在智慧健康與生醫科技領域中成為重要推手，助力提升國際競爭力</w:t>
      </w:r>
      <w:proofErr w:type="spellEnd"/>
      <w:r w:rsidRPr="00534379">
        <w:rPr>
          <w:rFonts w:ascii="Times New Roman" w:eastAsia="標楷體" w:hAnsi="Times New Roman" w:hint="eastAsia"/>
          <w:sz w:val="28"/>
        </w:rPr>
        <w:t>。</w:t>
      </w:r>
    </w:p>
    <w:p w14:paraId="63FAEF12"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2CB26BBE"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學校資源的挹注</w:t>
      </w:r>
      <w:proofErr w:type="spellEnd"/>
    </w:p>
    <w:p w14:paraId="53DC2892" w14:textId="7CB6E4EA" w:rsidR="00E11E36" w:rsidRPr="00534379" w:rsidRDefault="00E11E36" w:rsidP="00E11E36">
      <w:pPr>
        <w:pStyle w:val="a3"/>
        <w:snapToGrid w:val="0"/>
        <w:ind w:firstLineChars="200" w:firstLine="560"/>
        <w:jc w:val="both"/>
        <w:rPr>
          <w:rFonts w:ascii="Times New Roman" w:eastAsia="標楷體" w:hAnsi="Times New Roman"/>
          <w:sz w:val="28"/>
        </w:rPr>
      </w:pPr>
      <w:r w:rsidRPr="00534379">
        <w:rPr>
          <w:rFonts w:ascii="Times New Roman" w:eastAsia="標楷體" w:hAnsi="Times New Roman" w:hint="eastAsia"/>
          <w:sz w:val="28"/>
        </w:rPr>
        <w:t>學校在中長程校務發展計畫中，已明確將</w:t>
      </w:r>
      <w:del w:id="235" w:author="鄭成偉" w:date="2025-09-24T22:29:00Z" w16du:dateUtc="2025-09-24T14:29:00Z">
        <w:r w:rsidDel="003C2812">
          <w:rPr>
            <w:rFonts w:ascii="Times New Roman" w:eastAsia="標楷體" w:hAnsi="Times New Roman" w:hint="eastAsia"/>
            <w:sz w:val="28"/>
          </w:rPr>
          <w:delText>本博士班</w:delText>
        </w:r>
      </w:del>
      <w:ins w:id="236"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納入重點支持範疇，包</w:t>
      </w:r>
      <w:r w:rsidRPr="00534379">
        <w:rPr>
          <w:rFonts w:ascii="Times New Roman" w:eastAsia="標楷體" w:hAnsi="Times New Roman" w:hint="eastAsia"/>
          <w:sz w:val="28"/>
        </w:rPr>
        <w:lastRenderedPageBreak/>
        <w:t>括提供設施建設、經費支持與師資擴充。透過高等教育深耕計畫及私校獎補助發展計畫，學校將持續投入資源以強化</w:t>
      </w:r>
      <w:r>
        <w:rPr>
          <w:rFonts w:ascii="Times New Roman" w:eastAsia="標楷體" w:hAnsi="Times New Roman" w:hint="eastAsia"/>
          <w:sz w:val="28"/>
          <w:lang w:eastAsia="zh-HK"/>
        </w:rPr>
        <w:t>博士班</w:t>
      </w:r>
      <w:proofErr w:type="spellStart"/>
      <w:r w:rsidRPr="00534379">
        <w:rPr>
          <w:rFonts w:ascii="Times New Roman" w:eastAsia="標楷體" w:hAnsi="Times New Roman" w:hint="eastAsia"/>
          <w:sz w:val="28"/>
        </w:rPr>
        <w:t>競爭力，並加強校內外合作，確保學術研究與實務應用的雙重成果</w:t>
      </w:r>
      <w:proofErr w:type="spellEnd"/>
      <w:r w:rsidRPr="00534379">
        <w:rPr>
          <w:rFonts w:ascii="Times New Roman" w:eastAsia="標楷體" w:hAnsi="Times New Roman" w:hint="eastAsia"/>
          <w:sz w:val="28"/>
        </w:rPr>
        <w:t>。</w:t>
      </w:r>
    </w:p>
    <w:p w14:paraId="400D4CFE" w14:textId="77777777" w:rsidR="00E11E36" w:rsidRPr="00534379" w:rsidRDefault="00E11E36" w:rsidP="00E11E36">
      <w:pPr>
        <w:pStyle w:val="a3"/>
        <w:snapToGrid w:val="0"/>
        <w:ind w:firstLineChars="200" w:firstLine="560"/>
        <w:jc w:val="both"/>
        <w:rPr>
          <w:rFonts w:ascii="Times New Roman" w:eastAsia="標楷體" w:hAnsi="Times New Roman"/>
          <w:sz w:val="28"/>
        </w:rPr>
      </w:pPr>
    </w:p>
    <w:p w14:paraId="594F91F3" w14:textId="77777777" w:rsidR="00E11E36" w:rsidRPr="00534379" w:rsidRDefault="00E11E36" w:rsidP="00873C0B">
      <w:pPr>
        <w:pStyle w:val="a3"/>
        <w:numPr>
          <w:ilvl w:val="0"/>
          <w:numId w:val="22"/>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未來展望</w:t>
      </w:r>
      <w:proofErr w:type="spellEnd"/>
    </w:p>
    <w:p w14:paraId="5C9F03C6" w14:textId="0F74D398" w:rsidR="00E11E36" w:rsidRDefault="00E11E36" w:rsidP="00E11E36">
      <w:pPr>
        <w:pStyle w:val="a3"/>
        <w:snapToGrid w:val="0"/>
        <w:ind w:firstLineChars="200" w:firstLine="560"/>
        <w:jc w:val="both"/>
        <w:rPr>
          <w:rFonts w:ascii="Times New Roman" w:eastAsia="標楷體" w:hAnsi="Times New Roman"/>
          <w:sz w:val="28"/>
        </w:rPr>
      </w:pPr>
      <w:del w:id="237" w:author="鄭成偉" w:date="2025-09-24T22:29:00Z" w16du:dateUtc="2025-09-24T14:29:00Z">
        <w:r w:rsidDel="003C2812">
          <w:rPr>
            <w:rFonts w:ascii="Times New Roman" w:eastAsia="標楷體" w:hAnsi="Times New Roman" w:hint="eastAsia"/>
            <w:sz w:val="28"/>
          </w:rPr>
          <w:delText>本博士班</w:delText>
        </w:r>
      </w:del>
      <w:ins w:id="238" w:author="鄭成偉" w:date="2025-09-24T22:29:00Z" w16du:dateUtc="2025-09-24T14:29:00Z">
        <w:r w:rsidR="003C2812">
          <w:rPr>
            <w:rFonts w:ascii="Times New Roman" w:eastAsia="標楷體" w:hAnsi="Times New Roman" w:hint="eastAsia"/>
            <w:sz w:val="28"/>
          </w:rPr>
          <w:t>本博士學位學程</w:t>
        </w:r>
      </w:ins>
      <w:r w:rsidRPr="00534379">
        <w:rPr>
          <w:rFonts w:ascii="Times New Roman" w:eastAsia="標楷體" w:hAnsi="Times New Roman" w:hint="eastAsia"/>
          <w:sz w:val="28"/>
        </w:rPr>
        <w:t>將承接高雄醫學大學一貫的歷史使命與學術精神，以跨領域創新教學與國際合作為基礎，推動智慧健康產業的全面發展。藉由整合附屬醫療與</w:t>
      </w:r>
      <w:r w:rsidRPr="00534379">
        <w:rPr>
          <w:rFonts w:ascii="Times New Roman" w:eastAsia="標楷體" w:hAnsi="Times New Roman" w:hint="eastAsia"/>
          <w:sz w:val="28"/>
        </w:rPr>
        <w:t>ICT</w:t>
      </w:r>
      <w:r w:rsidRPr="00534379">
        <w:rPr>
          <w:rFonts w:ascii="Times New Roman" w:eastAsia="標楷體" w:hAnsi="Times New Roman" w:hint="eastAsia"/>
          <w:sz w:val="28"/>
        </w:rPr>
        <w:t>資源，探索創新醫療解決方案，實現教學、研究、社會服務的全方位提升，為臺灣健康照護與智慧醫療領域創造持續性的價值，並打造新世代醫學教育的典範。</w:t>
      </w:r>
    </w:p>
    <w:p w14:paraId="5B609D5E" w14:textId="77777777" w:rsidR="00E11E36" w:rsidRDefault="00E11E36" w:rsidP="00E11E36">
      <w:pPr>
        <w:pStyle w:val="a3"/>
        <w:snapToGrid w:val="0"/>
        <w:jc w:val="both"/>
        <w:rPr>
          <w:rFonts w:ascii="Times New Roman" w:eastAsia="標楷體" w:hAnsi="Times New Roman"/>
          <w:sz w:val="28"/>
        </w:rPr>
      </w:pPr>
    </w:p>
    <w:p w14:paraId="24820235" w14:textId="77777777" w:rsidR="00E11E36" w:rsidRDefault="00E11E36" w:rsidP="00E11E36">
      <w:pPr>
        <w:pStyle w:val="a3"/>
        <w:snapToGrid w:val="0"/>
        <w:jc w:val="both"/>
        <w:rPr>
          <w:rFonts w:ascii="Times New Roman" w:eastAsia="標楷體" w:hAnsi="Times New Roman"/>
          <w:sz w:val="28"/>
        </w:rPr>
      </w:pPr>
    </w:p>
    <w:p w14:paraId="2A9B63AD" w14:textId="77777777" w:rsidR="00E11E36" w:rsidRPr="00534379" w:rsidRDefault="00E11E36" w:rsidP="00E11E36">
      <w:pPr>
        <w:pStyle w:val="a3"/>
        <w:snapToGrid w:val="0"/>
        <w:jc w:val="both"/>
        <w:rPr>
          <w:rFonts w:ascii="Times New Roman" w:eastAsia="標楷體" w:hAnsi="Times New Roman"/>
          <w:sz w:val="28"/>
        </w:rPr>
      </w:pPr>
    </w:p>
    <w:p w14:paraId="264BB512" w14:textId="097462D5"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239" w:name="_Toc207873968"/>
      <w:del w:id="240" w:author="鄭成偉" w:date="2025-09-24T22:29:00Z" w16du:dateUtc="2025-09-24T14:29:00Z">
        <w:r w:rsidDel="003C2812">
          <w:rPr>
            <w:rFonts w:ascii="Times New Roman" w:eastAsia="標楷體" w:hAnsi="Times New Roman" w:hint="eastAsia"/>
            <w:b/>
            <w:sz w:val="32"/>
          </w:rPr>
          <w:delText>本博士班</w:delText>
        </w:r>
      </w:del>
      <w:proofErr w:type="spellStart"/>
      <w:ins w:id="241" w:author="鄭成偉" w:date="2025-09-24T22:29:00Z" w16du:dateUtc="2025-09-24T14:29:00Z">
        <w:r w:rsidR="003C2812">
          <w:rPr>
            <w:rFonts w:ascii="Times New Roman" w:eastAsia="標楷體" w:hAnsi="Times New Roman" w:hint="eastAsia"/>
            <w:b/>
            <w:sz w:val="32"/>
          </w:rPr>
          <w:t>本博士學位學程</w:t>
        </w:r>
      </w:ins>
      <w:r w:rsidRPr="00534379">
        <w:rPr>
          <w:rFonts w:ascii="Times New Roman" w:eastAsia="標楷體" w:hAnsi="Times New Roman" w:hint="eastAsia"/>
          <w:b/>
          <w:sz w:val="32"/>
        </w:rPr>
        <w:t>之課程規劃</w:t>
      </w:r>
      <w:bookmarkEnd w:id="239"/>
      <w:proofErr w:type="spellEnd"/>
    </w:p>
    <w:p w14:paraId="713B3BF3" w14:textId="77777777" w:rsidR="00E11E36" w:rsidRPr="00534379" w:rsidRDefault="00E11E36" w:rsidP="00873C0B">
      <w:pPr>
        <w:pStyle w:val="a3"/>
        <w:numPr>
          <w:ilvl w:val="0"/>
          <w:numId w:val="23"/>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課程架構概述</w:t>
      </w:r>
      <w:proofErr w:type="spellEnd"/>
    </w:p>
    <w:p w14:paraId="0877C2B5" w14:textId="364CEE86" w:rsidR="00E11E36" w:rsidRPr="00534379" w:rsidRDefault="00E11E36" w:rsidP="00E11E36">
      <w:pPr>
        <w:pStyle w:val="a3"/>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w:t>
      </w:r>
      <w:del w:id="242" w:author="鄭成偉" w:date="2025-09-24T22:29:00Z" w16du:dateUtc="2025-09-24T14:29:00Z">
        <w:r w:rsidRPr="005C26D4" w:rsidDel="003C2812">
          <w:rPr>
            <w:rFonts w:ascii="Times New Roman" w:eastAsia="標楷體" w:hAnsi="Times New Roman" w:hint="eastAsia"/>
            <w:sz w:val="28"/>
            <w:lang w:eastAsia="zh-TW"/>
          </w:rPr>
          <w:delText>本博士班</w:delText>
        </w:r>
      </w:del>
      <w:ins w:id="243" w:author="鄭成偉" w:date="2025-09-24T22:29:00Z" w16du:dateUtc="2025-09-24T14:29:00Z">
        <w:r w:rsidR="003C2812">
          <w:rPr>
            <w:rFonts w:ascii="Times New Roman" w:eastAsia="標楷體" w:hAnsi="Times New Roman" w:hint="eastAsia"/>
            <w:sz w:val="28"/>
            <w:lang w:eastAsia="zh-TW"/>
          </w:rPr>
          <w:t>本博士學位學程</w:t>
        </w:r>
      </w:ins>
      <w:r w:rsidRPr="005C26D4">
        <w:rPr>
          <w:rFonts w:ascii="Times New Roman" w:eastAsia="標楷體" w:hAnsi="Times New Roman" w:hint="eastAsia"/>
          <w:sz w:val="28"/>
          <w:lang w:eastAsia="zh-TW"/>
        </w:rPr>
        <w:t>課程依表格規劃，分為三大方向：</w:t>
      </w:r>
      <w:r w:rsidRPr="005C26D4">
        <w:rPr>
          <w:rFonts w:ascii="Times New Roman" w:eastAsia="標楷體" w:hAnsi="Times New Roman" w:hint="eastAsia"/>
          <w:sz w:val="28"/>
          <w:lang w:eastAsia="zh-TW"/>
        </w:rPr>
        <w:t>(1)</w:t>
      </w:r>
      <w:proofErr w:type="spellStart"/>
      <w:r>
        <w:rPr>
          <w:rFonts w:ascii="Times New Roman" w:eastAsia="標楷體" w:hAnsi="Times New Roman" w:hint="eastAsia"/>
          <w:sz w:val="28"/>
          <w:lang w:eastAsia="zh-TW"/>
        </w:rPr>
        <w:t>AI</w:t>
      </w:r>
      <w:r w:rsidRPr="005C26D4">
        <w:rPr>
          <w:rFonts w:ascii="Times New Roman" w:eastAsia="標楷體" w:hAnsi="Times New Roman" w:hint="eastAsia"/>
          <w:sz w:val="28"/>
          <w:lang w:eastAsia="zh-TW"/>
        </w:rPr>
        <w:t>與資料科學</w:t>
      </w:r>
      <w:r>
        <w:rPr>
          <w:rFonts w:ascii="Times New Roman" w:eastAsia="標楷體" w:hAnsi="Times New Roman" w:hint="eastAsia"/>
          <w:sz w:val="28"/>
          <w:lang w:eastAsia="zh-TW"/>
        </w:rPr>
        <w:t>核心課程</w:t>
      </w:r>
      <w:proofErr w:type="spellEnd"/>
      <w:r w:rsidRPr="005C26D4">
        <w:rPr>
          <w:rFonts w:ascii="Times New Roman" w:eastAsia="標楷體" w:hAnsi="Times New Roman" w:hint="eastAsia"/>
          <w:sz w:val="28"/>
          <w:lang w:eastAsia="zh-TW"/>
        </w:rPr>
        <w:t>、</w:t>
      </w:r>
      <w:r w:rsidRPr="005C26D4">
        <w:rPr>
          <w:rFonts w:ascii="Times New Roman" w:eastAsia="標楷體" w:hAnsi="Times New Roman" w:hint="eastAsia"/>
          <w:sz w:val="28"/>
          <w:lang w:eastAsia="zh-TW"/>
        </w:rPr>
        <w:t>(2)</w:t>
      </w:r>
      <w:proofErr w:type="spellStart"/>
      <w:r w:rsidRPr="005C26D4">
        <w:rPr>
          <w:rFonts w:ascii="Times New Roman" w:eastAsia="標楷體" w:hAnsi="Times New Roman" w:hint="eastAsia"/>
          <w:sz w:val="28"/>
          <w:lang w:eastAsia="zh-TW"/>
        </w:rPr>
        <w:t>智慧生醫與精準健康跨領域應用</w:t>
      </w:r>
      <w:r>
        <w:rPr>
          <w:rFonts w:ascii="Times New Roman" w:eastAsia="標楷體" w:hAnsi="Times New Roman" w:hint="eastAsia"/>
          <w:sz w:val="28"/>
          <w:lang w:eastAsia="zh-TW"/>
        </w:rPr>
        <w:t>課程</w:t>
      </w:r>
      <w:proofErr w:type="spellEnd"/>
      <w:r w:rsidRPr="005C26D4">
        <w:rPr>
          <w:rFonts w:ascii="Times New Roman" w:eastAsia="標楷體" w:hAnsi="Times New Roman" w:hint="eastAsia"/>
          <w:sz w:val="28"/>
          <w:lang w:eastAsia="zh-TW"/>
        </w:rPr>
        <w:t>、</w:t>
      </w:r>
      <w:r w:rsidRPr="005C26D4">
        <w:rPr>
          <w:rFonts w:ascii="Times New Roman" w:eastAsia="標楷體" w:hAnsi="Times New Roman" w:hint="eastAsia"/>
          <w:sz w:val="28"/>
          <w:lang w:eastAsia="zh-TW"/>
        </w:rPr>
        <w:t>(3)</w:t>
      </w:r>
      <w:proofErr w:type="spellStart"/>
      <w:r w:rsidRPr="005C26D4">
        <w:rPr>
          <w:rFonts w:ascii="Times New Roman" w:eastAsia="標楷體" w:hAnsi="Times New Roman" w:hint="eastAsia"/>
          <w:sz w:val="28"/>
          <w:lang w:eastAsia="zh-TW"/>
        </w:rPr>
        <w:t>學術倫理、專題討論與博士論文。課程設計兼顧學術研究與產業實務，強化學生在人工智慧、生醫應用及學術倫理的專業能力</w:t>
      </w:r>
      <w:proofErr w:type="spellEnd"/>
      <w:r w:rsidRPr="005C26D4">
        <w:rPr>
          <w:rFonts w:ascii="Times New Roman" w:eastAsia="標楷體" w:hAnsi="Times New Roman" w:hint="eastAsia"/>
          <w:sz w:val="28"/>
          <w:lang w:eastAsia="zh-TW"/>
        </w:rPr>
        <w:t>。</w:t>
      </w:r>
    </w:p>
    <w:p w14:paraId="75753CBE" w14:textId="308E6AF3" w:rsidR="00E11E36" w:rsidRDefault="00E11E36" w:rsidP="00E11E36">
      <w:pPr>
        <w:pStyle w:val="a3"/>
        <w:snapToGrid w:val="0"/>
        <w:jc w:val="both"/>
        <w:rPr>
          <w:rFonts w:ascii="Times New Roman" w:eastAsia="標楷體" w:hAnsi="Times New Roman"/>
          <w:sz w:val="28"/>
          <w:lang w:eastAsia="zh-TW"/>
        </w:rPr>
      </w:pPr>
    </w:p>
    <w:p w14:paraId="2DA83E8F" w14:textId="77777777" w:rsidR="00E11E36" w:rsidRPr="00C311DF" w:rsidRDefault="00E11E36" w:rsidP="00873C0B">
      <w:pPr>
        <w:pStyle w:val="a3"/>
        <w:numPr>
          <w:ilvl w:val="0"/>
          <w:numId w:val="24"/>
        </w:numPr>
        <w:snapToGrid w:val="0"/>
        <w:jc w:val="both"/>
        <w:rPr>
          <w:rFonts w:ascii="Times New Roman" w:eastAsia="標楷體" w:hAnsi="Times New Roman"/>
          <w:b/>
          <w:bCs/>
          <w:sz w:val="28"/>
          <w:lang w:eastAsia="zh-TW"/>
        </w:rPr>
      </w:pPr>
      <w:proofErr w:type="spellStart"/>
      <w:r w:rsidRPr="00C311DF">
        <w:rPr>
          <w:rFonts w:ascii="Times New Roman" w:eastAsia="標楷體" w:hAnsi="Times New Roman"/>
          <w:b/>
          <w:bCs/>
          <w:sz w:val="28"/>
          <w:lang w:eastAsia="zh-TW"/>
        </w:rPr>
        <w:t>AI</w:t>
      </w:r>
      <w:r w:rsidRPr="00C311DF">
        <w:rPr>
          <w:rFonts w:ascii="Times New Roman" w:eastAsia="標楷體" w:hAnsi="Times New Roman" w:hint="eastAsia"/>
          <w:b/>
          <w:bCs/>
          <w:sz w:val="28"/>
          <w:lang w:eastAsia="zh-TW"/>
        </w:rPr>
        <w:t>與資料科學核心課程</w:t>
      </w:r>
      <w:proofErr w:type="spellEnd"/>
    </w:p>
    <w:p w14:paraId="2A74BF67" w14:textId="77777777" w:rsidR="00E11E36" w:rsidRPr="00534379" w:rsidRDefault="00E11E36" w:rsidP="00E11E36">
      <w:pPr>
        <w:pStyle w:val="a3"/>
        <w:snapToGrid w:val="0"/>
        <w:ind w:left="360"/>
        <w:jc w:val="both"/>
        <w:rPr>
          <w:rFonts w:ascii="Times New Roman" w:eastAsia="標楷體" w:hAnsi="Times New Roman"/>
          <w:sz w:val="28"/>
          <w:lang w:eastAsia="zh-TW"/>
        </w:rPr>
      </w:pPr>
      <w:r w:rsidRPr="00E92922">
        <w:rPr>
          <w:rFonts w:ascii="Times New Roman" w:eastAsia="標楷體" w:hAnsi="Times New Roman" w:hint="eastAsia"/>
          <w:sz w:val="28"/>
          <w:lang w:eastAsia="zh-TW"/>
        </w:rPr>
        <w:t>聚焦於人工智慧、資料科學</w:t>
      </w:r>
      <w:r>
        <w:rPr>
          <w:rFonts w:ascii="Times New Roman" w:eastAsia="標楷體" w:hAnsi="Times New Roman" w:hint="eastAsia"/>
          <w:sz w:val="28"/>
          <w:lang w:eastAsia="zh-TW"/>
        </w:rPr>
        <w:t>與統計科學</w:t>
      </w:r>
      <w:r w:rsidRPr="00E92922">
        <w:rPr>
          <w:rFonts w:ascii="Times New Roman" w:eastAsia="標楷體" w:hAnsi="Times New Roman" w:hint="eastAsia"/>
          <w:sz w:val="28"/>
          <w:lang w:eastAsia="zh-TW"/>
        </w:rPr>
        <w:t>，涵蓋基礎理論與實務應用，強化學生在健康大數據處理與分析上的能力。</w:t>
      </w:r>
      <w:r w:rsidRPr="00534379">
        <w:rPr>
          <w:rFonts w:ascii="Times New Roman" w:eastAsia="標楷體" w:hAnsi="Times New Roman" w:hint="eastAsia"/>
          <w:sz w:val="28"/>
          <w:lang w:eastAsia="zh-TW"/>
        </w:rPr>
        <w:t>課程包括：</w:t>
      </w:r>
    </w:p>
    <w:p w14:paraId="5BDFA8E2" w14:textId="77777777" w:rsidR="00E11E36"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高級智慧生醫：</w:t>
      </w:r>
      <w:r>
        <w:rPr>
          <w:rFonts w:ascii="Times New Roman" w:eastAsia="標楷體" w:hAnsi="Times New Roman" w:hint="eastAsia"/>
          <w:sz w:val="28"/>
          <w:lang w:eastAsia="zh-TW"/>
        </w:rPr>
        <w:t>探索</w:t>
      </w:r>
      <w:r w:rsidRPr="00C17440">
        <w:rPr>
          <w:rFonts w:ascii="Times New Roman" w:eastAsia="標楷體" w:hAnsi="Times New Roman" w:hint="eastAsia"/>
          <w:sz w:val="28"/>
          <w:lang w:eastAsia="zh-TW"/>
        </w:rPr>
        <w:t>智慧醫療在臨床與研究上的應用，強調</w:t>
      </w:r>
      <w:proofErr w:type="spellStart"/>
      <w:r w:rsidRPr="00C17440">
        <w:rPr>
          <w:rFonts w:ascii="Times New Roman" w:eastAsia="標楷體" w:hAnsi="Times New Roman" w:hint="eastAsia"/>
          <w:sz w:val="28"/>
          <w:lang w:eastAsia="zh-TW"/>
        </w:rPr>
        <w:t>AI</w:t>
      </w:r>
      <w:r w:rsidRPr="00C17440">
        <w:rPr>
          <w:rFonts w:ascii="Times New Roman" w:eastAsia="標楷體" w:hAnsi="Times New Roman" w:hint="eastAsia"/>
          <w:sz w:val="28"/>
          <w:lang w:eastAsia="zh-TW"/>
        </w:rPr>
        <w:t>在生醫決策與診斷支援的角色</w:t>
      </w:r>
      <w:proofErr w:type="spellEnd"/>
      <w:r w:rsidRPr="00C17440">
        <w:rPr>
          <w:rFonts w:ascii="Times New Roman" w:eastAsia="標楷體" w:hAnsi="Times New Roman" w:hint="eastAsia"/>
          <w:sz w:val="28"/>
          <w:lang w:eastAsia="zh-TW"/>
        </w:rPr>
        <w:t>。</w:t>
      </w:r>
    </w:p>
    <w:p w14:paraId="2E5ED778"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高級生成式人工智慧：探討生成式</w:t>
      </w:r>
      <w:proofErr w:type="spellStart"/>
      <w:r w:rsidRPr="00C17440">
        <w:rPr>
          <w:rFonts w:ascii="Times New Roman" w:eastAsia="標楷體" w:hAnsi="Times New Roman" w:hint="eastAsia"/>
          <w:sz w:val="28"/>
          <w:lang w:eastAsia="zh-TW"/>
        </w:rPr>
        <w:t>AI</w:t>
      </w:r>
      <w:r w:rsidRPr="00C17440">
        <w:rPr>
          <w:rFonts w:ascii="Times New Roman" w:eastAsia="標楷體" w:hAnsi="Times New Roman" w:hint="eastAsia"/>
          <w:sz w:val="28"/>
          <w:lang w:eastAsia="zh-TW"/>
        </w:rPr>
        <w:t>方法與模型，及其在健康資料與臨床應用的潛在發展</w:t>
      </w:r>
      <w:proofErr w:type="spellEnd"/>
      <w:r w:rsidRPr="00C17440">
        <w:rPr>
          <w:rFonts w:ascii="Times New Roman" w:eastAsia="標楷體" w:hAnsi="Times New Roman" w:hint="eastAsia"/>
          <w:sz w:val="28"/>
          <w:lang w:eastAsia="zh-TW"/>
        </w:rPr>
        <w:t>。</w:t>
      </w:r>
    </w:p>
    <w:p w14:paraId="077CE99E"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高級生物統計學：深入學習統計方法於臨床試驗與健康資料分析的應用。</w:t>
      </w:r>
    </w:p>
    <w:p w14:paraId="5E1B0FC3"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高級人工智慧：涵蓋人工智慧與機器學習理論，強調智慧醫療領域的應用案例。</w:t>
      </w:r>
    </w:p>
    <w:p w14:paraId="4F38A2FA"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高級醫電專論：介紹醫療電子設備之設計與應用，涵蓋醫學工程與臨床運用。</w:t>
      </w:r>
    </w:p>
    <w:p w14:paraId="4AD12351"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高級數據科學：涵蓋大數據分析與自然語言處理方法，應用於醫療資料探勘。</w:t>
      </w:r>
    </w:p>
    <w:p w14:paraId="5444B3BD" w14:textId="77777777" w:rsidR="00E11E36" w:rsidRPr="00C17440" w:rsidRDefault="00E11E36" w:rsidP="00873C0B">
      <w:pPr>
        <w:pStyle w:val="a3"/>
        <w:numPr>
          <w:ilvl w:val="0"/>
          <w:numId w:val="34"/>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高級醫用數學與資訊安全：結合數學建模與資訊安全，強調醫療資料的安全處理與保護。</w:t>
      </w:r>
    </w:p>
    <w:p w14:paraId="6AB04747" w14:textId="77777777" w:rsidR="00E11E36" w:rsidRPr="00534379" w:rsidRDefault="00E11E36" w:rsidP="00873C0B">
      <w:pPr>
        <w:pStyle w:val="a3"/>
        <w:numPr>
          <w:ilvl w:val="0"/>
          <w:numId w:val="25"/>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高級生物醫學資訊：探討生物醫學資料的整合與分析，應用於精準</w:t>
      </w:r>
      <w:r>
        <w:rPr>
          <w:rFonts w:ascii="Times New Roman" w:eastAsia="標楷體" w:hAnsi="Times New Roman" w:hint="eastAsia"/>
          <w:sz w:val="28"/>
          <w:lang w:eastAsia="zh-TW"/>
        </w:rPr>
        <w:t>健康</w:t>
      </w:r>
      <w:r w:rsidRPr="00C17440">
        <w:rPr>
          <w:rFonts w:ascii="Times New Roman" w:eastAsia="標楷體" w:hAnsi="Times New Roman" w:hint="eastAsia"/>
          <w:sz w:val="28"/>
          <w:lang w:eastAsia="zh-TW"/>
        </w:rPr>
        <w:t>與新藥開發。</w:t>
      </w:r>
    </w:p>
    <w:p w14:paraId="07AB6509" w14:textId="77777777" w:rsidR="00E11E36" w:rsidRPr="00C311DF" w:rsidRDefault="00E11E36" w:rsidP="00873C0B">
      <w:pPr>
        <w:pStyle w:val="a3"/>
        <w:numPr>
          <w:ilvl w:val="0"/>
          <w:numId w:val="24"/>
        </w:numPr>
        <w:snapToGrid w:val="0"/>
        <w:jc w:val="both"/>
        <w:rPr>
          <w:rFonts w:ascii="Times New Roman" w:eastAsia="標楷體" w:hAnsi="Times New Roman"/>
          <w:b/>
          <w:bCs/>
          <w:sz w:val="28"/>
          <w:lang w:eastAsia="zh-TW"/>
        </w:rPr>
      </w:pPr>
      <w:r w:rsidRPr="00C311DF">
        <w:rPr>
          <w:rFonts w:ascii="Times New Roman" w:eastAsia="標楷體" w:hAnsi="Times New Roman" w:hint="eastAsia"/>
          <w:b/>
          <w:bCs/>
          <w:sz w:val="28"/>
          <w:lang w:eastAsia="zh-TW"/>
        </w:rPr>
        <w:t>智慧生醫與精準健康跨領域應用課程</w:t>
      </w:r>
    </w:p>
    <w:p w14:paraId="554FAF82" w14:textId="77777777" w:rsidR="00E11E36" w:rsidRPr="00534379" w:rsidRDefault="00E11E36" w:rsidP="00E11E36">
      <w:pPr>
        <w:pStyle w:val="a3"/>
        <w:snapToGrid w:val="0"/>
        <w:ind w:left="360"/>
        <w:jc w:val="both"/>
        <w:rPr>
          <w:rFonts w:ascii="Times New Roman" w:eastAsia="標楷體" w:hAnsi="Times New Roman"/>
          <w:sz w:val="28"/>
          <w:lang w:eastAsia="zh-TW"/>
        </w:rPr>
      </w:pPr>
      <w:r w:rsidRPr="004A060D">
        <w:rPr>
          <w:rFonts w:ascii="Times New Roman" w:eastAsia="標楷體" w:hAnsi="Times New Roman"/>
          <w:sz w:val="28"/>
          <w:lang w:val="en-US" w:eastAsia="zh-TW"/>
        </w:rPr>
        <w:t>著重於生醫核心技術與臨床應用，幫助學生跨足基礎研究、臨床轉譯與產業應用。</w:t>
      </w:r>
      <w:r w:rsidRPr="00534379">
        <w:rPr>
          <w:rFonts w:ascii="Times New Roman" w:eastAsia="標楷體" w:hAnsi="Times New Roman" w:hint="eastAsia"/>
          <w:sz w:val="28"/>
          <w:lang w:eastAsia="zh-TW"/>
        </w:rPr>
        <w:t>。課程包括：</w:t>
      </w:r>
    </w:p>
    <w:p w14:paraId="6D0CF2A1" w14:textId="77777777" w:rsidR="00E11E36" w:rsidRDefault="00E11E36" w:rsidP="00873C0B">
      <w:pPr>
        <w:pStyle w:val="a3"/>
        <w:numPr>
          <w:ilvl w:val="0"/>
          <w:numId w:val="25"/>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高級生醫訊號與影像處理：學習醫學影像與生理訊號的處理技術，應用於疾病診斷與監測。</w:t>
      </w:r>
    </w:p>
    <w:p w14:paraId="24C4F39D" w14:textId="77777777" w:rsidR="00E11E36" w:rsidRPr="00620170" w:rsidRDefault="00E11E36" w:rsidP="00873C0B">
      <w:pPr>
        <w:pStyle w:val="a3"/>
        <w:numPr>
          <w:ilvl w:val="0"/>
          <w:numId w:val="25"/>
        </w:numPr>
        <w:snapToGrid w:val="0"/>
        <w:jc w:val="both"/>
        <w:rPr>
          <w:rFonts w:ascii="Times New Roman" w:eastAsia="標楷體" w:hAnsi="Times New Roman"/>
          <w:sz w:val="28"/>
          <w:lang w:eastAsia="zh-TW"/>
        </w:rPr>
      </w:pPr>
      <w:r w:rsidRPr="00C17440">
        <w:rPr>
          <w:rFonts w:ascii="Times New Roman" w:eastAsia="標楷體" w:hAnsi="Times New Roman" w:hint="eastAsia"/>
          <w:sz w:val="28"/>
          <w:lang w:eastAsia="zh-TW"/>
        </w:rPr>
        <w:t>高級智慧醫療物聯網：探討物聯網技術於智慧醫療系統的架構設計與資料整</w:t>
      </w:r>
      <w:r w:rsidRPr="00C17440">
        <w:rPr>
          <w:rFonts w:ascii="Times New Roman" w:eastAsia="標楷體" w:hAnsi="Times New Roman" w:hint="eastAsia"/>
          <w:sz w:val="28"/>
          <w:lang w:eastAsia="zh-TW"/>
        </w:rPr>
        <w:lastRenderedPageBreak/>
        <w:t>合。</w:t>
      </w:r>
    </w:p>
    <w:p w14:paraId="32C2A1E2"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高級生技新藥暨價創：探討生技產業價值創造與新藥開發流程，結合理論與實務案例。</w:t>
      </w:r>
    </w:p>
    <w:p w14:paraId="6FC91864"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高級生物技術的研究應用：學習生物技術研究方法與實驗設計，應用於臨床與產業領域。</w:t>
      </w:r>
    </w:p>
    <w:p w14:paraId="10B9A480"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高級基因體學</w:t>
      </w:r>
      <w:r w:rsidRPr="008F7342">
        <w:rPr>
          <w:rFonts w:ascii="Times New Roman" w:eastAsia="標楷體" w:hAnsi="Times New Roman" w:hint="eastAsia"/>
          <w:sz w:val="28"/>
          <w:lang w:eastAsia="zh-TW"/>
        </w:rPr>
        <w:t>(EMI)</w:t>
      </w:r>
      <w:r w:rsidRPr="008F7342">
        <w:rPr>
          <w:rFonts w:ascii="Times New Roman" w:eastAsia="標楷體" w:hAnsi="Times New Roman" w:hint="eastAsia"/>
          <w:sz w:val="28"/>
          <w:lang w:eastAsia="zh-TW"/>
        </w:rPr>
        <w:t>：</w:t>
      </w:r>
      <w:proofErr w:type="spellStart"/>
      <w:r w:rsidRPr="008F7342">
        <w:rPr>
          <w:rFonts w:ascii="Times New Roman" w:eastAsia="標楷體" w:hAnsi="Times New Roman" w:hint="eastAsia"/>
          <w:sz w:val="28"/>
          <w:lang w:eastAsia="zh-TW"/>
        </w:rPr>
        <w:t>涵蓋基因體分析技術，探索疾病基因與臨床應用</w:t>
      </w:r>
      <w:proofErr w:type="spellEnd"/>
      <w:r w:rsidRPr="008F7342">
        <w:rPr>
          <w:rFonts w:ascii="Times New Roman" w:eastAsia="標楷體" w:hAnsi="Times New Roman" w:hint="eastAsia"/>
          <w:sz w:val="28"/>
          <w:lang w:eastAsia="zh-TW"/>
        </w:rPr>
        <w:t>。</w:t>
      </w:r>
    </w:p>
    <w:p w14:paraId="3CE872D4"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高級醫學檢驗：介紹臨床檢驗技術與應用，強調疾病診斷與檢測發展。</w:t>
      </w:r>
    </w:p>
    <w:p w14:paraId="3C8A0EED"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高級脂質學</w:t>
      </w:r>
      <w:r w:rsidRPr="008F7342">
        <w:rPr>
          <w:rFonts w:ascii="Times New Roman" w:eastAsia="標楷體" w:hAnsi="Times New Roman" w:hint="eastAsia"/>
          <w:sz w:val="28"/>
          <w:lang w:eastAsia="zh-TW"/>
        </w:rPr>
        <w:t>(EN)</w:t>
      </w:r>
      <w:r w:rsidRPr="008F7342">
        <w:rPr>
          <w:rFonts w:ascii="Times New Roman" w:eastAsia="標楷體" w:hAnsi="Times New Roman" w:hint="eastAsia"/>
          <w:sz w:val="28"/>
          <w:lang w:eastAsia="zh-TW"/>
        </w:rPr>
        <w:t>：</w:t>
      </w:r>
      <w:proofErr w:type="spellStart"/>
      <w:r w:rsidRPr="008F7342">
        <w:rPr>
          <w:rFonts w:ascii="Times New Roman" w:eastAsia="標楷體" w:hAnsi="Times New Roman" w:hint="eastAsia"/>
          <w:sz w:val="28"/>
          <w:lang w:eastAsia="zh-TW"/>
        </w:rPr>
        <w:t>探討脂質代謝與疾病之間的關聯，應用於疾病預測與治療</w:t>
      </w:r>
      <w:proofErr w:type="spellEnd"/>
      <w:r w:rsidRPr="008F7342">
        <w:rPr>
          <w:rFonts w:ascii="Times New Roman" w:eastAsia="標楷體" w:hAnsi="Times New Roman" w:hint="eastAsia"/>
          <w:sz w:val="28"/>
          <w:lang w:eastAsia="zh-TW"/>
        </w:rPr>
        <w:t>。</w:t>
      </w:r>
    </w:p>
    <w:p w14:paraId="176B60C2" w14:textId="77777777" w:rsidR="00E11E36" w:rsidRPr="008F7342"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智慧醫療在心血管健康之臨床應用：探討智慧醫療技術在心血管疾病診斷與治療中的應用。</w:t>
      </w:r>
    </w:p>
    <w:p w14:paraId="0D6BB0F8" w14:textId="77777777" w:rsidR="00E11E36" w:rsidRPr="00534379" w:rsidRDefault="00E11E36" w:rsidP="00873C0B">
      <w:pPr>
        <w:pStyle w:val="a3"/>
        <w:numPr>
          <w:ilvl w:val="0"/>
          <w:numId w:val="25"/>
        </w:numPr>
        <w:snapToGrid w:val="0"/>
        <w:jc w:val="both"/>
        <w:rPr>
          <w:rFonts w:ascii="Times New Roman" w:eastAsia="標楷體" w:hAnsi="Times New Roman"/>
          <w:sz w:val="28"/>
          <w:lang w:eastAsia="zh-TW"/>
        </w:rPr>
      </w:pPr>
      <w:r w:rsidRPr="008F7342">
        <w:rPr>
          <w:rFonts w:ascii="Times New Roman" w:eastAsia="標楷體" w:hAnsi="Times New Roman" w:hint="eastAsia"/>
          <w:sz w:val="28"/>
          <w:lang w:eastAsia="zh-TW"/>
        </w:rPr>
        <w:t>高級生醫與智財實務：著重於智慧財產管理與專利策略，強化生醫研究的產業連結。</w:t>
      </w:r>
    </w:p>
    <w:p w14:paraId="7770E04C" w14:textId="77777777" w:rsidR="00E11E36" w:rsidRPr="00C311DF" w:rsidRDefault="00E11E36" w:rsidP="00873C0B">
      <w:pPr>
        <w:pStyle w:val="a3"/>
        <w:numPr>
          <w:ilvl w:val="0"/>
          <w:numId w:val="24"/>
        </w:numPr>
        <w:snapToGrid w:val="0"/>
        <w:jc w:val="both"/>
        <w:rPr>
          <w:rFonts w:ascii="Times New Roman" w:eastAsia="標楷體" w:hAnsi="Times New Roman"/>
          <w:b/>
          <w:bCs/>
          <w:sz w:val="28"/>
          <w:lang w:eastAsia="zh-TW"/>
        </w:rPr>
      </w:pPr>
      <w:r w:rsidRPr="00C311DF">
        <w:rPr>
          <w:rFonts w:ascii="Times New Roman" w:eastAsia="標楷體" w:hAnsi="Times New Roman" w:hint="eastAsia"/>
          <w:b/>
          <w:bCs/>
          <w:sz w:val="28"/>
          <w:lang w:eastAsia="zh-TW"/>
        </w:rPr>
        <w:t>學術倫理、專題討論與博士論文</w:t>
      </w:r>
    </w:p>
    <w:p w14:paraId="4059CB61" w14:textId="77777777" w:rsidR="00E11E36" w:rsidRPr="00534379" w:rsidRDefault="00E11E36" w:rsidP="00E11E36">
      <w:pPr>
        <w:pStyle w:val="a3"/>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強調學術研究的倫理規範及專題研究的交流與發展，提升學生的研究素養與協作能力。課程包括：</w:t>
      </w:r>
    </w:p>
    <w:p w14:paraId="4FDC272C" w14:textId="77777777" w:rsidR="00E11E36" w:rsidRPr="00534379" w:rsidRDefault="00E11E36" w:rsidP="00873C0B">
      <w:pPr>
        <w:pStyle w:val="a3"/>
        <w:numPr>
          <w:ilvl w:val="0"/>
          <w:numId w:val="26"/>
        </w:numPr>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學術研究倫理：</w:t>
      </w:r>
      <w:r w:rsidRPr="00E14F1F">
        <w:rPr>
          <w:rFonts w:ascii="Times New Roman" w:eastAsia="標楷體" w:hAnsi="Times New Roman" w:hint="eastAsia"/>
          <w:sz w:val="28"/>
          <w:lang w:eastAsia="zh-TW"/>
        </w:rPr>
        <w:t>探討學術誠信與倫理規範，確保研究符合國際標準。</w:t>
      </w:r>
    </w:p>
    <w:p w14:paraId="4BD7A225" w14:textId="77777777" w:rsidR="00E11E36" w:rsidRDefault="00E11E36" w:rsidP="00873C0B">
      <w:pPr>
        <w:pStyle w:val="a3"/>
        <w:numPr>
          <w:ilvl w:val="0"/>
          <w:numId w:val="26"/>
        </w:numPr>
        <w:snapToGrid w:val="0"/>
        <w:jc w:val="both"/>
        <w:rPr>
          <w:rFonts w:ascii="Times New Roman" w:eastAsia="標楷體" w:hAnsi="Times New Roman"/>
          <w:sz w:val="28"/>
          <w:lang w:eastAsia="zh-TW"/>
        </w:rPr>
      </w:pPr>
      <w:r>
        <w:rPr>
          <w:rFonts w:ascii="Times New Roman" w:eastAsia="標楷體" w:hAnsi="Times New Roman" w:hint="eastAsia"/>
          <w:sz w:val="28"/>
          <w:lang w:eastAsia="zh-TW"/>
        </w:rPr>
        <w:t>專題討論</w:t>
      </w:r>
      <w:r w:rsidRPr="00534379">
        <w:rPr>
          <w:rFonts w:ascii="Times New Roman" w:eastAsia="標楷體" w:hAnsi="Times New Roman" w:hint="eastAsia"/>
          <w:sz w:val="28"/>
          <w:lang w:eastAsia="zh-TW"/>
        </w:rPr>
        <w:t>(</w:t>
      </w:r>
      <w:r>
        <w:rPr>
          <w:rFonts w:ascii="Times New Roman" w:eastAsia="標楷體" w:hAnsi="Times New Roman" w:hint="eastAsia"/>
          <w:sz w:val="28"/>
          <w:lang w:eastAsia="zh-TW"/>
        </w:rPr>
        <w:t>一</w:t>
      </w:r>
      <w:r w:rsidRPr="00534379">
        <w:rPr>
          <w:rFonts w:ascii="Times New Roman" w:eastAsia="標楷體" w:hAnsi="Times New Roman" w:hint="eastAsia"/>
          <w:sz w:val="28"/>
          <w:lang w:eastAsia="zh-TW"/>
        </w:rPr>
        <w:t>)</w:t>
      </w:r>
      <w:r>
        <w:rPr>
          <w:rFonts w:ascii="Times New Roman" w:eastAsia="標楷體" w:hAnsi="Times New Roman" w:hint="eastAsia"/>
          <w:sz w:val="28"/>
          <w:lang w:eastAsia="zh-TW"/>
        </w:rPr>
        <w:t>~</w:t>
      </w:r>
      <w:r w:rsidRPr="00A55025">
        <w:rPr>
          <w:rFonts w:ascii="Times New Roman" w:eastAsia="標楷體" w:hAnsi="Times New Roman" w:hint="eastAsia"/>
          <w:sz w:val="28"/>
          <w:lang w:eastAsia="zh-TW"/>
        </w:rPr>
        <w:t xml:space="preserve"> </w:t>
      </w:r>
      <w:r w:rsidRPr="00534379">
        <w:rPr>
          <w:rFonts w:ascii="Times New Roman" w:eastAsia="標楷體" w:hAnsi="Times New Roman" w:hint="eastAsia"/>
          <w:sz w:val="28"/>
          <w:lang w:eastAsia="zh-TW"/>
        </w:rPr>
        <w:t>(</w:t>
      </w:r>
      <w:r>
        <w:rPr>
          <w:rFonts w:ascii="Times New Roman" w:eastAsia="標楷體" w:hAnsi="Times New Roman" w:hint="eastAsia"/>
          <w:sz w:val="28"/>
          <w:lang w:eastAsia="zh-HK"/>
        </w:rPr>
        <w:t>四</w:t>
      </w:r>
      <w:r w:rsidRPr="00534379">
        <w:rPr>
          <w:rFonts w:ascii="Times New Roman" w:eastAsia="標楷體" w:hAnsi="Times New Roman" w:hint="eastAsia"/>
          <w:sz w:val="28"/>
          <w:lang w:eastAsia="zh-TW"/>
        </w:rPr>
        <w:t>)</w:t>
      </w:r>
      <w:r w:rsidRPr="00534379">
        <w:rPr>
          <w:rFonts w:ascii="Times New Roman" w:eastAsia="標楷體" w:hAnsi="Times New Roman" w:hint="eastAsia"/>
          <w:sz w:val="28"/>
          <w:lang w:eastAsia="zh-TW"/>
        </w:rPr>
        <w:t>：</w:t>
      </w:r>
      <w:proofErr w:type="spellStart"/>
      <w:r w:rsidRPr="00534379">
        <w:rPr>
          <w:rFonts w:ascii="Times New Roman" w:eastAsia="標楷體" w:hAnsi="Times New Roman" w:hint="eastAsia"/>
          <w:sz w:val="28"/>
          <w:lang w:eastAsia="zh-TW"/>
        </w:rPr>
        <w:t>以研究生報告的形式討論生醫領域的最新議題，強化學生的研究視野及學術表達能力</w:t>
      </w:r>
      <w:proofErr w:type="spellEnd"/>
      <w:r w:rsidRPr="00534379">
        <w:rPr>
          <w:rFonts w:ascii="Times New Roman" w:eastAsia="標楷體" w:hAnsi="Times New Roman" w:hint="eastAsia"/>
          <w:sz w:val="28"/>
          <w:lang w:eastAsia="zh-TW"/>
        </w:rPr>
        <w:t>。</w:t>
      </w:r>
    </w:p>
    <w:p w14:paraId="2A743325" w14:textId="77777777" w:rsidR="00E11E36" w:rsidRPr="00534379" w:rsidRDefault="00E11E36" w:rsidP="00873C0B">
      <w:pPr>
        <w:pStyle w:val="a3"/>
        <w:numPr>
          <w:ilvl w:val="0"/>
          <w:numId w:val="26"/>
        </w:numPr>
        <w:snapToGrid w:val="0"/>
        <w:jc w:val="both"/>
        <w:rPr>
          <w:rFonts w:ascii="Times New Roman" w:eastAsia="標楷體" w:hAnsi="Times New Roman"/>
          <w:sz w:val="28"/>
          <w:lang w:eastAsia="zh-TW"/>
        </w:rPr>
      </w:pPr>
      <w:r w:rsidRPr="00B73E8A">
        <w:rPr>
          <w:rFonts w:ascii="Times New Roman" w:eastAsia="標楷體" w:hAnsi="Times New Roman" w:hint="eastAsia"/>
          <w:sz w:val="28"/>
          <w:lang w:eastAsia="zh-TW"/>
        </w:rPr>
        <w:t>博士論文</w:t>
      </w:r>
      <w:r>
        <w:rPr>
          <w:rFonts w:ascii="Times New Roman" w:eastAsia="標楷體" w:hAnsi="Times New Roman" w:hint="eastAsia"/>
          <w:sz w:val="28"/>
          <w:lang w:eastAsia="zh-TW"/>
        </w:rPr>
        <w:t>：</w:t>
      </w:r>
      <w:r w:rsidRPr="00B73E8A">
        <w:rPr>
          <w:rFonts w:ascii="Times New Roman" w:eastAsia="標楷體" w:hAnsi="Times New Roman" w:hint="eastAsia"/>
          <w:sz w:val="28"/>
          <w:lang w:eastAsia="zh-TW"/>
        </w:rPr>
        <w:t>培養學生獨立研究能力，完成具原創性之博士論文。</w:t>
      </w:r>
    </w:p>
    <w:p w14:paraId="46DAD3C7" w14:textId="77777777" w:rsidR="00E11E36" w:rsidRPr="00534379" w:rsidRDefault="00E11E36" w:rsidP="00E11E36">
      <w:pPr>
        <w:pStyle w:val="a3"/>
        <w:snapToGrid w:val="0"/>
        <w:jc w:val="both"/>
        <w:rPr>
          <w:rFonts w:ascii="Times New Roman" w:eastAsia="標楷體" w:hAnsi="Times New Roman"/>
          <w:sz w:val="28"/>
          <w:lang w:eastAsia="zh-TW"/>
        </w:rPr>
      </w:pPr>
    </w:p>
    <w:p w14:paraId="53FB621E" w14:textId="77777777" w:rsidR="00E11E36" w:rsidRPr="00534379" w:rsidRDefault="00E11E36" w:rsidP="00873C0B">
      <w:pPr>
        <w:pStyle w:val="a3"/>
        <w:numPr>
          <w:ilvl w:val="0"/>
          <w:numId w:val="23"/>
        </w:numPr>
        <w:snapToGrid w:val="0"/>
        <w:jc w:val="both"/>
        <w:rPr>
          <w:rFonts w:ascii="Times New Roman" w:eastAsia="標楷體" w:hAnsi="Times New Roman"/>
          <w:b/>
          <w:bCs/>
          <w:sz w:val="28"/>
        </w:rPr>
      </w:pPr>
      <w:proofErr w:type="spellStart"/>
      <w:r w:rsidRPr="00534379">
        <w:rPr>
          <w:rFonts w:ascii="Times New Roman" w:eastAsia="標楷體" w:hAnsi="Times New Roman" w:hint="eastAsia"/>
          <w:b/>
          <w:bCs/>
          <w:sz w:val="28"/>
        </w:rPr>
        <w:t>課程規劃特色</w:t>
      </w:r>
      <w:proofErr w:type="spellEnd"/>
    </w:p>
    <w:p w14:paraId="6DEFF728" w14:textId="77777777" w:rsidR="00E11E36" w:rsidRPr="00534379" w:rsidRDefault="00E11E36" w:rsidP="00873C0B">
      <w:pPr>
        <w:pStyle w:val="a3"/>
        <w:numPr>
          <w:ilvl w:val="0"/>
          <w:numId w:val="27"/>
        </w:numPr>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跨領域整合：將</w:t>
      </w:r>
      <w:proofErr w:type="spellStart"/>
      <w:r w:rsidRPr="00534379">
        <w:rPr>
          <w:rFonts w:ascii="Times New Roman" w:eastAsia="標楷體" w:hAnsi="Times New Roman" w:hint="eastAsia"/>
          <w:sz w:val="28"/>
          <w:lang w:eastAsia="zh-TW"/>
        </w:rPr>
        <w:t>AI</w:t>
      </w:r>
      <w:r w:rsidRPr="00534379">
        <w:rPr>
          <w:rFonts w:ascii="Times New Roman" w:eastAsia="標楷體" w:hAnsi="Times New Roman" w:hint="eastAsia"/>
          <w:sz w:val="28"/>
          <w:lang w:eastAsia="zh-TW"/>
        </w:rPr>
        <w:t>技術與生醫應用緊密結合，打造全方位人才</w:t>
      </w:r>
      <w:proofErr w:type="spellEnd"/>
      <w:r w:rsidRPr="00534379">
        <w:rPr>
          <w:rFonts w:ascii="Times New Roman" w:eastAsia="標楷體" w:hAnsi="Times New Roman" w:hint="eastAsia"/>
          <w:sz w:val="28"/>
          <w:lang w:eastAsia="zh-TW"/>
        </w:rPr>
        <w:t>。</w:t>
      </w:r>
    </w:p>
    <w:p w14:paraId="29E9A6B4" w14:textId="77777777" w:rsidR="00E11E36" w:rsidRPr="00534379" w:rsidRDefault="00E11E36" w:rsidP="00873C0B">
      <w:pPr>
        <w:pStyle w:val="a3"/>
        <w:numPr>
          <w:ilvl w:val="0"/>
          <w:numId w:val="27"/>
        </w:numPr>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實務導向：課程注重實驗、實習及案例分析，提升學生的實際應用能力。</w:t>
      </w:r>
    </w:p>
    <w:p w14:paraId="03AD13E5" w14:textId="77777777" w:rsidR="00E11E36" w:rsidRPr="00534379" w:rsidRDefault="00E11E36" w:rsidP="00873C0B">
      <w:pPr>
        <w:pStyle w:val="a3"/>
        <w:numPr>
          <w:ilvl w:val="0"/>
          <w:numId w:val="27"/>
        </w:numPr>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國際視野：部分課程以全英語授課，增強全球化競爭力。</w:t>
      </w:r>
    </w:p>
    <w:p w14:paraId="21E0FD21" w14:textId="77777777" w:rsidR="00E11E36" w:rsidRPr="00534379" w:rsidRDefault="00E11E36" w:rsidP="00873C0B">
      <w:pPr>
        <w:pStyle w:val="a3"/>
        <w:numPr>
          <w:ilvl w:val="0"/>
          <w:numId w:val="27"/>
        </w:numPr>
        <w:snapToGrid w:val="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學術與產業接軌：</w:t>
      </w:r>
      <w:r w:rsidRPr="000451A7">
        <w:rPr>
          <w:rFonts w:ascii="Times New Roman" w:eastAsia="標楷體" w:hAnsi="Times New Roman" w:hint="eastAsia"/>
          <w:sz w:val="28"/>
          <w:lang w:eastAsia="zh-TW"/>
        </w:rPr>
        <w:t>兼顧學術研究深度與產業需求</w:t>
      </w:r>
      <w:r w:rsidRPr="00534379">
        <w:rPr>
          <w:rFonts w:ascii="Times New Roman" w:eastAsia="標楷體" w:hAnsi="Times New Roman" w:hint="eastAsia"/>
          <w:sz w:val="28"/>
          <w:lang w:eastAsia="zh-TW"/>
        </w:rPr>
        <w:t>，</w:t>
      </w:r>
      <w:r w:rsidRPr="00EF1BC3">
        <w:rPr>
          <w:rFonts w:ascii="Times New Roman" w:eastAsia="標楷體" w:hAnsi="Times New Roman" w:hint="eastAsia"/>
          <w:sz w:val="28"/>
          <w:lang w:eastAsia="zh-TW"/>
        </w:rPr>
        <w:t>培養即戰力人才。</w:t>
      </w:r>
    </w:p>
    <w:p w14:paraId="4F5B92A9" w14:textId="77777777" w:rsidR="00E11E36" w:rsidRPr="00534379" w:rsidRDefault="00E11E36" w:rsidP="00E11E36">
      <w:pPr>
        <w:pStyle w:val="a3"/>
        <w:snapToGrid w:val="0"/>
        <w:jc w:val="both"/>
        <w:rPr>
          <w:rFonts w:ascii="Times New Roman" w:eastAsia="標楷體" w:hAnsi="Times New Roman"/>
          <w:sz w:val="28"/>
        </w:rPr>
      </w:pPr>
    </w:p>
    <w:p w14:paraId="071635AA" w14:textId="77777777" w:rsidR="00E11E36" w:rsidRPr="00534379" w:rsidRDefault="00E11E36" w:rsidP="00E11E36">
      <w:pPr>
        <w:pStyle w:val="a3"/>
        <w:snapToGrid w:val="0"/>
        <w:jc w:val="both"/>
        <w:rPr>
          <w:rFonts w:ascii="Times New Roman" w:eastAsia="標楷體" w:hAnsi="Times New Roman"/>
          <w:sz w:val="28"/>
        </w:rPr>
      </w:pPr>
      <w:r w:rsidRPr="00534379">
        <w:rPr>
          <w:rFonts w:ascii="Times New Roman" w:eastAsia="標楷體" w:hAnsi="Times New Roman"/>
          <w:sz w:val="28"/>
        </w:rPr>
        <w:t>※</w:t>
      </w:r>
      <w:proofErr w:type="spellStart"/>
      <w:r w:rsidRPr="00534379">
        <w:rPr>
          <w:rFonts w:ascii="Times New Roman" w:eastAsia="標楷體" w:hAnsi="Times New Roman"/>
          <w:sz w:val="28"/>
        </w:rPr>
        <w:t>詳細課程規劃內容如下表</w:t>
      </w:r>
      <w:proofErr w:type="spellEnd"/>
      <w:r w:rsidRPr="00534379">
        <w:rPr>
          <w:rFonts w:ascii="Times New Roman" w:eastAsia="標楷體" w:hAnsi="Times New Roman"/>
          <w:sz w:val="28"/>
        </w:rPr>
        <w:t>：</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52"/>
        <w:gridCol w:w="2268"/>
        <w:gridCol w:w="426"/>
        <w:gridCol w:w="708"/>
        <w:gridCol w:w="993"/>
        <w:gridCol w:w="992"/>
        <w:gridCol w:w="567"/>
        <w:gridCol w:w="3700"/>
      </w:tblGrid>
      <w:tr w:rsidR="00E11E36" w:rsidRPr="00534379" w14:paraId="230A8748" w14:textId="77777777" w:rsidTr="00AF72C2">
        <w:trPr>
          <w:trHeight w:val="425"/>
          <w:tblHeader/>
          <w:jc w:val="center"/>
        </w:trPr>
        <w:tc>
          <w:tcPr>
            <w:tcW w:w="10206" w:type="dxa"/>
            <w:gridSpan w:val="8"/>
            <w:vAlign w:val="center"/>
          </w:tcPr>
          <w:p w14:paraId="7A156D2E" w14:textId="77777777" w:rsidR="00E11E36" w:rsidRPr="00534379" w:rsidRDefault="00E11E36" w:rsidP="00674DCA">
            <w:pPr>
              <w:pStyle w:val="a3"/>
              <w:snapToGrid w:val="0"/>
              <w:spacing w:line="0" w:lineRule="atLeast"/>
              <w:ind w:left="227" w:right="227"/>
              <w:jc w:val="center"/>
              <w:rPr>
                <w:rFonts w:ascii="Times New Roman" w:eastAsia="標楷體" w:hAnsi="Times New Roman"/>
                <w:lang w:val="en-US" w:eastAsia="zh-TW"/>
              </w:rPr>
            </w:pPr>
            <w:r w:rsidRPr="00534379">
              <w:rPr>
                <w:rFonts w:ascii="Times New Roman" w:eastAsia="標楷體" w:hAnsi="Times New Roman"/>
                <w:lang w:val="en-US" w:eastAsia="zh-TW"/>
              </w:rPr>
              <w:t>課</w:t>
            </w:r>
            <w:r w:rsidRPr="00534379">
              <w:rPr>
                <w:rFonts w:ascii="Times New Roman" w:eastAsia="標楷體" w:hAnsi="Times New Roman"/>
                <w:lang w:val="en-US" w:eastAsia="zh-TW"/>
              </w:rPr>
              <w:t xml:space="preserve">   </w:t>
            </w:r>
            <w:r w:rsidRPr="00534379">
              <w:rPr>
                <w:rFonts w:ascii="Times New Roman" w:eastAsia="標楷體" w:hAnsi="Times New Roman"/>
                <w:lang w:val="en-US" w:eastAsia="zh-TW"/>
              </w:rPr>
              <w:t>程</w:t>
            </w:r>
            <w:r w:rsidRPr="00534379">
              <w:rPr>
                <w:rFonts w:ascii="Times New Roman" w:eastAsia="標楷體" w:hAnsi="Times New Roman"/>
                <w:lang w:val="en-US" w:eastAsia="zh-TW"/>
              </w:rPr>
              <w:t xml:space="preserve">   </w:t>
            </w:r>
            <w:r w:rsidRPr="00534379">
              <w:rPr>
                <w:rFonts w:ascii="Times New Roman" w:eastAsia="標楷體" w:hAnsi="Times New Roman"/>
                <w:lang w:val="en-US" w:eastAsia="zh-TW"/>
              </w:rPr>
              <w:t>內</w:t>
            </w:r>
            <w:r w:rsidRPr="00534379">
              <w:rPr>
                <w:rFonts w:ascii="Times New Roman" w:eastAsia="標楷體" w:hAnsi="Times New Roman"/>
                <w:lang w:val="en-US" w:eastAsia="zh-TW"/>
              </w:rPr>
              <w:t xml:space="preserve">   </w:t>
            </w:r>
            <w:r w:rsidRPr="00534379">
              <w:rPr>
                <w:rFonts w:ascii="Times New Roman" w:eastAsia="標楷體" w:hAnsi="Times New Roman"/>
                <w:lang w:val="en-US" w:eastAsia="zh-TW"/>
              </w:rPr>
              <w:t>容</w:t>
            </w:r>
          </w:p>
        </w:tc>
      </w:tr>
      <w:tr w:rsidR="00E11E36" w:rsidRPr="00534379" w14:paraId="4247DA44" w14:textId="77777777" w:rsidTr="00AF72C2">
        <w:trPr>
          <w:trHeight w:val="425"/>
          <w:tblHeader/>
          <w:jc w:val="center"/>
        </w:trPr>
        <w:tc>
          <w:tcPr>
            <w:tcW w:w="552" w:type="dxa"/>
            <w:vAlign w:val="center"/>
          </w:tcPr>
          <w:p w14:paraId="65F49B83"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授課年級</w:t>
            </w:r>
          </w:p>
        </w:tc>
        <w:tc>
          <w:tcPr>
            <w:tcW w:w="2268" w:type="dxa"/>
            <w:vAlign w:val="center"/>
          </w:tcPr>
          <w:p w14:paraId="73FEDFEE"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課程名稱</w:t>
            </w:r>
          </w:p>
        </w:tc>
        <w:tc>
          <w:tcPr>
            <w:tcW w:w="426" w:type="dxa"/>
            <w:vAlign w:val="center"/>
          </w:tcPr>
          <w:p w14:paraId="13E1AA85"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學分</w:t>
            </w:r>
          </w:p>
        </w:tc>
        <w:tc>
          <w:tcPr>
            <w:tcW w:w="708" w:type="dxa"/>
            <w:vAlign w:val="center"/>
          </w:tcPr>
          <w:p w14:paraId="535769EF"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必</w:t>
            </w:r>
            <w:r w:rsidRPr="00534379">
              <w:rPr>
                <w:rFonts w:ascii="Times New Roman" w:eastAsia="標楷體" w:hAnsi="Times New Roman" w:hint="eastAsia"/>
                <w:lang w:val="en-US" w:eastAsia="zh-TW"/>
              </w:rPr>
              <w:t>(</w:t>
            </w:r>
            <w:r w:rsidRPr="00534379">
              <w:rPr>
                <w:rFonts w:ascii="Times New Roman" w:eastAsia="標楷體" w:hAnsi="Times New Roman"/>
                <w:lang w:val="en-US" w:eastAsia="zh-TW"/>
              </w:rPr>
              <w:t>選</w:t>
            </w:r>
            <w:r w:rsidRPr="00534379">
              <w:rPr>
                <w:rFonts w:ascii="Times New Roman" w:eastAsia="標楷體" w:hAnsi="Times New Roman" w:hint="eastAsia"/>
                <w:lang w:val="en-US" w:eastAsia="zh-TW"/>
              </w:rPr>
              <w:t>)</w:t>
            </w:r>
            <w:r w:rsidRPr="00534379">
              <w:rPr>
                <w:rFonts w:ascii="Times New Roman" w:eastAsia="標楷體" w:hAnsi="Times New Roman"/>
                <w:lang w:val="en-US" w:eastAsia="zh-TW"/>
              </w:rPr>
              <w:t>修</w:t>
            </w:r>
          </w:p>
        </w:tc>
        <w:tc>
          <w:tcPr>
            <w:tcW w:w="993" w:type="dxa"/>
            <w:vAlign w:val="center"/>
          </w:tcPr>
          <w:p w14:paraId="5B87E9D0"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任課教師</w:t>
            </w:r>
          </w:p>
        </w:tc>
        <w:tc>
          <w:tcPr>
            <w:tcW w:w="992" w:type="dxa"/>
            <w:vAlign w:val="center"/>
          </w:tcPr>
          <w:p w14:paraId="0821B14C"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專（兼）任</w:t>
            </w:r>
          </w:p>
        </w:tc>
        <w:tc>
          <w:tcPr>
            <w:tcW w:w="567" w:type="dxa"/>
            <w:vAlign w:val="center"/>
          </w:tcPr>
          <w:p w14:paraId="0F9B7732"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最高學歷</w:t>
            </w:r>
          </w:p>
        </w:tc>
        <w:tc>
          <w:tcPr>
            <w:tcW w:w="3700" w:type="dxa"/>
            <w:vAlign w:val="center"/>
          </w:tcPr>
          <w:p w14:paraId="5A3870AF"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專長</w:t>
            </w:r>
          </w:p>
        </w:tc>
      </w:tr>
      <w:tr w:rsidR="00E11E36" w:rsidRPr="00534379" w14:paraId="4BA92037" w14:textId="77777777" w:rsidTr="00674DCA">
        <w:trPr>
          <w:trHeight w:val="425"/>
          <w:jc w:val="center"/>
        </w:trPr>
        <w:tc>
          <w:tcPr>
            <w:tcW w:w="552" w:type="dxa"/>
            <w:vAlign w:val="center"/>
          </w:tcPr>
          <w:p w14:paraId="598D43BC"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1</w:t>
            </w:r>
          </w:p>
        </w:tc>
        <w:tc>
          <w:tcPr>
            <w:tcW w:w="2268" w:type="dxa"/>
            <w:vAlign w:val="center"/>
          </w:tcPr>
          <w:p w14:paraId="1B6C65C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411914">
              <w:rPr>
                <w:rFonts w:ascii="Times New Roman" w:eastAsia="標楷體" w:hAnsi="Times New Roman" w:hint="eastAsia"/>
                <w:lang w:val="en-US" w:eastAsia="zh-TW"/>
              </w:rPr>
              <w:t>智慧生醫專論</w:t>
            </w:r>
          </w:p>
        </w:tc>
        <w:tc>
          <w:tcPr>
            <w:tcW w:w="426" w:type="dxa"/>
            <w:vAlign w:val="center"/>
          </w:tcPr>
          <w:p w14:paraId="28886A8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lang w:val="en-US" w:eastAsia="zh-TW"/>
              </w:rPr>
              <w:t>2</w:t>
            </w:r>
          </w:p>
        </w:tc>
        <w:tc>
          <w:tcPr>
            <w:tcW w:w="708" w:type="dxa"/>
            <w:vAlign w:val="center"/>
          </w:tcPr>
          <w:p w14:paraId="146B15C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6B2F6C99"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proofErr w:type="spellStart"/>
            <w:r w:rsidRPr="00725CB5">
              <w:rPr>
                <w:rFonts w:eastAsia="標楷體" w:hint="eastAsia"/>
                <w:kern w:val="0"/>
                <w:szCs w:val="24"/>
              </w:rPr>
              <w:t>盧鴻興</w:t>
            </w:r>
            <w:proofErr w:type="spellEnd"/>
          </w:p>
        </w:tc>
        <w:tc>
          <w:tcPr>
            <w:tcW w:w="992" w:type="dxa"/>
            <w:vAlign w:val="center"/>
          </w:tcPr>
          <w:p w14:paraId="15662CB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0BCDF0C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769BA22A"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工業與資訊管理、演算法、軟體與系統工程、機率統計學、管理科學</w:t>
            </w:r>
          </w:p>
        </w:tc>
      </w:tr>
      <w:tr w:rsidR="00E11E36" w:rsidRPr="00534379" w14:paraId="52C8ABD0" w14:textId="77777777" w:rsidTr="00674DCA">
        <w:trPr>
          <w:trHeight w:val="425"/>
          <w:jc w:val="center"/>
        </w:trPr>
        <w:tc>
          <w:tcPr>
            <w:tcW w:w="552" w:type="dxa"/>
            <w:vAlign w:val="center"/>
          </w:tcPr>
          <w:p w14:paraId="3245BAAB"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1</w:t>
            </w:r>
          </w:p>
        </w:tc>
        <w:tc>
          <w:tcPr>
            <w:tcW w:w="2268" w:type="dxa"/>
            <w:vAlign w:val="center"/>
          </w:tcPr>
          <w:p w14:paraId="3817000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學術研究倫理</w:t>
            </w:r>
          </w:p>
        </w:tc>
        <w:tc>
          <w:tcPr>
            <w:tcW w:w="426" w:type="dxa"/>
            <w:vAlign w:val="center"/>
          </w:tcPr>
          <w:p w14:paraId="6569A29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lang w:val="en-US" w:eastAsia="zh-TW"/>
              </w:rPr>
              <w:t>0</w:t>
            </w:r>
          </w:p>
        </w:tc>
        <w:tc>
          <w:tcPr>
            <w:tcW w:w="708" w:type="dxa"/>
            <w:vAlign w:val="center"/>
          </w:tcPr>
          <w:p w14:paraId="208FCA6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4754D72A"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r w:rsidRPr="00725CB5">
              <w:rPr>
                <w:rFonts w:ascii="Times New Roman" w:eastAsia="標楷體" w:hAnsi="Times New Roman" w:hint="eastAsia"/>
                <w:lang w:val="en-US" w:eastAsia="zh-TW"/>
              </w:rPr>
              <w:t>待定</w:t>
            </w:r>
          </w:p>
        </w:tc>
        <w:tc>
          <w:tcPr>
            <w:tcW w:w="992" w:type="dxa"/>
            <w:vAlign w:val="center"/>
          </w:tcPr>
          <w:p w14:paraId="1CCF48D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572B219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2CB5BAB6"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ascii="Times New Roman" w:eastAsia="標楷體" w:hAnsi="Times New Roman" w:hint="eastAsia"/>
                <w:lang w:val="en-US" w:eastAsia="zh-HK"/>
              </w:rPr>
              <w:t>由該學年負責老師授課</w:t>
            </w:r>
          </w:p>
        </w:tc>
      </w:tr>
      <w:tr w:rsidR="00E11E36" w:rsidRPr="00534379" w14:paraId="6CBAF279" w14:textId="77777777" w:rsidTr="00674DCA">
        <w:trPr>
          <w:trHeight w:val="425"/>
          <w:jc w:val="center"/>
        </w:trPr>
        <w:tc>
          <w:tcPr>
            <w:tcW w:w="552" w:type="dxa"/>
            <w:vAlign w:val="center"/>
          </w:tcPr>
          <w:p w14:paraId="77742047"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1</w:t>
            </w:r>
          </w:p>
        </w:tc>
        <w:tc>
          <w:tcPr>
            <w:tcW w:w="2268" w:type="dxa"/>
            <w:vAlign w:val="center"/>
          </w:tcPr>
          <w:p w14:paraId="3D073C3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專題討論</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一</w:t>
            </w:r>
            <w:r w:rsidRPr="00725CB5">
              <w:rPr>
                <w:rFonts w:ascii="Times New Roman" w:eastAsia="標楷體" w:hAnsi="Times New Roman" w:hint="eastAsia"/>
                <w:lang w:val="en-US" w:eastAsia="zh-TW"/>
              </w:rPr>
              <w:t>)</w:t>
            </w:r>
          </w:p>
        </w:tc>
        <w:tc>
          <w:tcPr>
            <w:tcW w:w="426" w:type="dxa"/>
            <w:vAlign w:val="center"/>
          </w:tcPr>
          <w:p w14:paraId="599D6CD5"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1</w:t>
            </w:r>
          </w:p>
        </w:tc>
        <w:tc>
          <w:tcPr>
            <w:tcW w:w="708" w:type="dxa"/>
            <w:vAlign w:val="center"/>
          </w:tcPr>
          <w:p w14:paraId="07650E5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4AE39C62"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r w:rsidRPr="00725CB5">
              <w:rPr>
                <w:rFonts w:ascii="Times New Roman" w:eastAsia="標楷體" w:hAnsi="Times New Roman" w:hint="eastAsia"/>
                <w:lang w:val="en-US" w:eastAsia="zh-TW"/>
              </w:rPr>
              <w:t>待定</w:t>
            </w:r>
          </w:p>
        </w:tc>
        <w:tc>
          <w:tcPr>
            <w:tcW w:w="992" w:type="dxa"/>
            <w:vAlign w:val="center"/>
          </w:tcPr>
          <w:p w14:paraId="18F33CB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466CD52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583B0EFD"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ascii="Times New Roman" w:eastAsia="標楷體" w:hAnsi="Times New Roman" w:hint="eastAsia"/>
                <w:lang w:val="en-US" w:eastAsia="zh-HK"/>
              </w:rPr>
              <w:t>由該學年負責老師授課</w:t>
            </w:r>
          </w:p>
        </w:tc>
      </w:tr>
      <w:tr w:rsidR="00E11E36" w:rsidRPr="00534379" w14:paraId="5B3A3C4F" w14:textId="77777777" w:rsidTr="00674DCA">
        <w:trPr>
          <w:trHeight w:val="425"/>
          <w:jc w:val="center"/>
        </w:trPr>
        <w:tc>
          <w:tcPr>
            <w:tcW w:w="552" w:type="dxa"/>
            <w:vAlign w:val="center"/>
          </w:tcPr>
          <w:p w14:paraId="5AF501BE"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1</w:t>
            </w:r>
          </w:p>
        </w:tc>
        <w:tc>
          <w:tcPr>
            <w:tcW w:w="2268" w:type="dxa"/>
            <w:vAlign w:val="center"/>
          </w:tcPr>
          <w:p w14:paraId="0450C48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專題討論</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二</w:t>
            </w:r>
            <w:r w:rsidRPr="00725CB5">
              <w:rPr>
                <w:rFonts w:ascii="Times New Roman" w:eastAsia="標楷體" w:hAnsi="Times New Roman" w:hint="eastAsia"/>
                <w:lang w:val="en-US" w:eastAsia="zh-TW"/>
              </w:rPr>
              <w:t>)</w:t>
            </w:r>
          </w:p>
        </w:tc>
        <w:tc>
          <w:tcPr>
            <w:tcW w:w="426" w:type="dxa"/>
            <w:vAlign w:val="center"/>
          </w:tcPr>
          <w:p w14:paraId="2990DF4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1</w:t>
            </w:r>
          </w:p>
        </w:tc>
        <w:tc>
          <w:tcPr>
            <w:tcW w:w="708" w:type="dxa"/>
            <w:vAlign w:val="center"/>
          </w:tcPr>
          <w:p w14:paraId="35D1F438"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5292CAE1"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r w:rsidRPr="00725CB5">
              <w:rPr>
                <w:rFonts w:ascii="Times New Roman" w:eastAsia="標楷體" w:hAnsi="Times New Roman" w:hint="eastAsia"/>
                <w:lang w:val="en-US" w:eastAsia="zh-TW"/>
              </w:rPr>
              <w:t>待定</w:t>
            </w:r>
          </w:p>
        </w:tc>
        <w:tc>
          <w:tcPr>
            <w:tcW w:w="992" w:type="dxa"/>
            <w:vAlign w:val="center"/>
          </w:tcPr>
          <w:p w14:paraId="647DFEF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50AB32C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52C7EF75"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ascii="Times New Roman" w:eastAsia="標楷體" w:hAnsi="Times New Roman" w:hint="eastAsia"/>
                <w:lang w:val="en-US" w:eastAsia="zh-HK"/>
              </w:rPr>
              <w:t>由該學年負責老師授課</w:t>
            </w:r>
          </w:p>
        </w:tc>
      </w:tr>
      <w:tr w:rsidR="00E11E36" w:rsidRPr="00534379" w14:paraId="11679C83" w14:textId="77777777" w:rsidTr="00674DCA">
        <w:trPr>
          <w:trHeight w:val="425"/>
          <w:jc w:val="center"/>
        </w:trPr>
        <w:tc>
          <w:tcPr>
            <w:tcW w:w="552" w:type="dxa"/>
            <w:vAlign w:val="center"/>
          </w:tcPr>
          <w:p w14:paraId="6428969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2</w:t>
            </w:r>
          </w:p>
        </w:tc>
        <w:tc>
          <w:tcPr>
            <w:tcW w:w="2268" w:type="dxa"/>
            <w:vAlign w:val="center"/>
          </w:tcPr>
          <w:p w14:paraId="0426DEC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專題討論</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三</w:t>
            </w:r>
            <w:r w:rsidRPr="00725CB5">
              <w:rPr>
                <w:rFonts w:ascii="Times New Roman" w:eastAsia="標楷體" w:hAnsi="Times New Roman" w:hint="eastAsia"/>
                <w:lang w:val="en-US" w:eastAsia="zh-TW"/>
              </w:rPr>
              <w:t>)</w:t>
            </w:r>
          </w:p>
        </w:tc>
        <w:tc>
          <w:tcPr>
            <w:tcW w:w="426" w:type="dxa"/>
            <w:vAlign w:val="center"/>
          </w:tcPr>
          <w:p w14:paraId="623E292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1</w:t>
            </w:r>
          </w:p>
        </w:tc>
        <w:tc>
          <w:tcPr>
            <w:tcW w:w="708" w:type="dxa"/>
            <w:vAlign w:val="center"/>
          </w:tcPr>
          <w:p w14:paraId="05BE80D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786245C5"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r w:rsidRPr="00725CB5">
              <w:rPr>
                <w:rFonts w:ascii="Times New Roman" w:eastAsia="標楷體" w:hAnsi="Times New Roman" w:hint="eastAsia"/>
                <w:lang w:val="en-US" w:eastAsia="zh-TW"/>
              </w:rPr>
              <w:t>待定</w:t>
            </w:r>
          </w:p>
        </w:tc>
        <w:tc>
          <w:tcPr>
            <w:tcW w:w="992" w:type="dxa"/>
            <w:vAlign w:val="center"/>
          </w:tcPr>
          <w:p w14:paraId="6D1B8C3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54DE879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7805CBC7"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ascii="Times New Roman" w:eastAsia="標楷體" w:hAnsi="Times New Roman" w:hint="eastAsia"/>
                <w:lang w:val="en-US" w:eastAsia="zh-HK"/>
              </w:rPr>
              <w:t>由該學年負責老師授課</w:t>
            </w:r>
          </w:p>
        </w:tc>
      </w:tr>
      <w:tr w:rsidR="00E11E36" w:rsidRPr="00534379" w14:paraId="1AB8FD2C" w14:textId="77777777" w:rsidTr="00674DCA">
        <w:trPr>
          <w:trHeight w:val="425"/>
          <w:jc w:val="center"/>
        </w:trPr>
        <w:tc>
          <w:tcPr>
            <w:tcW w:w="552" w:type="dxa"/>
            <w:vAlign w:val="center"/>
          </w:tcPr>
          <w:p w14:paraId="4EEC13F2"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lang w:val="en-US" w:eastAsia="zh-TW"/>
              </w:rPr>
              <w:t>2</w:t>
            </w:r>
          </w:p>
        </w:tc>
        <w:tc>
          <w:tcPr>
            <w:tcW w:w="2268" w:type="dxa"/>
            <w:vAlign w:val="center"/>
          </w:tcPr>
          <w:p w14:paraId="51C61A4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專題討論</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四</w:t>
            </w:r>
            <w:r w:rsidRPr="00725CB5">
              <w:rPr>
                <w:rFonts w:ascii="Times New Roman" w:eastAsia="標楷體" w:hAnsi="Times New Roman" w:hint="eastAsia"/>
                <w:lang w:val="en-US" w:eastAsia="zh-TW"/>
              </w:rPr>
              <w:t>)</w:t>
            </w:r>
          </w:p>
        </w:tc>
        <w:tc>
          <w:tcPr>
            <w:tcW w:w="426" w:type="dxa"/>
            <w:vAlign w:val="center"/>
          </w:tcPr>
          <w:p w14:paraId="37EA2CA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1</w:t>
            </w:r>
          </w:p>
        </w:tc>
        <w:tc>
          <w:tcPr>
            <w:tcW w:w="708" w:type="dxa"/>
            <w:vAlign w:val="center"/>
          </w:tcPr>
          <w:p w14:paraId="2DC07C08"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4C630590" w14:textId="77777777" w:rsidR="00E11E36" w:rsidRPr="00725CB5" w:rsidRDefault="00E11E36" w:rsidP="00674DCA">
            <w:pPr>
              <w:pStyle w:val="a3"/>
              <w:snapToGrid w:val="0"/>
              <w:spacing w:line="0" w:lineRule="atLeast"/>
              <w:ind w:leftChars="-25" w:left="-60" w:rightChars="-25" w:right="-60"/>
              <w:jc w:val="center"/>
              <w:rPr>
                <w:rFonts w:eastAsia="標楷體"/>
                <w:kern w:val="0"/>
                <w:szCs w:val="24"/>
              </w:rPr>
            </w:pPr>
            <w:r w:rsidRPr="00725CB5">
              <w:rPr>
                <w:rFonts w:ascii="Times New Roman" w:eastAsia="標楷體" w:hAnsi="Times New Roman" w:hint="eastAsia"/>
                <w:lang w:val="en-US" w:eastAsia="zh-TW"/>
              </w:rPr>
              <w:t>待定</w:t>
            </w:r>
          </w:p>
        </w:tc>
        <w:tc>
          <w:tcPr>
            <w:tcW w:w="992" w:type="dxa"/>
            <w:vAlign w:val="center"/>
          </w:tcPr>
          <w:p w14:paraId="0DD94A2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63FF19D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4C8EBB6C"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ascii="Times New Roman" w:eastAsia="標楷體" w:hAnsi="Times New Roman" w:hint="eastAsia"/>
                <w:lang w:val="en-US" w:eastAsia="zh-HK"/>
              </w:rPr>
              <w:t>由該學年負責老師授課</w:t>
            </w:r>
          </w:p>
        </w:tc>
      </w:tr>
      <w:tr w:rsidR="00E11E36" w:rsidRPr="00534379" w14:paraId="0CC6AEB1" w14:textId="77777777" w:rsidTr="00674DCA">
        <w:trPr>
          <w:trHeight w:val="425"/>
          <w:jc w:val="center"/>
        </w:trPr>
        <w:tc>
          <w:tcPr>
            <w:tcW w:w="552" w:type="dxa"/>
            <w:vAlign w:val="center"/>
          </w:tcPr>
          <w:p w14:paraId="45D539C8" w14:textId="77777777" w:rsidR="00E11E36"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1</w:t>
            </w:r>
          </w:p>
        </w:tc>
        <w:tc>
          <w:tcPr>
            <w:tcW w:w="2268" w:type="dxa"/>
            <w:vAlign w:val="center"/>
          </w:tcPr>
          <w:p w14:paraId="20167B5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高級</w:t>
            </w:r>
            <w:r w:rsidRPr="00725CB5">
              <w:rPr>
                <w:rFonts w:ascii="Times New Roman" w:eastAsia="標楷體" w:hAnsi="Times New Roman" w:hint="eastAsia"/>
                <w:lang w:val="en-US" w:eastAsia="zh-HK"/>
              </w:rPr>
              <w:t>生成式</w:t>
            </w:r>
            <w:r w:rsidRPr="00725CB5">
              <w:rPr>
                <w:rFonts w:ascii="Times New Roman" w:eastAsia="標楷體" w:hAnsi="Times New Roman" w:hint="eastAsia"/>
                <w:lang w:val="en-US" w:eastAsia="zh-TW"/>
              </w:rPr>
              <w:t>人工智慧</w:t>
            </w:r>
          </w:p>
        </w:tc>
        <w:tc>
          <w:tcPr>
            <w:tcW w:w="426" w:type="dxa"/>
            <w:vAlign w:val="center"/>
          </w:tcPr>
          <w:p w14:paraId="198739C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lang w:val="en-US" w:eastAsia="zh-TW"/>
              </w:rPr>
              <w:t>3</w:t>
            </w:r>
          </w:p>
        </w:tc>
        <w:tc>
          <w:tcPr>
            <w:tcW w:w="708" w:type="dxa"/>
            <w:vAlign w:val="center"/>
          </w:tcPr>
          <w:p w14:paraId="73BFB04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6618A">
              <w:rPr>
                <w:rFonts w:ascii="Times New Roman" w:eastAsia="標楷體" w:hAnsi="Times New Roman" w:hint="eastAsia"/>
                <w:lang w:val="en-US" w:eastAsia="zh-TW"/>
              </w:rPr>
              <w:t>選修</w:t>
            </w:r>
          </w:p>
        </w:tc>
        <w:tc>
          <w:tcPr>
            <w:tcW w:w="993" w:type="dxa"/>
            <w:vAlign w:val="center"/>
          </w:tcPr>
          <w:p w14:paraId="1BDB583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roofErr w:type="spellStart"/>
            <w:r w:rsidRPr="00534379">
              <w:rPr>
                <w:rFonts w:eastAsia="標楷體" w:hint="eastAsia"/>
                <w:kern w:val="0"/>
                <w:szCs w:val="24"/>
              </w:rPr>
              <w:t>鮑永誠</w:t>
            </w:r>
            <w:proofErr w:type="spellEnd"/>
          </w:p>
        </w:tc>
        <w:tc>
          <w:tcPr>
            <w:tcW w:w="992" w:type="dxa"/>
            <w:vAlign w:val="center"/>
          </w:tcPr>
          <w:p w14:paraId="48D4BCC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245A127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2E83AE69" w14:textId="77777777" w:rsidR="00E11E36" w:rsidRDefault="00E11E36" w:rsidP="00674DCA">
            <w:pPr>
              <w:pStyle w:val="a3"/>
              <w:snapToGrid w:val="0"/>
              <w:spacing w:line="0" w:lineRule="atLeast"/>
              <w:ind w:leftChars="-17" w:left="-41" w:rightChars="-25" w:right="-60"/>
              <w:rPr>
                <w:rFonts w:ascii="Times New Roman" w:eastAsia="標楷體" w:hAnsi="Times New Roman"/>
                <w:lang w:val="en-US" w:eastAsia="zh-HK"/>
              </w:rPr>
            </w:pPr>
            <w:proofErr w:type="spellStart"/>
            <w:r w:rsidRPr="00534379">
              <w:rPr>
                <w:rFonts w:eastAsia="標楷體"/>
                <w:kern w:val="0"/>
                <w:szCs w:val="24"/>
              </w:rPr>
              <w:t>微積分</w:t>
            </w:r>
            <w:r w:rsidRPr="00534379">
              <w:rPr>
                <w:rFonts w:eastAsia="標楷體" w:hint="eastAsia"/>
                <w:kern w:val="0"/>
                <w:szCs w:val="24"/>
              </w:rPr>
              <w:t>、資料探勘、機器學習原理、決策分析特論</w:t>
            </w:r>
            <w:proofErr w:type="spellEnd"/>
          </w:p>
        </w:tc>
      </w:tr>
      <w:tr w:rsidR="00E11E36" w:rsidRPr="00534379" w14:paraId="0C6C40D7" w14:textId="77777777" w:rsidTr="00674DCA">
        <w:trPr>
          <w:trHeight w:val="425"/>
          <w:jc w:val="center"/>
        </w:trPr>
        <w:tc>
          <w:tcPr>
            <w:tcW w:w="552" w:type="dxa"/>
            <w:vAlign w:val="center"/>
          </w:tcPr>
          <w:p w14:paraId="3D2866C9"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51FC067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高級生物統計學</w:t>
            </w:r>
          </w:p>
        </w:tc>
        <w:tc>
          <w:tcPr>
            <w:tcW w:w="426" w:type="dxa"/>
            <w:vAlign w:val="center"/>
          </w:tcPr>
          <w:p w14:paraId="4C91983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088A4A2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3C4BACE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roofErr w:type="spellStart"/>
            <w:r w:rsidRPr="00725CB5">
              <w:rPr>
                <w:rFonts w:eastAsia="標楷體" w:hint="eastAsia"/>
                <w:kern w:val="0"/>
                <w:szCs w:val="24"/>
              </w:rPr>
              <w:t>翁世峰</w:t>
            </w:r>
            <w:proofErr w:type="spellEnd"/>
            <w:r w:rsidRPr="00725CB5">
              <w:rPr>
                <w:rFonts w:eastAsia="標楷體" w:hint="eastAsia"/>
                <w:kern w:val="0"/>
                <w:szCs w:val="24"/>
                <w:lang w:eastAsia="zh-TW"/>
              </w:rPr>
              <w:t>/</w:t>
            </w:r>
            <w:r w:rsidRPr="00725CB5">
              <w:rPr>
                <w:rFonts w:ascii="Times New Roman" w:eastAsia="標楷體" w:hAnsi="Times New Roman"/>
                <w:lang w:val="en-US" w:eastAsia="zh-TW"/>
              </w:rPr>
              <w:br/>
            </w:r>
            <w:r w:rsidRPr="00725CB5">
              <w:rPr>
                <w:rFonts w:ascii="Times New Roman" w:eastAsia="標楷體" w:hAnsi="Times New Roman" w:hint="eastAsia"/>
                <w:lang w:val="en-US" w:eastAsia="zh-TW"/>
              </w:rPr>
              <w:lastRenderedPageBreak/>
              <w:t>梁富文</w:t>
            </w:r>
          </w:p>
        </w:tc>
        <w:tc>
          <w:tcPr>
            <w:tcW w:w="992" w:type="dxa"/>
            <w:vAlign w:val="center"/>
          </w:tcPr>
          <w:p w14:paraId="3E34377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lastRenderedPageBreak/>
              <w:t>專任</w:t>
            </w:r>
          </w:p>
        </w:tc>
        <w:tc>
          <w:tcPr>
            <w:tcW w:w="567" w:type="dxa"/>
            <w:vAlign w:val="center"/>
          </w:tcPr>
          <w:p w14:paraId="7440902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6BE6B2F5"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生物統計、婦幼衛生、健康資料</w:t>
            </w:r>
            <w:r w:rsidRPr="00725CB5">
              <w:rPr>
                <w:rFonts w:ascii="Times New Roman" w:eastAsia="標楷體" w:hAnsi="Times New Roman" w:hint="eastAsia"/>
                <w:lang w:val="en-US" w:eastAsia="zh-TW"/>
              </w:rPr>
              <w:lastRenderedPageBreak/>
              <w:t>庫、視覺化分析與設計</w:t>
            </w:r>
          </w:p>
        </w:tc>
      </w:tr>
      <w:tr w:rsidR="00E11E36" w:rsidRPr="00534379" w14:paraId="13886C2E" w14:textId="77777777" w:rsidTr="00674DCA">
        <w:trPr>
          <w:trHeight w:val="425"/>
          <w:jc w:val="center"/>
        </w:trPr>
        <w:tc>
          <w:tcPr>
            <w:tcW w:w="552" w:type="dxa"/>
            <w:vAlign w:val="center"/>
          </w:tcPr>
          <w:p w14:paraId="300037DF"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lastRenderedPageBreak/>
              <w:t>1</w:t>
            </w:r>
          </w:p>
        </w:tc>
        <w:tc>
          <w:tcPr>
            <w:tcW w:w="2268" w:type="dxa"/>
            <w:vAlign w:val="center"/>
          </w:tcPr>
          <w:p w14:paraId="136C2F98"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人工智慧</w:t>
            </w:r>
          </w:p>
        </w:tc>
        <w:tc>
          <w:tcPr>
            <w:tcW w:w="426" w:type="dxa"/>
            <w:vAlign w:val="center"/>
          </w:tcPr>
          <w:p w14:paraId="386A9BE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6CECDEC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562ACED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何文獻</w:t>
            </w:r>
          </w:p>
        </w:tc>
        <w:tc>
          <w:tcPr>
            <w:tcW w:w="992" w:type="dxa"/>
            <w:vAlign w:val="center"/>
          </w:tcPr>
          <w:p w14:paraId="434E96A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38F75300"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0337ECEA"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人工智慧、資料探勘、計算智能與方法、品質工程資訊與自動化工程</w:t>
            </w:r>
          </w:p>
        </w:tc>
      </w:tr>
      <w:tr w:rsidR="00E11E36" w:rsidRPr="00534379" w14:paraId="13FC9ED8" w14:textId="77777777" w:rsidTr="00674DCA">
        <w:trPr>
          <w:trHeight w:val="425"/>
          <w:jc w:val="center"/>
        </w:trPr>
        <w:tc>
          <w:tcPr>
            <w:tcW w:w="552" w:type="dxa"/>
            <w:vAlign w:val="center"/>
          </w:tcPr>
          <w:p w14:paraId="73AAE9C4"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7ED6F8D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高級智慧醫療</w:t>
            </w:r>
            <w:r w:rsidRPr="00725CB5">
              <w:rPr>
                <w:rFonts w:ascii="Times New Roman" w:eastAsia="標楷體" w:hAnsi="Times New Roman" w:hint="eastAsia"/>
                <w:lang w:val="en-US" w:eastAsia="zh-TW"/>
              </w:rPr>
              <w:t>物聯網</w:t>
            </w:r>
          </w:p>
        </w:tc>
        <w:tc>
          <w:tcPr>
            <w:tcW w:w="426" w:type="dxa"/>
            <w:vAlign w:val="center"/>
          </w:tcPr>
          <w:p w14:paraId="18162F7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2626F75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3FEA9C2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roofErr w:type="spellStart"/>
            <w:r w:rsidRPr="00725CB5">
              <w:rPr>
                <w:rFonts w:eastAsia="標楷體" w:hint="eastAsia"/>
                <w:kern w:val="0"/>
                <w:szCs w:val="24"/>
              </w:rPr>
              <w:t>魏春旺</w:t>
            </w:r>
            <w:proofErr w:type="spellEnd"/>
          </w:p>
        </w:tc>
        <w:tc>
          <w:tcPr>
            <w:tcW w:w="992" w:type="dxa"/>
            <w:vAlign w:val="center"/>
          </w:tcPr>
          <w:p w14:paraId="2675EAE0"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14C05145"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30FA78E4"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proofErr w:type="spellStart"/>
            <w:r w:rsidRPr="00725CB5">
              <w:rPr>
                <w:rFonts w:eastAsia="標楷體" w:hint="eastAsia"/>
                <w:kern w:val="0"/>
                <w:szCs w:val="24"/>
              </w:rPr>
              <w:t>管理學概論、</w:t>
            </w:r>
            <w:r w:rsidRPr="00725CB5">
              <w:rPr>
                <w:rFonts w:eastAsia="標楷體"/>
                <w:kern w:val="0"/>
                <w:szCs w:val="24"/>
              </w:rPr>
              <w:t>系統分析與設計</w:t>
            </w:r>
            <w:r w:rsidRPr="00725CB5">
              <w:rPr>
                <w:rFonts w:eastAsia="標楷體" w:hint="eastAsia"/>
                <w:kern w:val="0"/>
                <w:szCs w:val="24"/>
              </w:rPr>
              <w:t>、電子化醫療個案分析</w:t>
            </w:r>
            <w:proofErr w:type="spellEnd"/>
          </w:p>
        </w:tc>
      </w:tr>
      <w:tr w:rsidR="00E11E36" w:rsidRPr="00534379" w14:paraId="288B399D" w14:textId="77777777" w:rsidTr="00674DCA">
        <w:trPr>
          <w:trHeight w:val="425"/>
          <w:jc w:val="center"/>
        </w:trPr>
        <w:tc>
          <w:tcPr>
            <w:tcW w:w="552" w:type="dxa"/>
            <w:vAlign w:val="center"/>
          </w:tcPr>
          <w:p w14:paraId="5D667A0A"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3F64CCF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醫電專論</w:t>
            </w:r>
          </w:p>
        </w:tc>
        <w:tc>
          <w:tcPr>
            <w:tcW w:w="426" w:type="dxa"/>
            <w:vAlign w:val="center"/>
          </w:tcPr>
          <w:p w14:paraId="1917F8D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47B1690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7C16279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郭藍遠</w:t>
            </w:r>
            <w:r>
              <w:rPr>
                <w:rFonts w:ascii="Times New Roman" w:eastAsia="標楷體" w:hAnsi="Times New Roman" w:hint="eastAsia"/>
                <w:lang w:val="en-US" w:eastAsia="zh-TW"/>
              </w:rPr>
              <w:t>/</w:t>
            </w:r>
            <w:r>
              <w:rPr>
                <w:rFonts w:ascii="Times New Roman" w:eastAsia="標楷體" w:hAnsi="Times New Roman"/>
                <w:lang w:val="en-US" w:eastAsia="zh-TW"/>
              </w:rPr>
              <w:t xml:space="preserve"> </w:t>
            </w:r>
            <w:proofErr w:type="spellStart"/>
            <w:r w:rsidRPr="00534379">
              <w:rPr>
                <w:rFonts w:eastAsia="標楷體" w:hint="eastAsia"/>
                <w:kern w:val="0"/>
                <w:szCs w:val="24"/>
              </w:rPr>
              <w:t>蔡明儒</w:t>
            </w:r>
            <w:proofErr w:type="spellEnd"/>
          </w:p>
        </w:tc>
        <w:tc>
          <w:tcPr>
            <w:tcW w:w="992" w:type="dxa"/>
            <w:vAlign w:val="center"/>
          </w:tcPr>
          <w:p w14:paraId="78FA096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2B48635B"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13185BEC"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運動醫學、生物力學、物理治療、醫學工程運動生物力學</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骨科及運動人體動作科學</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肌肉動力學</w:t>
            </w:r>
          </w:p>
        </w:tc>
      </w:tr>
      <w:tr w:rsidR="00E11E36" w:rsidRPr="00534379" w14:paraId="37275527" w14:textId="77777777" w:rsidTr="00674DCA">
        <w:trPr>
          <w:trHeight w:val="425"/>
          <w:jc w:val="center"/>
        </w:trPr>
        <w:tc>
          <w:tcPr>
            <w:tcW w:w="552" w:type="dxa"/>
            <w:vAlign w:val="center"/>
          </w:tcPr>
          <w:p w14:paraId="002DFD74"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
        </w:tc>
        <w:tc>
          <w:tcPr>
            <w:tcW w:w="2268" w:type="dxa"/>
            <w:vAlign w:val="center"/>
          </w:tcPr>
          <w:p w14:paraId="7F60EE3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生醫訊號與影像處理</w:t>
            </w:r>
          </w:p>
        </w:tc>
        <w:tc>
          <w:tcPr>
            <w:tcW w:w="426" w:type="dxa"/>
            <w:vAlign w:val="center"/>
          </w:tcPr>
          <w:p w14:paraId="449F4165"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2C9C955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0E19CF5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Apple Color Emoji" w:eastAsia="標楷體" w:hAnsi="Apple Color Emoji" w:cs="Apple Color Emoji" w:hint="eastAsia"/>
                <w:lang w:val="en-US" w:eastAsia="zh-TW"/>
              </w:rPr>
              <w:t>周銘鐘</w:t>
            </w:r>
            <w:r>
              <w:rPr>
                <w:rFonts w:ascii="Apple Color Emoji" w:eastAsia="標楷體" w:hAnsi="Apple Color Emoji" w:cs="Apple Color Emoji" w:hint="eastAsia"/>
                <w:lang w:val="en-US" w:eastAsia="zh-TW"/>
              </w:rPr>
              <w:t>/</w:t>
            </w:r>
            <w:proofErr w:type="spellStart"/>
            <w:r w:rsidRPr="00534379">
              <w:rPr>
                <w:rFonts w:eastAsia="標楷體" w:hint="eastAsia"/>
                <w:kern w:val="0"/>
                <w:szCs w:val="24"/>
              </w:rPr>
              <w:t>邱怡文</w:t>
            </w:r>
            <w:proofErr w:type="spellEnd"/>
          </w:p>
        </w:tc>
        <w:tc>
          <w:tcPr>
            <w:tcW w:w="992" w:type="dxa"/>
            <w:vAlign w:val="center"/>
          </w:tcPr>
          <w:p w14:paraId="0F3356C8"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3F94EFE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4FC44211"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影像處理、資料交換</w:t>
            </w:r>
          </w:p>
        </w:tc>
      </w:tr>
      <w:tr w:rsidR="00E11E36" w:rsidRPr="00534379" w14:paraId="7D6E0899" w14:textId="77777777" w:rsidTr="00674DCA">
        <w:trPr>
          <w:trHeight w:val="425"/>
          <w:jc w:val="center"/>
        </w:trPr>
        <w:tc>
          <w:tcPr>
            <w:tcW w:w="552" w:type="dxa"/>
            <w:vAlign w:val="center"/>
          </w:tcPr>
          <w:p w14:paraId="7AFA7DE0"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
        </w:tc>
        <w:tc>
          <w:tcPr>
            <w:tcW w:w="2268" w:type="dxa"/>
            <w:vAlign w:val="center"/>
          </w:tcPr>
          <w:p w14:paraId="76BBE9D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數據科學</w:t>
            </w:r>
          </w:p>
        </w:tc>
        <w:tc>
          <w:tcPr>
            <w:tcW w:w="426" w:type="dxa"/>
            <w:vAlign w:val="center"/>
          </w:tcPr>
          <w:p w14:paraId="2207CE4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2081518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1C21C32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邱毓賢</w:t>
            </w:r>
          </w:p>
        </w:tc>
        <w:tc>
          <w:tcPr>
            <w:tcW w:w="992" w:type="dxa"/>
            <w:vAlign w:val="center"/>
          </w:tcPr>
          <w:p w14:paraId="56483C2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兼任</w:t>
            </w:r>
          </w:p>
        </w:tc>
        <w:tc>
          <w:tcPr>
            <w:tcW w:w="567" w:type="dxa"/>
            <w:vAlign w:val="center"/>
          </w:tcPr>
          <w:p w14:paraId="2C37A81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6E38359F"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HK"/>
              </w:rPr>
            </w:pPr>
            <w:r>
              <w:rPr>
                <w:rFonts w:ascii="Times New Roman" w:eastAsia="標楷體" w:hAnsi="Times New Roman" w:hint="eastAsia"/>
                <w:lang w:val="en-US" w:eastAsia="zh-HK"/>
              </w:rPr>
              <w:t>醫學工程</w:t>
            </w:r>
            <w:r>
              <w:rPr>
                <w:rFonts w:ascii="Times New Roman" w:eastAsia="標楷體" w:hAnsi="Times New Roman" w:hint="eastAsia"/>
                <w:lang w:val="en-US" w:eastAsia="zh-TW"/>
              </w:rPr>
              <w:t>、</w:t>
            </w:r>
            <w:r>
              <w:rPr>
                <w:rFonts w:ascii="Times New Roman" w:eastAsia="標楷體" w:hAnsi="Times New Roman" w:hint="eastAsia"/>
                <w:lang w:val="en-US" w:eastAsia="zh-HK"/>
              </w:rPr>
              <w:t>自然語言處理</w:t>
            </w:r>
          </w:p>
        </w:tc>
      </w:tr>
      <w:tr w:rsidR="00E11E36" w:rsidRPr="00534379" w14:paraId="54D126F3" w14:textId="77777777" w:rsidTr="00674DCA">
        <w:trPr>
          <w:trHeight w:val="425"/>
          <w:jc w:val="center"/>
        </w:trPr>
        <w:tc>
          <w:tcPr>
            <w:tcW w:w="552" w:type="dxa"/>
            <w:vAlign w:val="center"/>
          </w:tcPr>
          <w:p w14:paraId="014CCEE5"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7AA9DDA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醫用數學</w:t>
            </w:r>
            <w:r>
              <w:rPr>
                <w:rFonts w:ascii="Times New Roman" w:eastAsia="標楷體" w:hAnsi="Times New Roman" w:hint="eastAsia"/>
                <w:lang w:val="en-US" w:eastAsia="zh-HK"/>
              </w:rPr>
              <w:t>與</w:t>
            </w:r>
            <w:r w:rsidRPr="00725CB5">
              <w:rPr>
                <w:rFonts w:ascii="Times New Roman" w:eastAsia="標楷體" w:hAnsi="Times New Roman" w:hint="eastAsia"/>
                <w:lang w:val="en-US" w:eastAsia="zh-TW"/>
              </w:rPr>
              <w:t>資訊安全</w:t>
            </w:r>
          </w:p>
        </w:tc>
        <w:tc>
          <w:tcPr>
            <w:tcW w:w="426" w:type="dxa"/>
            <w:vAlign w:val="center"/>
          </w:tcPr>
          <w:p w14:paraId="61A99E9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4337134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32EC4D2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陳以德</w:t>
            </w:r>
          </w:p>
        </w:tc>
        <w:tc>
          <w:tcPr>
            <w:tcW w:w="992" w:type="dxa"/>
            <w:vAlign w:val="center"/>
          </w:tcPr>
          <w:p w14:paraId="2E57FB3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004DACC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3EEAE7F3"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資訊安全、影像處理、資料交換</w:t>
            </w:r>
          </w:p>
        </w:tc>
      </w:tr>
      <w:tr w:rsidR="00E11E36" w:rsidRPr="00534379" w14:paraId="68AA6EB3" w14:textId="77777777" w:rsidTr="00674DCA">
        <w:trPr>
          <w:trHeight w:val="425"/>
          <w:jc w:val="center"/>
        </w:trPr>
        <w:tc>
          <w:tcPr>
            <w:tcW w:w="552" w:type="dxa"/>
            <w:vAlign w:val="center"/>
          </w:tcPr>
          <w:p w14:paraId="76D0200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296A828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生物醫學資訊</w:t>
            </w:r>
          </w:p>
        </w:tc>
        <w:tc>
          <w:tcPr>
            <w:tcW w:w="426" w:type="dxa"/>
            <w:vAlign w:val="center"/>
          </w:tcPr>
          <w:p w14:paraId="761DDC1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72914BE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4B19A5F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鄭成偉</w:t>
            </w:r>
          </w:p>
        </w:tc>
        <w:tc>
          <w:tcPr>
            <w:tcW w:w="992" w:type="dxa"/>
            <w:vAlign w:val="center"/>
          </w:tcPr>
          <w:p w14:paraId="32011F3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70167D8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29DB99DD"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生物醫學資訊、人工智慧、機器學習、演算法設計、計算化學、醣分子科學、計算體學、結構生物學、大數據分析</w:t>
            </w:r>
          </w:p>
        </w:tc>
      </w:tr>
      <w:tr w:rsidR="00E11E36" w:rsidRPr="00534379" w14:paraId="7A74F758" w14:textId="77777777" w:rsidTr="00674DCA">
        <w:trPr>
          <w:trHeight w:val="425"/>
          <w:jc w:val="center"/>
        </w:trPr>
        <w:tc>
          <w:tcPr>
            <w:tcW w:w="552" w:type="dxa"/>
            <w:vAlign w:val="center"/>
          </w:tcPr>
          <w:p w14:paraId="6D65CAC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75220B6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生技新藥暨價創</w:t>
            </w:r>
          </w:p>
        </w:tc>
        <w:tc>
          <w:tcPr>
            <w:tcW w:w="426" w:type="dxa"/>
            <w:vAlign w:val="center"/>
          </w:tcPr>
          <w:p w14:paraId="361BCAF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2</w:t>
            </w:r>
          </w:p>
        </w:tc>
        <w:tc>
          <w:tcPr>
            <w:tcW w:w="708" w:type="dxa"/>
            <w:vAlign w:val="center"/>
          </w:tcPr>
          <w:p w14:paraId="6346B5F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2ABF496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林文瑋</w:t>
            </w:r>
          </w:p>
        </w:tc>
        <w:tc>
          <w:tcPr>
            <w:tcW w:w="992" w:type="dxa"/>
            <w:vAlign w:val="center"/>
          </w:tcPr>
          <w:p w14:paraId="076ECBC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408B89D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44332DE8"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免疫學、蛋白質體學、分子細胞生物學、實驗診斷學蛋白質藥物開發、分子免疫學、抗體基因工程、腫瘤生物學、臨床檢測</w:t>
            </w:r>
          </w:p>
        </w:tc>
      </w:tr>
      <w:tr w:rsidR="00E11E36" w:rsidRPr="00534379" w14:paraId="7A423950" w14:textId="77777777" w:rsidTr="00AF72C2">
        <w:trPr>
          <w:trHeight w:val="1165"/>
          <w:jc w:val="center"/>
        </w:trPr>
        <w:tc>
          <w:tcPr>
            <w:tcW w:w="552" w:type="dxa"/>
            <w:vAlign w:val="center"/>
          </w:tcPr>
          <w:p w14:paraId="7441D18B"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1C10B4F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生物技術的研究應用</w:t>
            </w:r>
          </w:p>
        </w:tc>
        <w:tc>
          <w:tcPr>
            <w:tcW w:w="426" w:type="dxa"/>
            <w:vAlign w:val="center"/>
          </w:tcPr>
          <w:p w14:paraId="47FB17C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2</w:t>
            </w:r>
          </w:p>
        </w:tc>
        <w:tc>
          <w:tcPr>
            <w:tcW w:w="708" w:type="dxa"/>
            <w:vAlign w:val="center"/>
          </w:tcPr>
          <w:p w14:paraId="06CB57E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41F7038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莊智弘</w:t>
            </w:r>
          </w:p>
        </w:tc>
        <w:tc>
          <w:tcPr>
            <w:tcW w:w="992" w:type="dxa"/>
            <w:vAlign w:val="center"/>
          </w:tcPr>
          <w:p w14:paraId="3C4EC24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348124F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59750B60"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蛋白質藥物開發、分子免疫學、功能性分子造影、抗體基因工程、腫瘤生物學、電腦分子模擬</w:t>
            </w:r>
          </w:p>
        </w:tc>
      </w:tr>
      <w:tr w:rsidR="00E11E36" w:rsidRPr="00534379" w14:paraId="67B2AF67" w14:textId="77777777" w:rsidTr="00AF72C2">
        <w:trPr>
          <w:trHeight w:val="1065"/>
          <w:jc w:val="center"/>
        </w:trPr>
        <w:tc>
          <w:tcPr>
            <w:tcW w:w="552" w:type="dxa"/>
            <w:vAlign w:val="center"/>
          </w:tcPr>
          <w:p w14:paraId="599DB14A"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11A74E3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高級基因體學</w:t>
            </w:r>
            <w:r w:rsidRPr="00725CB5">
              <w:rPr>
                <w:rFonts w:ascii="Times New Roman" w:eastAsia="標楷體" w:hAnsi="Times New Roman" w:hint="eastAsia"/>
                <w:lang w:val="en-US" w:eastAsia="zh-TW"/>
              </w:rPr>
              <w:t>(EMI)</w:t>
            </w:r>
          </w:p>
        </w:tc>
        <w:tc>
          <w:tcPr>
            <w:tcW w:w="426" w:type="dxa"/>
            <w:vAlign w:val="center"/>
          </w:tcPr>
          <w:p w14:paraId="5A70176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193F981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37B9E4D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蘇詠超</w:t>
            </w:r>
            <w:r>
              <w:rPr>
                <w:rFonts w:ascii="Times New Roman" w:eastAsia="標楷體" w:hAnsi="Times New Roman" w:hint="eastAsia"/>
                <w:lang w:val="en-US" w:eastAsia="zh-TW"/>
              </w:rPr>
              <w:t>/</w:t>
            </w:r>
            <w:proofErr w:type="spellStart"/>
            <w:r w:rsidRPr="00534379">
              <w:rPr>
                <w:rFonts w:eastAsia="標楷體" w:hint="eastAsia"/>
                <w:kern w:val="0"/>
                <w:szCs w:val="24"/>
              </w:rPr>
              <w:t>吳秉勳</w:t>
            </w:r>
            <w:proofErr w:type="spellEnd"/>
          </w:p>
        </w:tc>
        <w:tc>
          <w:tcPr>
            <w:tcW w:w="992" w:type="dxa"/>
            <w:vAlign w:val="center"/>
          </w:tcPr>
          <w:p w14:paraId="718C36E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2B2374B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0A408172"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抗癌天然藥物篩選、生物資訊、基因體學、基因</w:t>
            </w:r>
            <w:r w:rsidRPr="00725CB5">
              <w:rPr>
                <w:rFonts w:ascii="Times New Roman" w:eastAsia="標楷體" w:hAnsi="Times New Roman" w:hint="eastAsia"/>
                <w:lang w:val="en-US" w:eastAsia="zh-TW"/>
              </w:rPr>
              <w:t>-</w:t>
            </w:r>
            <w:r w:rsidRPr="00725CB5">
              <w:rPr>
                <w:rFonts w:ascii="Times New Roman" w:eastAsia="標楷體" w:hAnsi="Times New Roman" w:hint="eastAsia"/>
                <w:lang w:val="en-US" w:eastAsia="zh-TW"/>
              </w:rPr>
              <w:t>基因交互作用分析、癌症生物學、鳥類分子性別鑑定</w:t>
            </w:r>
          </w:p>
        </w:tc>
      </w:tr>
      <w:tr w:rsidR="00E11E36" w:rsidRPr="00534379" w14:paraId="4861D08D" w14:textId="77777777" w:rsidTr="00AF72C2">
        <w:trPr>
          <w:trHeight w:val="809"/>
          <w:jc w:val="center"/>
        </w:trPr>
        <w:tc>
          <w:tcPr>
            <w:tcW w:w="552" w:type="dxa"/>
            <w:vAlign w:val="center"/>
          </w:tcPr>
          <w:p w14:paraId="4CFFFD13"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1</w:t>
            </w:r>
          </w:p>
        </w:tc>
        <w:tc>
          <w:tcPr>
            <w:tcW w:w="2268" w:type="dxa"/>
            <w:vAlign w:val="center"/>
          </w:tcPr>
          <w:p w14:paraId="139CA90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醫學檢驗</w:t>
            </w:r>
          </w:p>
        </w:tc>
        <w:tc>
          <w:tcPr>
            <w:tcW w:w="426" w:type="dxa"/>
            <w:vAlign w:val="center"/>
          </w:tcPr>
          <w:p w14:paraId="7C0C62C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023751B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1F462A5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柯良胤</w:t>
            </w:r>
          </w:p>
        </w:tc>
        <w:tc>
          <w:tcPr>
            <w:tcW w:w="992" w:type="dxa"/>
            <w:vAlign w:val="center"/>
          </w:tcPr>
          <w:p w14:paraId="61D38ED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0C1CD92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49C291D7"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檢驗醫學、脂質體學、脂質代謝、分子生物學、病毒分子演化</w:t>
            </w:r>
          </w:p>
        </w:tc>
      </w:tr>
      <w:tr w:rsidR="00E11E36" w:rsidRPr="00534379" w14:paraId="45E2F490" w14:textId="77777777" w:rsidTr="00AF72C2">
        <w:trPr>
          <w:trHeight w:val="747"/>
          <w:jc w:val="center"/>
        </w:trPr>
        <w:tc>
          <w:tcPr>
            <w:tcW w:w="552" w:type="dxa"/>
            <w:vAlign w:val="center"/>
          </w:tcPr>
          <w:p w14:paraId="6B8A9D31"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3FBD5730"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高級脂質學</w:t>
            </w:r>
            <w:r w:rsidRPr="00725CB5">
              <w:rPr>
                <w:rFonts w:ascii="Times New Roman" w:eastAsia="標楷體" w:hAnsi="Times New Roman" w:hint="eastAsia"/>
                <w:lang w:val="en-US" w:eastAsia="zh-TW"/>
              </w:rPr>
              <w:t>(EN)</w:t>
            </w:r>
          </w:p>
        </w:tc>
        <w:tc>
          <w:tcPr>
            <w:tcW w:w="426" w:type="dxa"/>
            <w:vAlign w:val="center"/>
          </w:tcPr>
          <w:p w14:paraId="5DC6A5F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28DA43F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586EDE0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柯良胤</w:t>
            </w:r>
            <w:r>
              <w:rPr>
                <w:rFonts w:ascii="Times New Roman" w:eastAsia="標楷體" w:hAnsi="Times New Roman" w:hint="eastAsia"/>
                <w:lang w:val="en-US" w:eastAsia="zh-TW"/>
              </w:rPr>
              <w:t>/</w:t>
            </w:r>
            <w:r>
              <w:rPr>
                <w:rFonts w:ascii="Times New Roman" w:eastAsia="標楷體" w:hAnsi="Times New Roman"/>
                <w:lang w:val="en-US" w:eastAsia="zh-TW"/>
              </w:rPr>
              <w:t xml:space="preserve"> </w:t>
            </w:r>
            <w:proofErr w:type="spellStart"/>
            <w:r w:rsidRPr="00534379">
              <w:rPr>
                <w:rFonts w:eastAsia="標楷體" w:hint="eastAsia"/>
                <w:kern w:val="0"/>
                <w:szCs w:val="24"/>
              </w:rPr>
              <w:t>蘇詠超</w:t>
            </w:r>
            <w:proofErr w:type="spellEnd"/>
          </w:p>
        </w:tc>
        <w:tc>
          <w:tcPr>
            <w:tcW w:w="992" w:type="dxa"/>
            <w:vAlign w:val="center"/>
          </w:tcPr>
          <w:p w14:paraId="3049B22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1645423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7A08FD1B"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檢驗醫學、脂質體學、脂質代謝、分子生物學、病毒分子演化</w:t>
            </w:r>
          </w:p>
        </w:tc>
      </w:tr>
      <w:tr w:rsidR="00E11E36" w:rsidRPr="00534379" w14:paraId="524568B2" w14:textId="77777777" w:rsidTr="00674DCA">
        <w:trPr>
          <w:trHeight w:val="425"/>
          <w:jc w:val="center"/>
        </w:trPr>
        <w:tc>
          <w:tcPr>
            <w:tcW w:w="552" w:type="dxa"/>
            <w:vAlign w:val="center"/>
          </w:tcPr>
          <w:p w14:paraId="2ECD069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1</w:t>
            </w:r>
          </w:p>
        </w:tc>
        <w:tc>
          <w:tcPr>
            <w:tcW w:w="2268" w:type="dxa"/>
            <w:vAlign w:val="center"/>
          </w:tcPr>
          <w:p w14:paraId="0A8387C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FF58E4">
              <w:rPr>
                <w:rFonts w:ascii="Times New Roman" w:eastAsia="標楷體" w:hAnsi="Times New Roman" w:hint="eastAsia"/>
                <w:lang w:val="en-US" w:eastAsia="zh-TW"/>
              </w:rPr>
              <w:t>智慧醫療在心血管健康之臨床應用</w:t>
            </w:r>
          </w:p>
        </w:tc>
        <w:tc>
          <w:tcPr>
            <w:tcW w:w="426" w:type="dxa"/>
            <w:vAlign w:val="center"/>
          </w:tcPr>
          <w:p w14:paraId="72FBE55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2</w:t>
            </w:r>
          </w:p>
        </w:tc>
        <w:tc>
          <w:tcPr>
            <w:tcW w:w="708" w:type="dxa"/>
            <w:vAlign w:val="center"/>
          </w:tcPr>
          <w:p w14:paraId="4499CF2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5BAC42D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roofErr w:type="spellStart"/>
            <w:r w:rsidRPr="00534379">
              <w:rPr>
                <w:rFonts w:eastAsia="標楷體" w:hint="eastAsia"/>
                <w:kern w:val="0"/>
                <w:szCs w:val="24"/>
              </w:rPr>
              <w:t>蔡維中</w:t>
            </w:r>
            <w:proofErr w:type="spellEnd"/>
          </w:p>
        </w:tc>
        <w:tc>
          <w:tcPr>
            <w:tcW w:w="992" w:type="dxa"/>
            <w:vAlign w:val="center"/>
          </w:tcPr>
          <w:p w14:paraId="7A8DE742"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30EDBA0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2B074DEE"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Pr>
                <w:rFonts w:eastAsia="標楷體" w:hint="eastAsia"/>
                <w:kern w:val="0"/>
                <w:szCs w:val="24"/>
                <w:lang w:eastAsia="zh-HK"/>
              </w:rPr>
              <w:t>醫學影像</w:t>
            </w:r>
            <w:r>
              <w:rPr>
                <w:rFonts w:eastAsia="標楷體" w:hint="eastAsia"/>
                <w:kern w:val="0"/>
                <w:szCs w:val="24"/>
                <w:lang w:eastAsia="zh-TW"/>
              </w:rPr>
              <w:t>、</w:t>
            </w:r>
            <w:proofErr w:type="spellStart"/>
            <w:r w:rsidRPr="00534379">
              <w:rPr>
                <w:rFonts w:eastAsia="標楷體" w:hint="eastAsia"/>
                <w:kern w:val="0"/>
                <w:szCs w:val="24"/>
              </w:rPr>
              <w:t>心臟血管系統</w:t>
            </w:r>
            <w:proofErr w:type="spellEnd"/>
          </w:p>
        </w:tc>
      </w:tr>
      <w:tr w:rsidR="00E11E36" w:rsidRPr="00534379" w14:paraId="1A1C60C0" w14:textId="77777777" w:rsidTr="00674DCA">
        <w:trPr>
          <w:trHeight w:val="425"/>
          <w:jc w:val="center"/>
        </w:trPr>
        <w:tc>
          <w:tcPr>
            <w:tcW w:w="552" w:type="dxa"/>
            <w:vAlign w:val="center"/>
          </w:tcPr>
          <w:p w14:paraId="4BCE4835"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43B5076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高級應用流行病學</w:t>
            </w:r>
          </w:p>
        </w:tc>
        <w:tc>
          <w:tcPr>
            <w:tcW w:w="426" w:type="dxa"/>
            <w:vAlign w:val="center"/>
          </w:tcPr>
          <w:p w14:paraId="12E9AE5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2</w:t>
            </w:r>
          </w:p>
        </w:tc>
        <w:tc>
          <w:tcPr>
            <w:tcW w:w="708" w:type="dxa"/>
            <w:vAlign w:val="center"/>
          </w:tcPr>
          <w:p w14:paraId="29D23B1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0131A20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李建宏</w:t>
            </w:r>
            <w:r>
              <w:rPr>
                <w:rFonts w:ascii="Times New Roman" w:eastAsia="標楷體" w:hAnsi="Times New Roman" w:hint="eastAsia"/>
                <w:lang w:val="en-US" w:eastAsia="zh-TW"/>
              </w:rPr>
              <w:t>/</w:t>
            </w:r>
            <w:r>
              <w:rPr>
                <w:rFonts w:ascii="Times New Roman" w:eastAsia="標楷體" w:hAnsi="Times New Roman"/>
                <w:lang w:val="en-US" w:eastAsia="zh-TW"/>
              </w:rPr>
              <w:t xml:space="preserve"> </w:t>
            </w:r>
            <w:proofErr w:type="spellStart"/>
            <w:r w:rsidRPr="00534379">
              <w:rPr>
                <w:rFonts w:eastAsia="標楷體" w:hint="eastAsia"/>
                <w:kern w:val="0"/>
                <w:szCs w:val="24"/>
              </w:rPr>
              <w:t>吳秉勳</w:t>
            </w:r>
            <w:proofErr w:type="spellEnd"/>
          </w:p>
        </w:tc>
        <w:tc>
          <w:tcPr>
            <w:tcW w:w="992" w:type="dxa"/>
            <w:vAlign w:val="center"/>
          </w:tcPr>
          <w:p w14:paraId="68216A4A"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64F775DE"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0471BAEA"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代謝症候群，心血管代謝風險，檳榔健康危害，流行病學，應用統計學，結構方程式，公共衛生學</w:t>
            </w:r>
          </w:p>
        </w:tc>
      </w:tr>
      <w:tr w:rsidR="00E11E36" w:rsidRPr="00534379" w14:paraId="22429C5C" w14:textId="77777777" w:rsidTr="00674DCA">
        <w:trPr>
          <w:trHeight w:val="425"/>
          <w:jc w:val="center"/>
        </w:trPr>
        <w:tc>
          <w:tcPr>
            <w:tcW w:w="552" w:type="dxa"/>
            <w:vAlign w:val="center"/>
          </w:tcPr>
          <w:p w14:paraId="4DB87300"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1</w:t>
            </w:r>
          </w:p>
        </w:tc>
        <w:tc>
          <w:tcPr>
            <w:tcW w:w="2268" w:type="dxa"/>
            <w:vAlign w:val="center"/>
          </w:tcPr>
          <w:p w14:paraId="3820AB41"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14463B">
              <w:rPr>
                <w:rFonts w:ascii="Times New Roman" w:eastAsia="標楷體" w:hAnsi="Times New Roman" w:hint="eastAsia"/>
                <w:lang w:val="en-US" w:eastAsia="zh-TW"/>
              </w:rPr>
              <w:t>高級</w:t>
            </w:r>
            <w:r w:rsidRPr="00725CB5">
              <w:rPr>
                <w:rFonts w:ascii="Times New Roman" w:eastAsia="標楷體" w:hAnsi="Times New Roman" w:hint="eastAsia"/>
                <w:lang w:val="en-US" w:eastAsia="zh-TW"/>
              </w:rPr>
              <w:t>生醫與智財實務</w:t>
            </w:r>
          </w:p>
        </w:tc>
        <w:tc>
          <w:tcPr>
            <w:tcW w:w="426" w:type="dxa"/>
            <w:vAlign w:val="center"/>
          </w:tcPr>
          <w:p w14:paraId="5856B7C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3</w:t>
            </w:r>
          </w:p>
        </w:tc>
        <w:tc>
          <w:tcPr>
            <w:tcW w:w="708" w:type="dxa"/>
            <w:vAlign w:val="center"/>
          </w:tcPr>
          <w:p w14:paraId="11D60F7D"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5C1CE3F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王焰增</w:t>
            </w:r>
          </w:p>
        </w:tc>
        <w:tc>
          <w:tcPr>
            <w:tcW w:w="992" w:type="dxa"/>
            <w:vAlign w:val="center"/>
          </w:tcPr>
          <w:p w14:paraId="5B630F84"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0257140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61A8C2B6"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電腦輔助藥物設計、生物巨分子結構學。生物資訊、物理化學、電腦輔助藥物設計、分子動力學、量子力學、生物化學</w:t>
            </w:r>
          </w:p>
        </w:tc>
      </w:tr>
      <w:tr w:rsidR="00E11E36" w:rsidRPr="00534379" w14:paraId="49351C73" w14:textId="77777777" w:rsidTr="00674DCA">
        <w:trPr>
          <w:trHeight w:val="425"/>
          <w:jc w:val="center"/>
        </w:trPr>
        <w:tc>
          <w:tcPr>
            <w:tcW w:w="552" w:type="dxa"/>
            <w:vAlign w:val="center"/>
          </w:tcPr>
          <w:p w14:paraId="7075308A" w14:textId="77777777" w:rsidR="00E11E36" w:rsidRPr="00223810"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223810">
              <w:rPr>
                <w:rFonts w:ascii="Times New Roman" w:eastAsia="標楷體" w:hAnsi="Times New Roman" w:hint="eastAsia"/>
                <w:lang w:val="en-US" w:eastAsia="zh-TW"/>
              </w:rPr>
              <w:lastRenderedPageBreak/>
              <w:t>1</w:t>
            </w:r>
          </w:p>
        </w:tc>
        <w:tc>
          <w:tcPr>
            <w:tcW w:w="2268" w:type="dxa"/>
            <w:vAlign w:val="center"/>
          </w:tcPr>
          <w:p w14:paraId="5AD4040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醫療器材法規與認證</w:t>
            </w:r>
          </w:p>
        </w:tc>
        <w:tc>
          <w:tcPr>
            <w:tcW w:w="426" w:type="dxa"/>
            <w:vAlign w:val="center"/>
          </w:tcPr>
          <w:p w14:paraId="12ABA84F"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2</w:t>
            </w:r>
          </w:p>
        </w:tc>
        <w:tc>
          <w:tcPr>
            <w:tcW w:w="708" w:type="dxa"/>
            <w:vAlign w:val="center"/>
          </w:tcPr>
          <w:p w14:paraId="5E64ACC6"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選修</w:t>
            </w:r>
          </w:p>
        </w:tc>
        <w:tc>
          <w:tcPr>
            <w:tcW w:w="993" w:type="dxa"/>
            <w:vAlign w:val="center"/>
          </w:tcPr>
          <w:p w14:paraId="57450C1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汪硯雲</w:t>
            </w:r>
          </w:p>
        </w:tc>
        <w:tc>
          <w:tcPr>
            <w:tcW w:w="992" w:type="dxa"/>
            <w:vAlign w:val="center"/>
          </w:tcPr>
          <w:p w14:paraId="0EEE6265"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6A417675"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6C6A686D" w14:textId="77777777" w:rsidR="00E11E36" w:rsidRPr="00725CB5" w:rsidRDefault="00E11E36" w:rsidP="00674DCA">
            <w:pPr>
              <w:pStyle w:val="a3"/>
              <w:snapToGrid w:val="0"/>
              <w:spacing w:line="0" w:lineRule="atLeast"/>
              <w:ind w:leftChars="-17" w:left="-41" w:rightChars="-25" w:right="-60"/>
              <w:rPr>
                <w:rFonts w:ascii="Times New Roman" w:eastAsia="標楷體" w:hAnsi="Times New Roman"/>
                <w:lang w:val="en-US" w:eastAsia="zh-TW"/>
              </w:rPr>
            </w:pPr>
            <w:r w:rsidRPr="00725CB5">
              <w:rPr>
                <w:rFonts w:ascii="Times New Roman" w:eastAsia="標楷體" w:hAnsi="Times New Roman" w:hint="eastAsia"/>
                <w:lang w:val="en-US" w:eastAsia="zh-TW"/>
              </w:rPr>
              <w:t>癌症轉譯醫學、臨床試驗口腔分子生物、癌症轉譯醫學、臨床試驗</w:t>
            </w:r>
          </w:p>
        </w:tc>
      </w:tr>
      <w:tr w:rsidR="00E11E36" w:rsidRPr="00534379" w14:paraId="5039FEE2" w14:textId="77777777" w:rsidTr="00AF72C2">
        <w:trPr>
          <w:trHeight w:val="722"/>
          <w:jc w:val="center"/>
        </w:trPr>
        <w:tc>
          <w:tcPr>
            <w:tcW w:w="552" w:type="dxa"/>
            <w:vAlign w:val="center"/>
          </w:tcPr>
          <w:p w14:paraId="1591558D" w14:textId="77777777" w:rsidR="00E11E36" w:rsidRPr="00534379"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p>
        </w:tc>
        <w:tc>
          <w:tcPr>
            <w:tcW w:w="2268" w:type="dxa"/>
            <w:vAlign w:val="center"/>
          </w:tcPr>
          <w:p w14:paraId="038BB9AC"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博士論文</w:t>
            </w:r>
          </w:p>
        </w:tc>
        <w:tc>
          <w:tcPr>
            <w:tcW w:w="426" w:type="dxa"/>
            <w:vAlign w:val="center"/>
          </w:tcPr>
          <w:p w14:paraId="225EBED9"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12</w:t>
            </w:r>
          </w:p>
        </w:tc>
        <w:tc>
          <w:tcPr>
            <w:tcW w:w="708" w:type="dxa"/>
            <w:vAlign w:val="center"/>
          </w:tcPr>
          <w:p w14:paraId="27CC49A0"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必修</w:t>
            </w:r>
          </w:p>
        </w:tc>
        <w:tc>
          <w:tcPr>
            <w:tcW w:w="993" w:type="dxa"/>
            <w:vAlign w:val="center"/>
          </w:tcPr>
          <w:p w14:paraId="63313AD7"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指導教授</w:t>
            </w:r>
          </w:p>
        </w:tc>
        <w:tc>
          <w:tcPr>
            <w:tcW w:w="992" w:type="dxa"/>
            <w:vAlign w:val="center"/>
          </w:tcPr>
          <w:p w14:paraId="72AB416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專任</w:t>
            </w:r>
          </w:p>
        </w:tc>
        <w:tc>
          <w:tcPr>
            <w:tcW w:w="567" w:type="dxa"/>
            <w:vAlign w:val="center"/>
          </w:tcPr>
          <w:p w14:paraId="2EF879C3" w14:textId="77777777" w:rsidR="00E11E36" w:rsidRPr="00725CB5" w:rsidRDefault="00E11E36" w:rsidP="00674DCA">
            <w:pPr>
              <w:pStyle w:val="a3"/>
              <w:snapToGrid w:val="0"/>
              <w:spacing w:line="0" w:lineRule="atLeast"/>
              <w:ind w:leftChars="-25" w:left="-60" w:rightChars="-25" w:right="-60"/>
              <w:jc w:val="center"/>
              <w:rPr>
                <w:rFonts w:ascii="Times New Roman" w:eastAsia="標楷體" w:hAnsi="Times New Roman"/>
                <w:lang w:val="en-US" w:eastAsia="zh-TW"/>
              </w:rPr>
            </w:pPr>
            <w:r w:rsidRPr="00725CB5">
              <w:rPr>
                <w:rFonts w:ascii="Times New Roman" w:eastAsia="標楷體" w:hAnsi="Times New Roman" w:hint="eastAsia"/>
                <w:lang w:val="en-US" w:eastAsia="zh-TW"/>
              </w:rPr>
              <w:t>博士</w:t>
            </w:r>
          </w:p>
        </w:tc>
        <w:tc>
          <w:tcPr>
            <w:tcW w:w="3700" w:type="dxa"/>
            <w:vAlign w:val="center"/>
          </w:tcPr>
          <w:p w14:paraId="0D63FEFE" w14:textId="77777777" w:rsidR="00E11E36" w:rsidRPr="00725CB5" w:rsidRDefault="00E11E36" w:rsidP="00674DCA">
            <w:pPr>
              <w:pStyle w:val="a3"/>
              <w:snapToGrid w:val="0"/>
              <w:spacing w:line="0" w:lineRule="atLeast"/>
              <w:ind w:leftChars="-25" w:left="-60" w:rightChars="-25" w:right="-60"/>
              <w:rPr>
                <w:rFonts w:ascii="Times New Roman" w:eastAsia="標楷體" w:hAnsi="Times New Roman"/>
                <w:lang w:val="en-US" w:eastAsia="zh-TW"/>
              </w:rPr>
            </w:pPr>
            <w:r>
              <w:rPr>
                <w:rFonts w:ascii="Times New Roman" w:eastAsia="標楷體" w:hAnsi="Times New Roman" w:hint="eastAsia"/>
                <w:lang w:val="en-US" w:eastAsia="zh-HK"/>
              </w:rPr>
              <w:t>依</w:t>
            </w:r>
            <w:r w:rsidRPr="00725CB5">
              <w:rPr>
                <w:rFonts w:ascii="Times New Roman" w:eastAsia="標楷體" w:hAnsi="Times New Roman" w:hint="eastAsia"/>
                <w:lang w:val="en-US" w:eastAsia="zh-TW"/>
              </w:rPr>
              <w:t>指導教授</w:t>
            </w:r>
            <w:r>
              <w:rPr>
                <w:rFonts w:ascii="Times New Roman" w:eastAsia="標楷體" w:hAnsi="Times New Roman" w:hint="eastAsia"/>
                <w:lang w:val="en-US" w:eastAsia="zh-HK"/>
              </w:rPr>
              <w:t>專長而定</w:t>
            </w:r>
          </w:p>
        </w:tc>
      </w:tr>
    </w:tbl>
    <w:p w14:paraId="5BF40F2C" w14:textId="77777777" w:rsidR="00E11E36" w:rsidRDefault="00E11E36" w:rsidP="00E11E36">
      <w:pPr>
        <w:pStyle w:val="a3"/>
        <w:snapToGrid w:val="0"/>
        <w:ind w:left="567" w:hanging="567"/>
        <w:jc w:val="both"/>
        <w:rPr>
          <w:rFonts w:ascii="Times New Roman" w:eastAsia="標楷體" w:hAnsi="Times New Roman"/>
          <w:b/>
          <w:sz w:val="32"/>
          <w:szCs w:val="32"/>
        </w:rPr>
      </w:pPr>
    </w:p>
    <w:p w14:paraId="3CF6FA7A" w14:textId="77777777" w:rsidR="00E11E36" w:rsidRDefault="00E11E36" w:rsidP="00E11E36">
      <w:pPr>
        <w:pStyle w:val="a3"/>
        <w:snapToGrid w:val="0"/>
        <w:ind w:left="567" w:hanging="567"/>
        <w:jc w:val="both"/>
        <w:rPr>
          <w:rFonts w:ascii="Times New Roman" w:eastAsia="標楷體" w:hAnsi="Times New Roman"/>
          <w:b/>
          <w:sz w:val="32"/>
          <w:szCs w:val="32"/>
        </w:rPr>
      </w:pPr>
    </w:p>
    <w:p w14:paraId="69F3FEF2" w14:textId="77777777" w:rsidR="00E11E36" w:rsidRDefault="00E11E36" w:rsidP="00E11E36">
      <w:pPr>
        <w:pStyle w:val="a3"/>
        <w:snapToGrid w:val="0"/>
        <w:ind w:left="567" w:hanging="567"/>
        <w:jc w:val="both"/>
        <w:rPr>
          <w:rFonts w:ascii="Times New Roman" w:eastAsia="標楷體" w:hAnsi="Times New Roman"/>
          <w:b/>
          <w:sz w:val="32"/>
          <w:szCs w:val="32"/>
        </w:rPr>
      </w:pPr>
    </w:p>
    <w:p w14:paraId="0369259A" w14:textId="14BD0317" w:rsidR="00E11E36" w:rsidRPr="00534379"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244" w:name="_Toc207873969"/>
      <w:del w:id="245" w:author="鄭成偉" w:date="2025-09-24T22:29:00Z" w16du:dateUtc="2025-09-24T14:29:00Z">
        <w:r w:rsidDel="003C2812">
          <w:rPr>
            <w:rFonts w:ascii="Times New Roman" w:eastAsia="標楷體" w:hAnsi="Times New Roman" w:hint="eastAsia"/>
            <w:b/>
            <w:sz w:val="32"/>
          </w:rPr>
          <w:delText>本博士班</w:delText>
        </w:r>
      </w:del>
      <w:proofErr w:type="spellStart"/>
      <w:ins w:id="246" w:author="鄭成偉" w:date="2025-09-24T22:29:00Z" w16du:dateUtc="2025-09-24T14:29:00Z">
        <w:r w:rsidR="003C2812">
          <w:rPr>
            <w:rFonts w:ascii="Times New Roman" w:eastAsia="標楷體" w:hAnsi="Times New Roman" w:hint="eastAsia"/>
            <w:b/>
            <w:sz w:val="32"/>
          </w:rPr>
          <w:t>本博士學位學程</w:t>
        </w:r>
      </w:ins>
      <w:r w:rsidRPr="00534379">
        <w:rPr>
          <w:rFonts w:ascii="Times New Roman" w:eastAsia="標楷體" w:hAnsi="Times New Roman" w:hint="eastAsia"/>
          <w:b/>
          <w:sz w:val="32"/>
        </w:rPr>
        <w:t>所需圖書、儀器設備規劃及增購之計畫</w:t>
      </w:r>
      <w:bookmarkEnd w:id="244"/>
      <w:proofErr w:type="spellEnd"/>
    </w:p>
    <w:p w14:paraId="73D4484E" w14:textId="77777777" w:rsidR="00E11E36" w:rsidRPr="00534379" w:rsidRDefault="00E11E36" w:rsidP="00E11E36">
      <w:pPr>
        <w:pStyle w:val="a3"/>
        <w:spacing w:line="0" w:lineRule="atLeast"/>
        <w:ind w:left="560" w:hangingChars="200" w:hanging="560"/>
        <w:jc w:val="both"/>
        <w:rPr>
          <w:rFonts w:ascii="Times New Roman" w:eastAsia="標楷體" w:hAnsi="Times New Roman"/>
          <w:sz w:val="28"/>
          <w:lang w:eastAsia="zh-TW"/>
        </w:rPr>
      </w:pPr>
      <w:bookmarkStart w:id="247" w:name="_Hlk183091223"/>
      <w:r w:rsidRPr="00534379">
        <w:rPr>
          <w:rFonts w:ascii="Times New Roman" w:eastAsia="標楷體" w:hAnsi="Times New Roman"/>
          <w:sz w:val="28"/>
          <w:lang w:eastAsia="zh-TW"/>
        </w:rPr>
        <w:t>一、</w:t>
      </w:r>
      <w:proofErr w:type="spellStart"/>
      <w:r w:rsidRPr="00534379">
        <w:rPr>
          <w:rFonts w:ascii="Times New Roman" w:eastAsia="標楷體" w:hAnsi="Times New Roman"/>
          <w:sz w:val="28"/>
        </w:rPr>
        <w:t>專業圖書</w:t>
      </w:r>
      <w:r w:rsidRPr="00534379">
        <w:rPr>
          <w:rFonts w:ascii="Times New Roman" w:eastAsia="標楷體" w:hAnsi="Times New Roman" w:hint="eastAsia"/>
          <w:sz w:val="28"/>
          <w:lang w:eastAsia="zh-TW"/>
        </w:rPr>
        <w:t>、期刊及資料庫</w:t>
      </w:r>
      <w:proofErr w:type="spellEnd"/>
    </w:p>
    <w:p w14:paraId="31E6BD7E" w14:textId="77777777" w:rsidR="00E11E36" w:rsidRPr="00534379" w:rsidRDefault="00E11E36" w:rsidP="00873C0B">
      <w:pPr>
        <w:pStyle w:val="a3"/>
        <w:numPr>
          <w:ilvl w:val="0"/>
          <w:numId w:val="14"/>
        </w:numPr>
        <w:spacing w:line="460" w:lineRule="exact"/>
        <w:ind w:left="840" w:hangingChars="300" w:hanging="840"/>
        <w:jc w:val="both"/>
        <w:rPr>
          <w:rFonts w:ascii="Times New Roman" w:eastAsia="標楷體" w:hAnsi="Times New Roman"/>
          <w:sz w:val="28"/>
          <w:szCs w:val="28"/>
          <w:lang w:eastAsia="zh-TW"/>
        </w:rPr>
      </w:pPr>
      <w:r w:rsidRPr="00534379">
        <w:rPr>
          <w:rFonts w:ascii="Times New Roman" w:eastAsia="標楷體" w:hAnsi="Times New Roman" w:hint="eastAsia"/>
          <w:sz w:val="28"/>
          <w:szCs w:val="28"/>
          <w:lang w:eastAsia="zh-TW"/>
        </w:rPr>
        <w:t>專業圖書</w:t>
      </w:r>
    </w:p>
    <w:p w14:paraId="31A2E070" w14:textId="77777777" w:rsidR="00E11E36" w:rsidRPr="00534379" w:rsidRDefault="00E11E36" w:rsidP="001D0B50">
      <w:pPr>
        <w:pStyle w:val="a3"/>
        <w:spacing w:line="460" w:lineRule="exact"/>
        <w:ind w:leftChars="300" w:left="720"/>
        <w:jc w:val="both"/>
        <w:rPr>
          <w:rFonts w:ascii="Times New Roman" w:eastAsia="標楷體" w:hAnsi="Times New Roman"/>
          <w:szCs w:val="24"/>
        </w:rPr>
      </w:pPr>
      <w:bookmarkStart w:id="248" w:name="_Hlk184130610"/>
      <w:r w:rsidRPr="00534379">
        <w:rPr>
          <w:rFonts w:ascii="Times New Roman" w:eastAsia="標楷體" w:hAnsi="Times New Roman" w:hint="eastAsia"/>
          <w:szCs w:val="24"/>
        </w:rPr>
        <w:t>1.</w:t>
      </w:r>
      <w:r w:rsidRPr="00534379">
        <w:rPr>
          <w:rFonts w:ascii="Times New Roman" w:eastAsia="標楷體" w:hAnsi="Times New Roman" w:hint="eastAsia"/>
          <w:szCs w:val="24"/>
        </w:rPr>
        <w:t>現有該領域專業圖書：中文</w:t>
      </w:r>
      <w:r w:rsidRPr="001D0B50">
        <w:rPr>
          <w:rFonts w:ascii="Times New Roman" w:eastAsia="標楷體" w:hAnsi="Times New Roman"/>
          <w:szCs w:val="24"/>
        </w:rPr>
        <w:t>115,539</w:t>
      </w:r>
      <w:r w:rsidRPr="00534379">
        <w:rPr>
          <w:rFonts w:ascii="Times New Roman" w:eastAsia="標楷體" w:hAnsi="Times New Roman" w:hint="eastAsia"/>
          <w:szCs w:val="24"/>
        </w:rPr>
        <w:t>冊，外文</w:t>
      </w:r>
      <w:r w:rsidRPr="001D0B50">
        <w:rPr>
          <w:rFonts w:ascii="Times New Roman" w:eastAsia="標楷體" w:hAnsi="Times New Roman"/>
          <w:szCs w:val="24"/>
        </w:rPr>
        <w:t>38,478</w:t>
      </w:r>
      <w:r w:rsidRPr="00534379">
        <w:rPr>
          <w:rFonts w:ascii="Times New Roman" w:eastAsia="標楷體" w:hAnsi="Times New Roman" w:hint="eastAsia"/>
          <w:szCs w:val="24"/>
        </w:rPr>
        <w:t>冊</w:t>
      </w:r>
    </w:p>
    <w:p w14:paraId="50890107" w14:textId="77777777" w:rsidR="00E11E36" w:rsidRPr="00534379" w:rsidRDefault="00E11E36" w:rsidP="001D0B50">
      <w:pPr>
        <w:pStyle w:val="a3"/>
        <w:spacing w:line="460" w:lineRule="exact"/>
        <w:ind w:leftChars="300" w:left="720"/>
        <w:jc w:val="both"/>
        <w:rPr>
          <w:rFonts w:ascii="Times New Roman" w:eastAsia="標楷體" w:hAnsi="Times New Roman"/>
          <w:szCs w:val="24"/>
        </w:rPr>
      </w:pPr>
      <w:bookmarkStart w:id="249" w:name="_Hlk184130658"/>
      <w:bookmarkEnd w:id="248"/>
      <w:r w:rsidRPr="00534379">
        <w:rPr>
          <w:rFonts w:ascii="Times New Roman" w:eastAsia="標楷體" w:hAnsi="Times New Roman" w:hint="eastAsia"/>
          <w:szCs w:val="24"/>
        </w:rPr>
        <w:t>2.</w:t>
      </w:r>
      <w:r w:rsidRPr="00534379">
        <w:rPr>
          <w:rFonts w:ascii="Times New Roman" w:eastAsia="標楷體" w:hAnsi="Times New Roman" w:hint="eastAsia"/>
          <w:szCs w:val="24"/>
        </w:rPr>
        <w:t>擬增購圖書：</w:t>
      </w:r>
      <w:r w:rsidRPr="001D0B50">
        <w:rPr>
          <w:rFonts w:ascii="Times New Roman" w:eastAsia="標楷體" w:hAnsi="Times New Roman" w:hint="eastAsia"/>
          <w:szCs w:val="24"/>
        </w:rPr>
        <w:t xml:space="preserve">　</w:t>
      </w:r>
      <w:r w:rsidRPr="001D0B50">
        <w:rPr>
          <w:rFonts w:ascii="Times New Roman" w:eastAsia="標楷體" w:hAnsi="Times New Roman" w:hint="eastAsia"/>
          <w:szCs w:val="24"/>
        </w:rPr>
        <w:t>1</w:t>
      </w:r>
      <w:r w:rsidRPr="001D0B50">
        <w:rPr>
          <w:rFonts w:ascii="Times New Roman" w:eastAsia="標楷體" w:hAnsi="Times New Roman"/>
          <w:szCs w:val="24"/>
        </w:rPr>
        <w:t>16</w:t>
      </w:r>
      <w:r w:rsidRPr="001D0B50">
        <w:rPr>
          <w:rFonts w:ascii="Times New Roman" w:eastAsia="標楷體" w:hAnsi="Times New Roman" w:hint="eastAsia"/>
          <w:szCs w:val="24"/>
        </w:rPr>
        <w:t xml:space="preserve">　</w:t>
      </w:r>
      <w:proofErr w:type="spellStart"/>
      <w:r w:rsidRPr="00534379">
        <w:rPr>
          <w:rFonts w:ascii="Times New Roman" w:eastAsia="標楷體" w:hAnsi="Times New Roman" w:hint="eastAsia"/>
          <w:szCs w:val="24"/>
        </w:rPr>
        <w:t>學年度擬增購中文</w:t>
      </w:r>
      <w:proofErr w:type="spellEnd"/>
      <w:r w:rsidRPr="001D0B50">
        <w:rPr>
          <w:rFonts w:ascii="Times New Roman" w:eastAsia="標楷體" w:hAnsi="Times New Roman" w:hint="eastAsia"/>
          <w:szCs w:val="24"/>
        </w:rPr>
        <w:t xml:space="preserve">　</w:t>
      </w:r>
      <w:r w:rsidRPr="001D0B50">
        <w:rPr>
          <w:rFonts w:ascii="Times New Roman" w:eastAsia="標楷體" w:hAnsi="Times New Roman" w:hint="eastAsia"/>
          <w:szCs w:val="24"/>
        </w:rPr>
        <w:t>2</w:t>
      </w:r>
      <w:r w:rsidRPr="001D0B50">
        <w:rPr>
          <w:rFonts w:ascii="Times New Roman" w:eastAsia="標楷體" w:hAnsi="Times New Roman"/>
          <w:szCs w:val="24"/>
        </w:rPr>
        <w:t>0</w:t>
      </w:r>
      <w:r w:rsidRPr="001D0B50">
        <w:rPr>
          <w:rFonts w:ascii="Times New Roman" w:eastAsia="標楷體" w:hAnsi="Times New Roman" w:hint="eastAsia"/>
          <w:szCs w:val="24"/>
        </w:rPr>
        <w:t xml:space="preserve">　</w:t>
      </w:r>
      <w:proofErr w:type="spellStart"/>
      <w:r w:rsidRPr="00534379">
        <w:rPr>
          <w:rFonts w:ascii="Times New Roman" w:eastAsia="標楷體" w:hAnsi="Times New Roman" w:hint="eastAsia"/>
          <w:szCs w:val="24"/>
        </w:rPr>
        <w:t>冊，外文</w:t>
      </w:r>
      <w:proofErr w:type="spellEnd"/>
      <w:r w:rsidRPr="001D0B50">
        <w:rPr>
          <w:rFonts w:ascii="Times New Roman" w:eastAsia="標楷體" w:hAnsi="Times New Roman" w:hint="eastAsia"/>
          <w:szCs w:val="24"/>
        </w:rPr>
        <w:t xml:space="preserve">　</w:t>
      </w:r>
      <w:r w:rsidRPr="001D0B50">
        <w:rPr>
          <w:rFonts w:ascii="Times New Roman" w:eastAsia="標楷體" w:hAnsi="Times New Roman" w:hint="eastAsia"/>
          <w:szCs w:val="24"/>
        </w:rPr>
        <w:t>2</w:t>
      </w:r>
      <w:r w:rsidRPr="001D0B50">
        <w:rPr>
          <w:rFonts w:ascii="Times New Roman" w:eastAsia="標楷體" w:hAnsi="Times New Roman"/>
          <w:szCs w:val="24"/>
        </w:rPr>
        <w:t>0</w:t>
      </w:r>
      <w:r w:rsidRPr="001D0B50">
        <w:rPr>
          <w:rFonts w:ascii="Times New Roman" w:eastAsia="標楷體" w:hAnsi="Times New Roman" w:hint="eastAsia"/>
          <w:szCs w:val="24"/>
        </w:rPr>
        <w:t xml:space="preserve">　</w:t>
      </w:r>
      <w:r w:rsidRPr="00534379">
        <w:rPr>
          <w:rFonts w:ascii="Times New Roman" w:eastAsia="標楷體" w:hAnsi="Times New Roman" w:hint="eastAsia"/>
          <w:szCs w:val="24"/>
        </w:rPr>
        <w:t>冊</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2"/>
        <w:gridCol w:w="4260"/>
        <w:gridCol w:w="1417"/>
        <w:gridCol w:w="1705"/>
      </w:tblGrid>
      <w:tr w:rsidR="00E11E36" w:rsidRPr="00534379" w14:paraId="60D335DB" w14:textId="77777777" w:rsidTr="001D0B50">
        <w:trPr>
          <w:trHeight w:val="425"/>
          <w:jc w:val="center"/>
        </w:trPr>
        <w:tc>
          <w:tcPr>
            <w:tcW w:w="2122" w:type="dxa"/>
            <w:vAlign w:val="center"/>
          </w:tcPr>
          <w:p w14:paraId="32F9494D" w14:textId="77777777" w:rsidR="00E11E36" w:rsidRPr="00534379" w:rsidRDefault="00E11E36" w:rsidP="00674DCA">
            <w:pPr>
              <w:pStyle w:val="a3"/>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類別</w:t>
            </w:r>
          </w:p>
        </w:tc>
        <w:tc>
          <w:tcPr>
            <w:tcW w:w="4260" w:type="dxa"/>
            <w:vAlign w:val="center"/>
          </w:tcPr>
          <w:p w14:paraId="207DEE0F" w14:textId="77777777" w:rsidR="00E11E36" w:rsidRPr="00534379" w:rsidRDefault="00E11E36" w:rsidP="00674DCA">
            <w:pPr>
              <w:pStyle w:val="a3"/>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中（外）文名稱</w:t>
            </w:r>
          </w:p>
        </w:tc>
        <w:tc>
          <w:tcPr>
            <w:tcW w:w="1417" w:type="dxa"/>
            <w:vAlign w:val="center"/>
          </w:tcPr>
          <w:p w14:paraId="1A227C2F" w14:textId="77777777" w:rsidR="00E11E36" w:rsidRPr="00534379" w:rsidRDefault="00E11E36" w:rsidP="00674DCA">
            <w:pPr>
              <w:pStyle w:val="a3"/>
              <w:ind w:leftChars="-25" w:left="-60" w:rightChars="-25" w:right="-60"/>
              <w:jc w:val="center"/>
              <w:rPr>
                <w:rFonts w:ascii="Times New Roman" w:eastAsia="標楷體" w:hAnsi="Times New Roman"/>
                <w:szCs w:val="24"/>
                <w:lang w:val="en-US" w:eastAsia="zh-TW"/>
              </w:rPr>
            </w:pPr>
            <w:r w:rsidRPr="00534379">
              <w:rPr>
                <w:rFonts w:ascii="Times New Roman" w:eastAsia="標楷體" w:hAnsi="Times New Roman" w:hint="eastAsia"/>
                <w:szCs w:val="24"/>
                <w:lang w:val="en-US" w:eastAsia="zh-TW"/>
              </w:rPr>
              <w:t>語言種類</w:t>
            </w:r>
          </w:p>
        </w:tc>
        <w:tc>
          <w:tcPr>
            <w:tcW w:w="1705" w:type="dxa"/>
            <w:vAlign w:val="center"/>
          </w:tcPr>
          <w:p w14:paraId="3802DC89" w14:textId="77777777" w:rsidR="00E11E36" w:rsidRPr="00534379" w:rsidRDefault="00E11E36" w:rsidP="00674DCA">
            <w:pPr>
              <w:pStyle w:val="a3"/>
              <w:ind w:leftChars="-25" w:left="-60" w:rightChars="-25" w:right="-60"/>
              <w:jc w:val="center"/>
              <w:rPr>
                <w:rFonts w:ascii="Times New Roman" w:eastAsia="標楷體" w:hAnsi="Times New Roman"/>
                <w:szCs w:val="24"/>
                <w:highlight w:val="cyan"/>
                <w:lang w:val="en-US" w:eastAsia="zh-TW"/>
              </w:rPr>
            </w:pPr>
            <w:r w:rsidRPr="00534379">
              <w:rPr>
                <w:rFonts w:ascii="Times New Roman" w:eastAsia="標楷體" w:hAnsi="Times New Roman" w:hint="eastAsia"/>
                <w:szCs w:val="24"/>
                <w:lang w:val="en-US" w:eastAsia="zh-TW"/>
              </w:rPr>
              <w:t>備註</w:t>
            </w:r>
          </w:p>
        </w:tc>
      </w:tr>
      <w:tr w:rsidR="00E11E36" w:rsidRPr="00E12164" w14:paraId="63608516" w14:textId="77777777" w:rsidTr="001D0B50">
        <w:trPr>
          <w:trHeight w:val="425"/>
          <w:jc w:val="center"/>
        </w:trPr>
        <w:tc>
          <w:tcPr>
            <w:tcW w:w="2122" w:type="dxa"/>
            <w:vAlign w:val="center"/>
          </w:tcPr>
          <w:p w14:paraId="21C5F458"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hint="eastAsia"/>
                <w:color w:val="000000" w:themeColor="text1"/>
                <w:szCs w:val="24"/>
                <w:lang w:val="en-US" w:eastAsia="zh-TW"/>
              </w:rPr>
              <w:t> </w:t>
            </w:r>
            <w:r w:rsidRPr="00E12164">
              <w:rPr>
                <w:rFonts w:ascii="Times New Roman" w:eastAsia="標楷體" w:hAnsi="Times New Roman" w:hint="eastAsia"/>
                <w:color w:val="000000" w:themeColor="text1"/>
                <w:szCs w:val="24"/>
                <w:lang w:val="en-US" w:eastAsia="zh-HK"/>
              </w:rPr>
              <w:t>生醫訊號</w:t>
            </w:r>
            <w:r w:rsidRPr="00E12164">
              <w:rPr>
                <w:rFonts w:ascii="Times New Roman" w:eastAsia="標楷體" w:hAnsi="Times New Roman" w:hint="eastAsia"/>
                <w:color w:val="000000" w:themeColor="text1"/>
                <w:szCs w:val="24"/>
                <w:lang w:val="en-US" w:eastAsia="zh-TW"/>
              </w:rPr>
              <w:t>類</w:t>
            </w:r>
          </w:p>
        </w:tc>
        <w:tc>
          <w:tcPr>
            <w:tcW w:w="4260" w:type="dxa"/>
            <w:vAlign w:val="center"/>
          </w:tcPr>
          <w:p w14:paraId="423B8905"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hint="eastAsia"/>
                <w:color w:val="000000" w:themeColor="text1"/>
                <w:szCs w:val="24"/>
                <w:lang w:val="en-US" w:eastAsia="zh-HK"/>
              </w:rPr>
              <w:t>生醫訊號感測</w:t>
            </w:r>
          </w:p>
        </w:tc>
        <w:tc>
          <w:tcPr>
            <w:tcW w:w="1417" w:type="dxa"/>
            <w:vAlign w:val="center"/>
          </w:tcPr>
          <w:p w14:paraId="01044F60"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hint="eastAsia"/>
                <w:color w:val="000000" w:themeColor="text1"/>
                <w:szCs w:val="24"/>
                <w:lang w:val="en-US" w:eastAsia="zh-TW"/>
              </w:rPr>
              <w:t> </w:t>
            </w:r>
            <w:r w:rsidRPr="00E12164">
              <w:rPr>
                <w:rFonts w:ascii="Times New Roman" w:eastAsia="標楷體" w:hAnsi="Times New Roman" w:hint="eastAsia"/>
                <w:color w:val="000000" w:themeColor="text1"/>
                <w:szCs w:val="24"/>
                <w:lang w:val="en-US" w:eastAsia="zh-TW"/>
              </w:rPr>
              <w:t>中</w:t>
            </w:r>
            <w:r>
              <w:rPr>
                <w:rFonts w:ascii="Times New Roman" w:eastAsia="標楷體" w:hAnsi="Times New Roman" w:hint="eastAsia"/>
                <w:color w:val="000000" w:themeColor="text1"/>
                <w:szCs w:val="24"/>
                <w:lang w:val="en-US" w:eastAsia="zh-TW"/>
              </w:rPr>
              <w:t>/</w:t>
            </w:r>
            <w:r>
              <w:rPr>
                <w:rFonts w:ascii="Times New Roman" w:eastAsia="標楷體" w:hAnsi="Times New Roman" w:hint="eastAsia"/>
                <w:color w:val="000000" w:themeColor="text1"/>
                <w:szCs w:val="24"/>
                <w:lang w:val="en-US" w:eastAsia="zh-HK"/>
              </w:rPr>
              <w:t>英</w:t>
            </w:r>
            <w:r w:rsidRPr="00E12164">
              <w:rPr>
                <w:rFonts w:ascii="Times New Roman" w:eastAsia="標楷體" w:hAnsi="Times New Roman" w:hint="eastAsia"/>
                <w:color w:val="000000" w:themeColor="text1"/>
                <w:szCs w:val="24"/>
                <w:lang w:val="en-US" w:eastAsia="zh-TW"/>
              </w:rPr>
              <w:t>文</w:t>
            </w:r>
          </w:p>
        </w:tc>
        <w:tc>
          <w:tcPr>
            <w:tcW w:w="1705" w:type="dxa"/>
          </w:tcPr>
          <w:p w14:paraId="1D65BF17"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highlight w:val="cyan"/>
                <w:lang w:val="en-US" w:eastAsia="zh-TW"/>
              </w:rPr>
            </w:pPr>
          </w:p>
        </w:tc>
      </w:tr>
      <w:tr w:rsidR="00E11E36" w:rsidRPr="00E12164" w14:paraId="6BCEF7E9" w14:textId="77777777" w:rsidTr="001D0B50">
        <w:trPr>
          <w:trHeight w:val="425"/>
          <w:jc w:val="center"/>
        </w:trPr>
        <w:tc>
          <w:tcPr>
            <w:tcW w:w="2122" w:type="dxa"/>
            <w:vAlign w:val="center"/>
          </w:tcPr>
          <w:p w14:paraId="08DE7706"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hint="eastAsia"/>
                <w:color w:val="000000" w:themeColor="text1"/>
                <w:szCs w:val="24"/>
                <w:lang w:val="en-US" w:eastAsia="zh-TW"/>
              </w:rPr>
              <w:t> </w:t>
            </w:r>
            <w:r w:rsidRPr="00E12164">
              <w:rPr>
                <w:rFonts w:ascii="Times New Roman" w:eastAsia="標楷體" w:hAnsi="Times New Roman"/>
                <w:color w:val="000000" w:themeColor="text1"/>
                <w:szCs w:val="24"/>
                <w:lang w:val="en-US" w:eastAsia="zh-TW"/>
              </w:rPr>
              <w:t>AI/</w:t>
            </w:r>
            <w:r w:rsidRPr="00E12164">
              <w:rPr>
                <w:rFonts w:ascii="Times New Roman" w:eastAsia="標楷體" w:hAnsi="Times New Roman" w:hint="eastAsia"/>
                <w:color w:val="000000" w:themeColor="text1"/>
                <w:szCs w:val="24"/>
                <w:lang w:val="en-US" w:eastAsia="zh-HK"/>
              </w:rPr>
              <w:t>資訊</w:t>
            </w:r>
            <w:r w:rsidRPr="00E12164">
              <w:rPr>
                <w:rFonts w:ascii="Times New Roman" w:eastAsia="標楷體" w:hAnsi="Times New Roman" w:hint="eastAsia"/>
                <w:color w:val="000000" w:themeColor="text1"/>
                <w:szCs w:val="24"/>
                <w:lang w:val="en-US" w:eastAsia="zh-TW"/>
              </w:rPr>
              <w:t>類</w:t>
            </w:r>
          </w:p>
        </w:tc>
        <w:tc>
          <w:tcPr>
            <w:tcW w:w="4260" w:type="dxa"/>
            <w:vAlign w:val="center"/>
          </w:tcPr>
          <w:p w14:paraId="5988CAB0"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color w:val="000000" w:themeColor="text1"/>
                <w:szCs w:val="24"/>
                <w:lang w:val="en-US" w:eastAsia="zh-TW"/>
              </w:rPr>
              <w:t xml:space="preserve">AI, </w:t>
            </w:r>
            <w:r w:rsidRPr="00E12164">
              <w:rPr>
                <w:rFonts w:ascii="Times New Roman" w:eastAsia="標楷體" w:hAnsi="Times New Roman" w:hint="eastAsia"/>
                <w:color w:val="000000" w:themeColor="text1"/>
                <w:szCs w:val="24"/>
                <w:lang w:val="en-US" w:eastAsia="zh-HK"/>
              </w:rPr>
              <w:t>程式設計</w:t>
            </w:r>
            <w:r w:rsidRPr="00E12164">
              <w:rPr>
                <w:rFonts w:ascii="Times New Roman" w:eastAsia="標楷體" w:hAnsi="Times New Roman" w:hint="eastAsia"/>
                <w:color w:val="000000" w:themeColor="text1"/>
                <w:szCs w:val="24"/>
                <w:lang w:val="en-US" w:eastAsia="zh-TW"/>
              </w:rPr>
              <w:t>,</w:t>
            </w:r>
            <w:r w:rsidRPr="00E12164">
              <w:rPr>
                <w:rFonts w:ascii="Times New Roman" w:eastAsia="標楷體" w:hAnsi="Times New Roman"/>
                <w:color w:val="000000" w:themeColor="text1"/>
                <w:szCs w:val="24"/>
                <w:lang w:val="en-US" w:eastAsia="zh-TW"/>
              </w:rPr>
              <w:t xml:space="preserve"> </w:t>
            </w:r>
            <w:r w:rsidRPr="00E12164">
              <w:rPr>
                <w:rFonts w:ascii="Times New Roman" w:eastAsia="標楷體" w:hAnsi="Times New Roman" w:hint="eastAsia"/>
                <w:color w:val="000000" w:themeColor="text1"/>
                <w:szCs w:val="24"/>
                <w:lang w:val="en-US" w:eastAsia="zh-HK"/>
              </w:rPr>
              <w:t>數學基礎等</w:t>
            </w:r>
          </w:p>
        </w:tc>
        <w:tc>
          <w:tcPr>
            <w:tcW w:w="1417" w:type="dxa"/>
            <w:vAlign w:val="center"/>
          </w:tcPr>
          <w:p w14:paraId="6FD4B3E7"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r w:rsidRPr="00E12164">
              <w:rPr>
                <w:rFonts w:ascii="Times New Roman" w:eastAsia="標楷體" w:hAnsi="Times New Roman" w:hint="eastAsia"/>
                <w:color w:val="000000" w:themeColor="text1"/>
                <w:szCs w:val="24"/>
                <w:lang w:val="en-US" w:eastAsia="zh-TW"/>
              </w:rPr>
              <w:t> </w:t>
            </w:r>
            <w:r w:rsidRPr="00E12164">
              <w:rPr>
                <w:rFonts w:ascii="Times New Roman" w:eastAsia="標楷體" w:hAnsi="Times New Roman" w:hint="eastAsia"/>
                <w:color w:val="000000" w:themeColor="text1"/>
                <w:szCs w:val="24"/>
                <w:lang w:val="en-US" w:eastAsia="zh-TW"/>
              </w:rPr>
              <w:t>中</w:t>
            </w:r>
            <w:r>
              <w:rPr>
                <w:rFonts w:ascii="Times New Roman" w:eastAsia="標楷體" w:hAnsi="Times New Roman" w:hint="eastAsia"/>
                <w:color w:val="000000" w:themeColor="text1"/>
                <w:szCs w:val="24"/>
                <w:lang w:val="en-US" w:eastAsia="zh-TW"/>
              </w:rPr>
              <w:t>/</w:t>
            </w:r>
            <w:r>
              <w:rPr>
                <w:rFonts w:ascii="Times New Roman" w:eastAsia="標楷體" w:hAnsi="Times New Roman" w:hint="eastAsia"/>
                <w:color w:val="000000" w:themeColor="text1"/>
                <w:szCs w:val="24"/>
                <w:lang w:val="en-US" w:eastAsia="zh-HK"/>
              </w:rPr>
              <w:t>英</w:t>
            </w:r>
            <w:r w:rsidRPr="00E12164">
              <w:rPr>
                <w:rFonts w:ascii="Times New Roman" w:eastAsia="標楷體" w:hAnsi="Times New Roman" w:hint="eastAsia"/>
                <w:color w:val="000000" w:themeColor="text1"/>
                <w:szCs w:val="24"/>
                <w:lang w:val="en-US" w:eastAsia="zh-TW"/>
              </w:rPr>
              <w:t>文</w:t>
            </w:r>
          </w:p>
        </w:tc>
        <w:tc>
          <w:tcPr>
            <w:tcW w:w="1705" w:type="dxa"/>
          </w:tcPr>
          <w:p w14:paraId="4E068952" w14:textId="77777777" w:rsidR="00E11E36" w:rsidRPr="00E12164" w:rsidRDefault="00E11E36" w:rsidP="00674DCA">
            <w:pPr>
              <w:pStyle w:val="a3"/>
              <w:ind w:leftChars="-25" w:left="-60" w:rightChars="-25" w:right="-60"/>
              <w:jc w:val="center"/>
              <w:rPr>
                <w:rFonts w:ascii="Times New Roman" w:eastAsia="標楷體" w:hAnsi="Times New Roman"/>
                <w:color w:val="000000" w:themeColor="text1"/>
                <w:szCs w:val="24"/>
                <w:lang w:val="en-US" w:eastAsia="zh-TW"/>
              </w:rPr>
            </w:pPr>
          </w:p>
        </w:tc>
      </w:tr>
    </w:tbl>
    <w:bookmarkEnd w:id="249"/>
    <w:p w14:paraId="52437221" w14:textId="77777777" w:rsidR="00E11E36" w:rsidRPr="00534379" w:rsidRDefault="00E11E36" w:rsidP="00873C0B">
      <w:pPr>
        <w:pStyle w:val="a3"/>
        <w:numPr>
          <w:ilvl w:val="0"/>
          <w:numId w:val="14"/>
        </w:numPr>
        <w:spacing w:line="460" w:lineRule="exact"/>
        <w:ind w:left="840" w:hangingChars="300" w:hanging="840"/>
        <w:jc w:val="both"/>
        <w:rPr>
          <w:rFonts w:ascii="Times New Roman" w:eastAsia="標楷體" w:hAnsi="Times New Roman"/>
          <w:sz w:val="28"/>
          <w:szCs w:val="28"/>
          <w:lang w:eastAsia="zh-TW"/>
        </w:rPr>
      </w:pPr>
      <w:r w:rsidRPr="00534379">
        <w:rPr>
          <w:rFonts w:ascii="Times New Roman" w:eastAsia="標楷體" w:hAnsi="Times New Roman" w:hint="eastAsia"/>
          <w:sz w:val="28"/>
          <w:szCs w:val="28"/>
          <w:lang w:eastAsia="zh-TW"/>
        </w:rPr>
        <w:t>專業</w:t>
      </w:r>
      <w:r w:rsidRPr="00534379">
        <w:rPr>
          <w:rFonts w:ascii="Times New Roman" w:eastAsia="標楷體" w:hAnsi="Times New Roman"/>
          <w:sz w:val="28"/>
          <w:szCs w:val="28"/>
          <w:lang w:eastAsia="zh-TW"/>
        </w:rPr>
        <w:t>期刊</w:t>
      </w:r>
    </w:p>
    <w:p w14:paraId="05345412" w14:textId="77777777" w:rsidR="00E11E36" w:rsidRPr="00534379" w:rsidRDefault="00E11E36" w:rsidP="00E11E36">
      <w:pPr>
        <w:pStyle w:val="a3"/>
        <w:spacing w:line="460" w:lineRule="exact"/>
        <w:ind w:leftChars="300" w:left="720"/>
        <w:jc w:val="both"/>
        <w:rPr>
          <w:rFonts w:ascii="Times New Roman" w:eastAsia="標楷體" w:hAnsi="Times New Roman"/>
          <w:szCs w:val="24"/>
          <w:lang w:eastAsia="zh-TW"/>
        </w:rPr>
      </w:pPr>
      <w:bookmarkStart w:id="250" w:name="_Hlk184130683"/>
      <w:r w:rsidRPr="00534379">
        <w:rPr>
          <w:rFonts w:ascii="Times New Roman" w:eastAsia="標楷體" w:hAnsi="Times New Roman" w:hint="eastAsia"/>
          <w:szCs w:val="24"/>
        </w:rPr>
        <w:t>1.</w:t>
      </w:r>
      <w:r w:rsidRPr="00534379">
        <w:rPr>
          <w:rFonts w:ascii="Times New Roman" w:eastAsia="標楷體" w:hAnsi="Times New Roman" w:hint="eastAsia"/>
          <w:szCs w:val="24"/>
        </w:rPr>
        <w:t>現有該領域專業期刊：中</w:t>
      </w:r>
      <w:r>
        <w:rPr>
          <w:rFonts w:ascii="Times New Roman" w:eastAsia="標楷體" w:hAnsi="Times New Roman" w:hint="eastAsia"/>
          <w:szCs w:val="24"/>
          <w:lang w:eastAsia="zh-TW"/>
        </w:rPr>
        <w:t>/</w:t>
      </w:r>
      <w:r w:rsidRPr="00534379">
        <w:rPr>
          <w:rFonts w:ascii="Times New Roman" w:eastAsia="標楷體" w:hAnsi="Times New Roman" w:hint="eastAsia"/>
          <w:szCs w:val="24"/>
        </w:rPr>
        <w:t>外文</w:t>
      </w:r>
      <w:r w:rsidRPr="00692084">
        <w:rPr>
          <w:rFonts w:ascii="Times New Roman" w:eastAsia="標楷體" w:hAnsi="Times New Roman"/>
          <w:szCs w:val="24"/>
        </w:rPr>
        <w:t>37,192</w:t>
      </w:r>
      <w:r w:rsidRPr="00534379">
        <w:rPr>
          <w:rFonts w:ascii="Times New Roman" w:eastAsia="標楷體" w:hAnsi="Times New Roman" w:hint="eastAsia"/>
          <w:szCs w:val="24"/>
        </w:rPr>
        <w:t>種</w:t>
      </w:r>
    </w:p>
    <w:p w14:paraId="4389E944" w14:textId="77777777" w:rsidR="00E11E36" w:rsidRPr="00534379" w:rsidRDefault="00E11E36" w:rsidP="00E11E36">
      <w:pPr>
        <w:pStyle w:val="a3"/>
        <w:spacing w:line="460" w:lineRule="exact"/>
        <w:ind w:leftChars="300" w:left="720"/>
        <w:jc w:val="both"/>
        <w:rPr>
          <w:rFonts w:ascii="Times New Roman" w:eastAsia="標楷體" w:hAnsi="Times New Roman"/>
          <w:szCs w:val="24"/>
          <w:lang w:eastAsia="zh-TW"/>
        </w:rPr>
      </w:pPr>
      <w:bookmarkStart w:id="251" w:name="_Hlk184130701"/>
      <w:bookmarkEnd w:id="250"/>
      <w:r w:rsidRPr="00534379">
        <w:rPr>
          <w:rFonts w:ascii="Times New Roman" w:eastAsia="標楷體" w:hAnsi="Times New Roman" w:hint="eastAsia"/>
          <w:szCs w:val="24"/>
        </w:rPr>
        <w:t>2.</w:t>
      </w:r>
      <w:proofErr w:type="spellStart"/>
      <w:r w:rsidRPr="00534379">
        <w:rPr>
          <w:rFonts w:ascii="Times New Roman" w:eastAsia="標楷體" w:hAnsi="Times New Roman" w:hint="eastAsia"/>
          <w:szCs w:val="24"/>
        </w:rPr>
        <w:t>擬增購期刊</w:t>
      </w:r>
      <w:proofErr w:type="spellEnd"/>
      <w:r w:rsidRPr="00534379">
        <w:rPr>
          <w:rFonts w:ascii="Times New Roman" w:eastAsia="標楷體" w:hAnsi="Times New Roman" w:hint="eastAsia"/>
          <w:szCs w:val="24"/>
        </w:rPr>
        <w:t>：</w:t>
      </w:r>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1</w:t>
      </w:r>
      <w:r>
        <w:rPr>
          <w:rFonts w:ascii="Times New Roman" w:eastAsia="標楷體" w:hAnsi="Times New Roman"/>
          <w:szCs w:val="24"/>
          <w:u w:val="single"/>
          <w:lang w:eastAsia="zh-TW"/>
        </w:rPr>
        <w:t>16</w:t>
      </w:r>
      <w:r w:rsidRPr="00534379">
        <w:rPr>
          <w:rFonts w:ascii="Times New Roman" w:eastAsia="標楷體" w:hAnsi="Times New Roman" w:hint="eastAsia"/>
          <w:szCs w:val="24"/>
          <w:u w:val="single"/>
          <w:lang w:eastAsia="zh-TW"/>
        </w:rPr>
        <w:t xml:space="preserve">　</w:t>
      </w:r>
      <w:proofErr w:type="spellStart"/>
      <w:r w:rsidRPr="00534379">
        <w:rPr>
          <w:rFonts w:ascii="Times New Roman" w:eastAsia="標楷體" w:hAnsi="Times New Roman" w:hint="eastAsia"/>
          <w:szCs w:val="24"/>
        </w:rPr>
        <w:t>學年度擬增購中文</w:t>
      </w:r>
      <w:proofErr w:type="spellEnd"/>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0</w:t>
      </w:r>
      <w:r w:rsidRPr="00534379">
        <w:rPr>
          <w:rFonts w:ascii="Times New Roman" w:eastAsia="標楷體" w:hAnsi="Times New Roman" w:hint="eastAsia"/>
          <w:szCs w:val="24"/>
          <w:u w:val="single"/>
          <w:lang w:eastAsia="zh-TW"/>
        </w:rPr>
        <w:t xml:space="preserve">　</w:t>
      </w:r>
      <w:proofErr w:type="spellStart"/>
      <w:r w:rsidRPr="00534379">
        <w:rPr>
          <w:rFonts w:ascii="Times New Roman" w:eastAsia="標楷體" w:hAnsi="Times New Roman" w:hint="eastAsia"/>
          <w:szCs w:val="24"/>
        </w:rPr>
        <w:t>種，外文</w:t>
      </w:r>
      <w:proofErr w:type="spellEnd"/>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0</w:t>
      </w:r>
      <w:r w:rsidRPr="00534379">
        <w:rPr>
          <w:rFonts w:ascii="Times New Roman" w:eastAsia="標楷體" w:hAnsi="Times New Roman" w:hint="eastAsia"/>
          <w:szCs w:val="24"/>
          <w:u w:val="single"/>
          <w:lang w:eastAsia="zh-TW"/>
        </w:rPr>
        <w:t xml:space="preserve">　</w:t>
      </w:r>
      <w:r w:rsidRPr="00534379">
        <w:rPr>
          <w:rFonts w:ascii="Times New Roman" w:eastAsia="標楷體" w:hAnsi="Times New Roman" w:hint="eastAsia"/>
          <w:szCs w:val="24"/>
        </w:rPr>
        <w:t>種</w:t>
      </w:r>
    </w:p>
    <w:bookmarkEnd w:id="251"/>
    <w:p w14:paraId="1CC6B9EB" w14:textId="77777777" w:rsidR="00E11E36" w:rsidRPr="00534379" w:rsidRDefault="00E11E36" w:rsidP="00873C0B">
      <w:pPr>
        <w:pStyle w:val="a3"/>
        <w:numPr>
          <w:ilvl w:val="0"/>
          <w:numId w:val="14"/>
        </w:numPr>
        <w:spacing w:line="460" w:lineRule="exact"/>
        <w:ind w:left="840" w:hangingChars="300" w:hanging="840"/>
        <w:jc w:val="both"/>
        <w:rPr>
          <w:rFonts w:ascii="Times New Roman" w:eastAsia="標楷體" w:hAnsi="Times New Roman"/>
          <w:sz w:val="28"/>
          <w:szCs w:val="28"/>
          <w:lang w:eastAsia="zh-TW"/>
        </w:rPr>
      </w:pPr>
      <w:r w:rsidRPr="00534379">
        <w:rPr>
          <w:rFonts w:ascii="Times New Roman" w:eastAsia="標楷體" w:hAnsi="Times New Roman" w:hint="eastAsia"/>
          <w:sz w:val="28"/>
          <w:szCs w:val="28"/>
          <w:lang w:eastAsia="zh-TW"/>
        </w:rPr>
        <w:t>資料庫</w:t>
      </w:r>
    </w:p>
    <w:p w14:paraId="6F57C935" w14:textId="77777777" w:rsidR="00E11E36" w:rsidRPr="00534379" w:rsidRDefault="00E11E36" w:rsidP="00E11E36">
      <w:pPr>
        <w:pStyle w:val="a3"/>
        <w:spacing w:line="460" w:lineRule="exact"/>
        <w:ind w:leftChars="300" w:left="720"/>
        <w:jc w:val="both"/>
        <w:rPr>
          <w:rFonts w:ascii="Times New Roman" w:eastAsia="標楷體" w:hAnsi="Times New Roman"/>
          <w:szCs w:val="24"/>
          <w:lang w:eastAsia="zh-TW"/>
        </w:rPr>
      </w:pPr>
      <w:bookmarkStart w:id="252" w:name="_Hlk184130761"/>
      <w:r w:rsidRPr="00534379">
        <w:rPr>
          <w:rFonts w:ascii="Times New Roman" w:eastAsia="標楷體" w:hAnsi="Times New Roman" w:hint="eastAsia"/>
          <w:szCs w:val="24"/>
          <w:lang w:eastAsia="zh-TW"/>
        </w:rPr>
        <w:t>1.</w:t>
      </w:r>
      <w:r w:rsidRPr="00534379">
        <w:rPr>
          <w:rFonts w:ascii="Times New Roman" w:eastAsia="標楷體" w:hAnsi="Times New Roman" w:hint="eastAsia"/>
          <w:szCs w:val="24"/>
          <w:lang w:eastAsia="zh-TW"/>
        </w:rPr>
        <w:t>現有該領域資料庫：</w:t>
      </w:r>
      <w:r w:rsidRPr="00534379">
        <w:rPr>
          <w:rFonts w:ascii="Times New Roman" w:eastAsia="標楷體" w:hAnsi="Times New Roman" w:hint="eastAsia"/>
          <w:szCs w:val="24"/>
        </w:rPr>
        <w:t>中</w:t>
      </w:r>
      <w:r>
        <w:rPr>
          <w:rFonts w:ascii="Times New Roman" w:eastAsia="標楷體" w:hAnsi="Times New Roman" w:hint="eastAsia"/>
          <w:szCs w:val="24"/>
          <w:lang w:eastAsia="zh-TW"/>
        </w:rPr>
        <w:t>/</w:t>
      </w:r>
      <w:proofErr w:type="spellStart"/>
      <w:r w:rsidRPr="00534379">
        <w:rPr>
          <w:rFonts w:ascii="Times New Roman" w:eastAsia="標楷體" w:hAnsi="Times New Roman" w:hint="eastAsia"/>
          <w:szCs w:val="24"/>
        </w:rPr>
        <w:t>外文</w:t>
      </w:r>
      <w:proofErr w:type="spellEnd"/>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1</w:t>
      </w:r>
      <w:r>
        <w:rPr>
          <w:rFonts w:ascii="Times New Roman" w:eastAsia="標楷體" w:hAnsi="Times New Roman"/>
          <w:szCs w:val="24"/>
          <w:u w:val="single"/>
          <w:lang w:eastAsia="zh-TW"/>
        </w:rPr>
        <w:t>70</w:t>
      </w:r>
      <w:r w:rsidRPr="00534379">
        <w:rPr>
          <w:rFonts w:ascii="Times New Roman" w:eastAsia="標楷體" w:hAnsi="Times New Roman" w:hint="eastAsia"/>
          <w:szCs w:val="24"/>
          <w:u w:val="single"/>
          <w:lang w:eastAsia="zh-TW"/>
        </w:rPr>
        <w:t xml:space="preserve">　</w:t>
      </w:r>
      <w:r w:rsidRPr="00534379">
        <w:rPr>
          <w:rFonts w:ascii="Times New Roman" w:eastAsia="標楷體" w:hAnsi="Times New Roman" w:hint="eastAsia"/>
          <w:szCs w:val="24"/>
          <w:lang w:eastAsia="zh-TW"/>
        </w:rPr>
        <w:t>種</w:t>
      </w:r>
    </w:p>
    <w:p w14:paraId="15CEE17B" w14:textId="77777777" w:rsidR="00E11E36" w:rsidRPr="00534379" w:rsidRDefault="00E11E36" w:rsidP="00E11E36">
      <w:pPr>
        <w:pStyle w:val="a3"/>
        <w:spacing w:line="460" w:lineRule="exact"/>
        <w:ind w:leftChars="300" w:left="720"/>
        <w:jc w:val="both"/>
        <w:rPr>
          <w:rFonts w:ascii="Times New Roman" w:eastAsia="標楷體" w:hAnsi="Times New Roman"/>
          <w:szCs w:val="24"/>
          <w:lang w:eastAsia="zh-TW"/>
        </w:rPr>
      </w:pPr>
      <w:bookmarkStart w:id="253" w:name="_Hlk184130782"/>
      <w:bookmarkEnd w:id="252"/>
      <w:r w:rsidRPr="00534379">
        <w:rPr>
          <w:rFonts w:ascii="Times New Roman" w:eastAsia="標楷體" w:hAnsi="Times New Roman" w:hint="eastAsia"/>
          <w:szCs w:val="24"/>
          <w:lang w:eastAsia="zh-TW"/>
        </w:rPr>
        <w:t>2.</w:t>
      </w:r>
      <w:r w:rsidRPr="00534379">
        <w:rPr>
          <w:rFonts w:ascii="Times New Roman" w:eastAsia="標楷體" w:hAnsi="Times New Roman" w:hint="eastAsia"/>
          <w:szCs w:val="24"/>
          <w:lang w:eastAsia="zh-TW"/>
        </w:rPr>
        <w:t>擬增購資料庫：</w:t>
      </w:r>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1</w:t>
      </w:r>
      <w:r>
        <w:rPr>
          <w:rFonts w:ascii="Times New Roman" w:eastAsia="標楷體" w:hAnsi="Times New Roman"/>
          <w:szCs w:val="24"/>
          <w:u w:val="single"/>
          <w:lang w:eastAsia="zh-TW"/>
        </w:rPr>
        <w:t>16</w:t>
      </w:r>
      <w:r w:rsidRPr="00534379">
        <w:rPr>
          <w:rFonts w:ascii="Times New Roman" w:eastAsia="標楷體" w:hAnsi="Times New Roman" w:hint="eastAsia"/>
          <w:szCs w:val="24"/>
          <w:u w:val="single"/>
          <w:lang w:eastAsia="zh-TW"/>
        </w:rPr>
        <w:t xml:space="preserve">　</w:t>
      </w:r>
      <w:r w:rsidRPr="00534379">
        <w:rPr>
          <w:rFonts w:ascii="Times New Roman" w:eastAsia="標楷體" w:hAnsi="Times New Roman" w:hint="eastAsia"/>
          <w:szCs w:val="24"/>
          <w:lang w:eastAsia="zh-TW"/>
        </w:rPr>
        <w:t>學年度擬增購中文</w:t>
      </w:r>
      <w:r w:rsidRPr="00534379">
        <w:rPr>
          <w:rFonts w:ascii="Times New Roman" w:eastAsia="標楷體" w:hAnsi="Times New Roman" w:hint="eastAsia"/>
          <w:szCs w:val="24"/>
          <w:u w:val="single"/>
          <w:lang w:eastAsia="zh-TW"/>
        </w:rPr>
        <w:t xml:space="preserve">　</w:t>
      </w:r>
      <w:r>
        <w:rPr>
          <w:rFonts w:ascii="Times New Roman" w:eastAsia="標楷體" w:hAnsi="Times New Roman"/>
          <w:szCs w:val="24"/>
          <w:u w:val="single"/>
          <w:lang w:eastAsia="zh-TW"/>
        </w:rPr>
        <w:t>0</w:t>
      </w:r>
      <w:r w:rsidRPr="00534379">
        <w:rPr>
          <w:rFonts w:ascii="Times New Roman" w:eastAsia="標楷體" w:hAnsi="Times New Roman" w:hint="eastAsia"/>
          <w:szCs w:val="24"/>
          <w:u w:val="single"/>
          <w:lang w:eastAsia="zh-TW"/>
        </w:rPr>
        <w:t xml:space="preserve">　</w:t>
      </w:r>
      <w:r w:rsidRPr="00534379">
        <w:rPr>
          <w:rFonts w:ascii="Times New Roman" w:eastAsia="標楷體" w:hAnsi="Times New Roman" w:hint="eastAsia"/>
          <w:szCs w:val="24"/>
          <w:lang w:eastAsia="zh-TW"/>
        </w:rPr>
        <w:t>種，外文</w:t>
      </w:r>
      <w:r w:rsidRPr="00534379">
        <w:rPr>
          <w:rFonts w:ascii="Times New Roman" w:eastAsia="標楷體" w:hAnsi="Times New Roman" w:hint="eastAsia"/>
          <w:szCs w:val="24"/>
          <w:u w:val="single"/>
          <w:lang w:eastAsia="zh-TW"/>
        </w:rPr>
        <w:t xml:space="preserve">　</w:t>
      </w:r>
      <w:r>
        <w:rPr>
          <w:rFonts w:ascii="Times New Roman" w:eastAsia="標楷體" w:hAnsi="Times New Roman" w:hint="eastAsia"/>
          <w:szCs w:val="24"/>
          <w:u w:val="single"/>
          <w:lang w:eastAsia="zh-TW"/>
        </w:rPr>
        <w:t>0</w:t>
      </w:r>
      <w:r w:rsidRPr="00534379">
        <w:rPr>
          <w:rFonts w:ascii="Times New Roman" w:eastAsia="標楷體" w:hAnsi="Times New Roman" w:hint="eastAsia"/>
          <w:szCs w:val="24"/>
          <w:u w:val="single"/>
          <w:lang w:eastAsia="zh-TW"/>
        </w:rPr>
        <w:t xml:space="preserve">　</w:t>
      </w:r>
      <w:r w:rsidRPr="00534379">
        <w:rPr>
          <w:rFonts w:ascii="Times New Roman" w:eastAsia="標楷體" w:hAnsi="Times New Roman" w:hint="eastAsia"/>
          <w:szCs w:val="24"/>
          <w:lang w:eastAsia="zh-TW"/>
        </w:rPr>
        <w:t>種</w:t>
      </w:r>
    </w:p>
    <w:bookmarkEnd w:id="253"/>
    <w:p w14:paraId="3CACDC76" w14:textId="77777777" w:rsidR="00E11E36" w:rsidRPr="00534379" w:rsidRDefault="00E11E36" w:rsidP="00E11E36">
      <w:pPr>
        <w:pStyle w:val="a3"/>
        <w:spacing w:line="460" w:lineRule="exact"/>
        <w:jc w:val="both"/>
        <w:rPr>
          <w:rFonts w:ascii="Times New Roman" w:eastAsia="標楷體" w:hAnsi="Times New Roman"/>
          <w:szCs w:val="24"/>
        </w:rPr>
      </w:pPr>
    </w:p>
    <w:bookmarkEnd w:id="247"/>
    <w:p w14:paraId="4E927E39" w14:textId="77777777" w:rsidR="00E11E36" w:rsidRPr="00534379" w:rsidRDefault="00E11E36" w:rsidP="00E11E36">
      <w:pPr>
        <w:pStyle w:val="a3"/>
        <w:spacing w:line="460" w:lineRule="exact"/>
        <w:ind w:left="560" w:hangingChars="200" w:hanging="560"/>
        <w:jc w:val="both"/>
        <w:rPr>
          <w:rFonts w:ascii="Times New Roman" w:eastAsia="標楷體" w:hAnsi="Times New Roman"/>
          <w:sz w:val="22"/>
          <w:szCs w:val="16"/>
        </w:rPr>
      </w:pPr>
      <w:r w:rsidRPr="00534379">
        <w:rPr>
          <w:rFonts w:ascii="Times New Roman" w:eastAsia="標楷體" w:hAnsi="Times New Roman"/>
          <w:sz w:val="28"/>
          <w:lang w:eastAsia="zh-TW"/>
        </w:rPr>
        <w:t>二、</w:t>
      </w:r>
      <w:r w:rsidRPr="00534379">
        <w:rPr>
          <w:rFonts w:ascii="Times New Roman" w:eastAsia="標楷體" w:hAnsi="Times New Roman" w:hint="eastAsia"/>
          <w:sz w:val="28"/>
          <w:lang w:eastAsia="zh-TW"/>
        </w:rPr>
        <w:t>專業儀器設備</w:t>
      </w:r>
      <w:r w:rsidRPr="00534379">
        <w:rPr>
          <w:rFonts w:ascii="Times New Roman" w:eastAsia="標楷體" w:hAnsi="Times New Roman"/>
          <w:noProof/>
          <w:kern w:val="0"/>
          <w:sz w:val="22"/>
          <w:szCs w:val="16"/>
        </w:rPr>
        <w:t>（</w:t>
      </w:r>
      <w:proofErr w:type="spellStart"/>
      <w:r w:rsidRPr="00534379">
        <w:rPr>
          <w:rFonts w:ascii="Times New Roman" w:eastAsia="標楷體" w:hAnsi="Times New Roman"/>
          <w:sz w:val="22"/>
          <w:szCs w:val="16"/>
        </w:rPr>
        <w:t>人文社會類可以免填</w:t>
      </w:r>
      <w:proofErr w:type="spellEnd"/>
      <w:r w:rsidRPr="00534379">
        <w:rPr>
          <w:rFonts w:ascii="Times New Roman" w:eastAsia="標楷體" w:hAnsi="Times New Roman"/>
          <w:sz w:val="22"/>
          <w:szCs w:val="16"/>
        </w:rPr>
        <w:t>）</w:t>
      </w:r>
    </w:p>
    <w:p w14:paraId="77F55819" w14:textId="67FA8430" w:rsidR="00E11E36" w:rsidRPr="00AF72C2" w:rsidRDefault="00E11E36" w:rsidP="00AF72C2">
      <w:pPr>
        <w:pStyle w:val="a3"/>
        <w:numPr>
          <w:ilvl w:val="0"/>
          <w:numId w:val="13"/>
        </w:numPr>
        <w:spacing w:line="460" w:lineRule="exact"/>
        <w:ind w:left="840" w:hangingChars="300" w:hanging="840"/>
        <w:jc w:val="both"/>
        <w:rPr>
          <w:rFonts w:ascii="Times New Roman" w:eastAsia="標楷體" w:hAnsi="Times New Roman"/>
          <w:sz w:val="28"/>
          <w:lang w:val="en-US" w:eastAsia="zh-TW"/>
        </w:rPr>
      </w:pPr>
      <w:bookmarkStart w:id="254" w:name="_Hlk183091282"/>
      <w:r w:rsidRPr="00534379">
        <w:rPr>
          <w:rFonts w:ascii="Times New Roman" w:eastAsia="標楷體" w:hAnsi="Times New Roman" w:hint="eastAsia"/>
          <w:sz w:val="28"/>
          <w:lang w:val="en-US" w:eastAsia="zh-TW"/>
        </w:rPr>
        <w:t>校內現有儀器設備</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8"/>
        <w:gridCol w:w="1276"/>
        <w:gridCol w:w="3969"/>
        <w:gridCol w:w="712"/>
      </w:tblGrid>
      <w:tr w:rsidR="00E11E36" w:rsidRPr="00534379" w14:paraId="158AB4B1" w14:textId="77777777" w:rsidTr="00674DCA">
        <w:trPr>
          <w:trHeight w:val="425"/>
          <w:tblHeader/>
          <w:jc w:val="center"/>
        </w:trPr>
        <w:tc>
          <w:tcPr>
            <w:tcW w:w="4248" w:type="dxa"/>
            <w:vAlign w:val="center"/>
          </w:tcPr>
          <w:p w14:paraId="1A41B4E4"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設備名稱</w:t>
            </w:r>
          </w:p>
        </w:tc>
        <w:tc>
          <w:tcPr>
            <w:tcW w:w="1276" w:type="dxa"/>
            <w:vAlign w:val="center"/>
          </w:tcPr>
          <w:p w14:paraId="65C54167"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是否與其他系所共用</w:t>
            </w:r>
          </w:p>
        </w:tc>
        <w:tc>
          <w:tcPr>
            <w:tcW w:w="3969" w:type="dxa"/>
            <w:vAlign w:val="center"/>
          </w:tcPr>
          <w:p w14:paraId="5B6AFD8F"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系所名稱</w:t>
            </w:r>
            <w:r w:rsidRPr="00534379">
              <w:rPr>
                <w:rFonts w:ascii="Times New Roman" w:eastAsia="標楷體" w:hAnsi="Times New Roman" w:hint="eastAsia"/>
                <w:lang w:val="en-US" w:eastAsia="zh-TW"/>
              </w:rPr>
              <w:t>*</w:t>
            </w:r>
          </w:p>
        </w:tc>
        <w:tc>
          <w:tcPr>
            <w:tcW w:w="712" w:type="dxa"/>
            <w:vAlign w:val="center"/>
          </w:tcPr>
          <w:p w14:paraId="328E3B6E"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備註</w:t>
            </w:r>
          </w:p>
        </w:tc>
      </w:tr>
      <w:tr w:rsidR="00E11E36" w:rsidRPr="00534379" w14:paraId="39D161C7" w14:textId="77777777" w:rsidTr="00AF72C2">
        <w:trPr>
          <w:trHeight w:val="567"/>
          <w:jc w:val="center"/>
        </w:trPr>
        <w:tc>
          <w:tcPr>
            <w:tcW w:w="4248" w:type="dxa"/>
            <w:vAlign w:val="center"/>
          </w:tcPr>
          <w:p w14:paraId="0542B9F4" w14:textId="77777777" w:rsidR="00E11E36" w:rsidRPr="00534379" w:rsidRDefault="00E11E36" w:rsidP="00674DCA">
            <w:pPr>
              <w:pStyle w:val="a3"/>
              <w:ind w:leftChars="-25" w:left="-60" w:rightChars="-25" w:right="-60"/>
              <w:jc w:val="center"/>
              <w:rPr>
                <w:rFonts w:ascii="Times New Roman" w:eastAsia="標楷體" w:hAnsi="Times New Roman"/>
                <w:color w:val="808080" w:themeColor="background1" w:themeShade="80"/>
                <w:lang w:val="en-US" w:eastAsia="zh-TW"/>
              </w:rPr>
            </w:pPr>
            <w:r w:rsidRPr="00534379">
              <w:rPr>
                <w:rFonts w:ascii="Times New Roman" w:eastAsia="標楷體" w:hAnsi="Times New Roman" w:hint="eastAsia"/>
                <w:lang w:val="en-US" w:eastAsia="zh-TW"/>
              </w:rPr>
              <w:t>NVIDIA H200</w:t>
            </w:r>
            <w:r w:rsidRPr="00534379">
              <w:rPr>
                <w:rFonts w:ascii="Times New Roman" w:eastAsia="標楷體" w:hAnsi="Times New Roman" w:hint="eastAsia"/>
                <w:lang w:val="en-US" w:eastAsia="zh-TW"/>
              </w:rPr>
              <w:t>運算</w:t>
            </w:r>
            <w:r>
              <w:rPr>
                <w:rFonts w:ascii="Times New Roman" w:eastAsia="標楷體" w:hAnsi="Times New Roman" w:hint="eastAsia"/>
                <w:lang w:val="en-US" w:eastAsia="zh-TW"/>
              </w:rPr>
              <w:t>伺服器</w:t>
            </w:r>
            <w:r w:rsidRPr="00534379">
              <w:rPr>
                <w:rFonts w:ascii="Times New Roman" w:eastAsia="標楷體" w:hAnsi="Times New Roman" w:hint="eastAsia"/>
                <w:lang w:val="en-US" w:eastAsia="zh-TW"/>
              </w:rPr>
              <w:t>1</w:t>
            </w:r>
            <w:r w:rsidRPr="00534379">
              <w:rPr>
                <w:rFonts w:ascii="Times New Roman" w:eastAsia="標楷體" w:hAnsi="Times New Roman" w:hint="eastAsia"/>
                <w:lang w:val="en-US" w:eastAsia="zh-TW"/>
              </w:rPr>
              <w:t>台</w:t>
            </w:r>
            <w:r w:rsidRPr="00534379">
              <w:rPr>
                <w:rFonts w:ascii="Times New Roman" w:eastAsia="標楷體" w:hAnsi="Times New Roman"/>
                <w:lang w:val="en-US" w:eastAsia="zh-TW"/>
              </w:rPr>
              <w:br/>
            </w:r>
            <w:r w:rsidRPr="00534379">
              <w:rPr>
                <w:rFonts w:ascii="Times New Roman" w:eastAsia="標楷體" w:hAnsi="Times New Roman" w:hint="eastAsia"/>
                <w:lang w:val="en-US" w:eastAsia="zh-TW"/>
              </w:rPr>
              <w:t>(NT$</w:t>
            </w:r>
            <w:r w:rsidRPr="00534379">
              <w:rPr>
                <w:rFonts w:ascii="Times New Roman" w:eastAsia="標楷體" w:hAnsi="Times New Roman"/>
                <w:lang w:val="en-US" w:eastAsia="zh-TW"/>
              </w:rPr>
              <w:t>13,340,000</w:t>
            </w:r>
            <w:r w:rsidRPr="00534379">
              <w:rPr>
                <w:rFonts w:ascii="Times New Roman" w:eastAsia="標楷體" w:hAnsi="Times New Roman" w:hint="eastAsia"/>
                <w:lang w:val="en-US" w:eastAsia="zh-TW"/>
              </w:rPr>
              <w:t>)</w:t>
            </w:r>
          </w:p>
        </w:tc>
        <w:tc>
          <w:tcPr>
            <w:tcW w:w="1276" w:type="dxa"/>
            <w:vAlign w:val="center"/>
          </w:tcPr>
          <w:p w14:paraId="6BE47C56"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3782E003"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本校附設醫院</w:t>
            </w:r>
            <w:r>
              <w:rPr>
                <w:rFonts w:ascii="Times New Roman" w:eastAsia="標楷體" w:hAnsi="Times New Roman" w:hint="eastAsia"/>
                <w:lang w:val="en-US" w:eastAsia="zh-TW"/>
              </w:rPr>
              <w:t>/</w:t>
            </w:r>
            <w:r>
              <w:rPr>
                <w:rFonts w:ascii="Times New Roman" w:eastAsia="標楷體" w:hAnsi="Times New Roman"/>
                <w:lang w:val="en-US" w:eastAsia="zh-TW"/>
              </w:rPr>
              <w:br/>
            </w:r>
            <w:r>
              <w:rPr>
                <w:rFonts w:ascii="Times New Roman" w:eastAsia="標楷體" w:hAnsi="Times New Roman" w:hint="eastAsia"/>
                <w:lang w:val="en-US" w:eastAsia="zh-TW"/>
              </w:rPr>
              <w:t>本校人工智慧生醫研究院</w:t>
            </w:r>
          </w:p>
        </w:tc>
        <w:tc>
          <w:tcPr>
            <w:tcW w:w="712" w:type="dxa"/>
          </w:tcPr>
          <w:p w14:paraId="32D894CE" w14:textId="77777777" w:rsidR="00E11E36" w:rsidRPr="00534379" w:rsidRDefault="00E11E36" w:rsidP="00674DCA">
            <w:pPr>
              <w:pStyle w:val="a3"/>
              <w:jc w:val="center"/>
              <w:rPr>
                <w:rFonts w:ascii="Times New Roman" w:eastAsia="標楷體" w:hAnsi="Times New Roman"/>
                <w:lang w:val="en-US" w:eastAsia="zh-TW"/>
              </w:rPr>
            </w:pPr>
          </w:p>
        </w:tc>
      </w:tr>
      <w:tr w:rsidR="00E11E36" w:rsidRPr="00534379" w14:paraId="5F0999C0" w14:textId="77777777" w:rsidTr="00AF72C2">
        <w:trPr>
          <w:trHeight w:val="567"/>
          <w:jc w:val="center"/>
        </w:trPr>
        <w:tc>
          <w:tcPr>
            <w:tcW w:w="4248" w:type="dxa"/>
            <w:vAlign w:val="center"/>
          </w:tcPr>
          <w:p w14:paraId="30A0D8F3"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NVIDIA Tesla V100</w:t>
            </w:r>
            <w:r>
              <w:rPr>
                <w:rFonts w:ascii="Times New Roman" w:eastAsia="標楷體" w:hAnsi="Times New Roman" w:hint="eastAsia"/>
                <w:lang w:val="en-US" w:eastAsia="zh-TW"/>
              </w:rPr>
              <w:t>運算伺服器</w:t>
            </w:r>
            <w:r>
              <w:rPr>
                <w:rFonts w:ascii="Times New Roman" w:eastAsia="標楷體" w:hAnsi="Times New Roman" w:hint="eastAsia"/>
                <w:lang w:val="en-US" w:eastAsia="zh-TW"/>
              </w:rPr>
              <w:t>1</w:t>
            </w:r>
            <w:r>
              <w:rPr>
                <w:rFonts w:ascii="Times New Roman" w:eastAsia="標楷體" w:hAnsi="Times New Roman" w:hint="eastAsia"/>
                <w:lang w:val="en-US" w:eastAsia="zh-TW"/>
              </w:rPr>
              <w:t>台</w:t>
            </w:r>
          </w:p>
        </w:tc>
        <w:tc>
          <w:tcPr>
            <w:tcW w:w="1276" w:type="dxa"/>
            <w:vAlign w:val="center"/>
          </w:tcPr>
          <w:p w14:paraId="25AFAAF6"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5F3E5A2F" w14:textId="77777777" w:rsidR="00E11E36" w:rsidRPr="00534379" w:rsidRDefault="00E11E36" w:rsidP="00674DCA">
            <w:pPr>
              <w:pStyle w:val="a3"/>
              <w:jc w:val="center"/>
              <w:rPr>
                <w:rFonts w:ascii="Times New Roman" w:eastAsia="標楷體" w:hAnsi="Times New Roman"/>
                <w:lang w:val="en-US" w:eastAsia="zh-TW"/>
              </w:rPr>
            </w:pPr>
            <w:r>
              <w:rPr>
                <w:rFonts w:ascii="Times New Roman" w:eastAsia="標楷體" w:hAnsi="Times New Roman" w:hint="eastAsia"/>
                <w:lang w:val="en-US" w:eastAsia="zh-TW"/>
              </w:rPr>
              <w:t>本校圖書資訊處</w:t>
            </w:r>
          </w:p>
        </w:tc>
        <w:tc>
          <w:tcPr>
            <w:tcW w:w="712" w:type="dxa"/>
          </w:tcPr>
          <w:p w14:paraId="7616AD77" w14:textId="77777777" w:rsidR="00E11E36" w:rsidRPr="00534379" w:rsidRDefault="00E11E36" w:rsidP="00674DCA">
            <w:pPr>
              <w:pStyle w:val="a3"/>
              <w:jc w:val="center"/>
              <w:rPr>
                <w:rFonts w:ascii="Times New Roman" w:eastAsia="標楷體" w:hAnsi="Times New Roman"/>
                <w:lang w:val="en-US" w:eastAsia="zh-TW"/>
              </w:rPr>
            </w:pPr>
          </w:p>
        </w:tc>
      </w:tr>
      <w:tr w:rsidR="00E11E36" w:rsidRPr="00534379" w14:paraId="2C3EAAF6" w14:textId="77777777" w:rsidTr="00AF72C2">
        <w:trPr>
          <w:trHeight w:val="567"/>
          <w:jc w:val="center"/>
        </w:trPr>
        <w:tc>
          <w:tcPr>
            <w:tcW w:w="4248" w:type="dxa"/>
            <w:vAlign w:val="center"/>
          </w:tcPr>
          <w:p w14:paraId="0E5C4DC5" w14:textId="77777777" w:rsidR="00E11E36" w:rsidRDefault="00E11E36" w:rsidP="00674DCA">
            <w:pPr>
              <w:pStyle w:val="a3"/>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 xml:space="preserve">NVIDIA </w:t>
            </w:r>
            <w:r w:rsidRPr="00692084">
              <w:rPr>
                <w:rFonts w:ascii="Times New Roman" w:eastAsia="標楷體" w:hAnsi="Times New Roman"/>
                <w:lang w:val="en-US" w:eastAsia="zh-TW"/>
              </w:rPr>
              <w:t>GeForce RTX</w:t>
            </w:r>
            <w:r>
              <w:rPr>
                <w:rFonts w:ascii="Times New Roman" w:eastAsia="標楷體" w:hAnsi="Times New Roman"/>
                <w:lang w:val="en-US" w:eastAsia="zh-TW"/>
              </w:rPr>
              <w:t xml:space="preserve"> 4090</w:t>
            </w:r>
            <w:r w:rsidRPr="00534379">
              <w:rPr>
                <w:rFonts w:ascii="Times New Roman" w:eastAsia="標楷體" w:hAnsi="Times New Roman" w:hint="eastAsia"/>
                <w:lang w:val="en-US" w:eastAsia="zh-TW"/>
              </w:rPr>
              <w:t>運算主機</w:t>
            </w:r>
            <w:r>
              <w:rPr>
                <w:rFonts w:ascii="Times New Roman" w:eastAsia="標楷體" w:hAnsi="Times New Roman" w:hint="eastAsia"/>
                <w:lang w:val="en-US" w:eastAsia="zh-TW"/>
              </w:rPr>
              <w:t>1</w:t>
            </w:r>
            <w:r w:rsidRPr="00534379">
              <w:rPr>
                <w:rFonts w:ascii="Times New Roman" w:eastAsia="標楷體" w:hAnsi="Times New Roman" w:hint="eastAsia"/>
                <w:lang w:val="en-US" w:eastAsia="zh-TW"/>
              </w:rPr>
              <w:t>台</w:t>
            </w:r>
          </w:p>
        </w:tc>
        <w:tc>
          <w:tcPr>
            <w:tcW w:w="1276" w:type="dxa"/>
            <w:vAlign w:val="center"/>
          </w:tcPr>
          <w:p w14:paraId="06202B14"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1B214DB3" w14:textId="77777777" w:rsidR="00E11E36" w:rsidRPr="002C0EBA" w:rsidRDefault="00E11E36" w:rsidP="00674DCA">
            <w:pPr>
              <w:pStyle w:val="a3"/>
              <w:jc w:val="center"/>
              <w:rPr>
                <w:rFonts w:ascii="Times New Roman" w:eastAsia="標楷體" w:hAnsi="Times New Roman"/>
                <w:bCs/>
                <w:lang w:eastAsia="zh-TW"/>
              </w:rPr>
            </w:pPr>
            <w:r>
              <w:rPr>
                <w:rFonts w:ascii="Times New Roman" w:eastAsia="標楷體" w:hAnsi="Times New Roman" w:hint="eastAsia"/>
                <w:bCs/>
                <w:lang w:eastAsia="zh-TW"/>
              </w:rPr>
              <w:t>本校大數據研究中心</w:t>
            </w:r>
          </w:p>
        </w:tc>
        <w:tc>
          <w:tcPr>
            <w:tcW w:w="712" w:type="dxa"/>
          </w:tcPr>
          <w:p w14:paraId="67AE7EAD" w14:textId="77777777" w:rsidR="00E11E36" w:rsidRPr="00534379" w:rsidRDefault="00E11E36" w:rsidP="00674DCA">
            <w:pPr>
              <w:pStyle w:val="a3"/>
              <w:jc w:val="center"/>
              <w:rPr>
                <w:rFonts w:ascii="Times New Roman" w:eastAsia="標楷體" w:hAnsi="Times New Roman"/>
                <w:lang w:val="en-US" w:eastAsia="zh-TW"/>
              </w:rPr>
            </w:pPr>
          </w:p>
        </w:tc>
      </w:tr>
      <w:tr w:rsidR="00E11E36" w:rsidRPr="00534379" w14:paraId="41DD7409" w14:textId="77777777" w:rsidTr="00AF72C2">
        <w:trPr>
          <w:trHeight w:val="567"/>
          <w:jc w:val="center"/>
        </w:trPr>
        <w:tc>
          <w:tcPr>
            <w:tcW w:w="4248" w:type="dxa"/>
            <w:vAlign w:val="center"/>
          </w:tcPr>
          <w:p w14:paraId="7B31595C"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NVIDIA RTX A</w:t>
            </w:r>
            <w:r>
              <w:rPr>
                <w:rFonts w:ascii="Times New Roman" w:eastAsia="標楷體" w:hAnsi="Times New Roman"/>
                <w:lang w:val="en-US" w:eastAsia="zh-TW"/>
              </w:rPr>
              <w:t>6000</w:t>
            </w:r>
            <w:r w:rsidRPr="00534379">
              <w:rPr>
                <w:rFonts w:ascii="Times New Roman" w:eastAsia="標楷體" w:hAnsi="Times New Roman" w:hint="eastAsia"/>
                <w:lang w:val="en-US" w:eastAsia="zh-TW"/>
              </w:rPr>
              <w:t>運算主機</w:t>
            </w:r>
            <w:r w:rsidRPr="00534379">
              <w:rPr>
                <w:rFonts w:ascii="Times New Roman" w:eastAsia="標楷體" w:hAnsi="Times New Roman" w:hint="eastAsia"/>
                <w:lang w:val="en-US" w:eastAsia="zh-TW"/>
              </w:rPr>
              <w:t>1</w:t>
            </w:r>
            <w:r w:rsidRPr="00534379">
              <w:rPr>
                <w:rFonts w:ascii="Times New Roman" w:eastAsia="標楷體" w:hAnsi="Times New Roman" w:hint="eastAsia"/>
                <w:lang w:val="en-US" w:eastAsia="zh-TW"/>
              </w:rPr>
              <w:t>台</w:t>
            </w:r>
          </w:p>
        </w:tc>
        <w:tc>
          <w:tcPr>
            <w:tcW w:w="1276" w:type="dxa"/>
            <w:vAlign w:val="center"/>
          </w:tcPr>
          <w:p w14:paraId="2F3E0EE4"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7ACE0D07" w14:textId="77777777" w:rsidR="00E11E36" w:rsidRPr="00534379" w:rsidRDefault="00E11E36" w:rsidP="00674DCA">
            <w:pPr>
              <w:pStyle w:val="a3"/>
              <w:jc w:val="center"/>
              <w:rPr>
                <w:rFonts w:ascii="Times New Roman" w:eastAsia="標楷體" w:hAnsi="Times New Roman"/>
                <w:lang w:val="en-US" w:eastAsia="zh-TW"/>
              </w:rPr>
            </w:pPr>
            <w:proofErr w:type="spellStart"/>
            <w:r w:rsidRPr="002C0EBA">
              <w:rPr>
                <w:rFonts w:ascii="Times New Roman" w:eastAsia="標楷體" w:hAnsi="Times New Roman" w:hint="eastAsia"/>
                <w:bCs/>
              </w:rPr>
              <w:t>醫學檢驗生物技術學系</w:t>
            </w:r>
            <w:proofErr w:type="spellEnd"/>
          </w:p>
        </w:tc>
        <w:tc>
          <w:tcPr>
            <w:tcW w:w="712" w:type="dxa"/>
          </w:tcPr>
          <w:p w14:paraId="4DD6BB54" w14:textId="77777777" w:rsidR="00E11E36" w:rsidRPr="00534379" w:rsidRDefault="00E11E36" w:rsidP="00674DCA">
            <w:pPr>
              <w:pStyle w:val="a3"/>
              <w:jc w:val="center"/>
              <w:rPr>
                <w:rFonts w:ascii="Times New Roman" w:eastAsia="標楷體" w:hAnsi="Times New Roman"/>
                <w:lang w:val="en-US" w:eastAsia="zh-TW"/>
              </w:rPr>
            </w:pPr>
          </w:p>
        </w:tc>
      </w:tr>
      <w:tr w:rsidR="00E11E36" w:rsidRPr="00534379" w14:paraId="626E3280" w14:textId="77777777" w:rsidTr="00AF72C2">
        <w:trPr>
          <w:trHeight w:val="567"/>
          <w:jc w:val="center"/>
        </w:trPr>
        <w:tc>
          <w:tcPr>
            <w:tcW w:w="4248" w:type="dxa"/>
            <w:vAlign w:val="center"/>
          </w:tcPr>
          <w:p w14:paraId="67B95409" w14:textId="77777777" w:rsidR="00E11E36" w:rsidRDefault="00E11E36" w:rsidP="00674DCA">
            <w:pPr>
              <w:pStyle w:val="a3"/>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lastRenderedPageBreak/>
              <w:t>NVIDIA RTX A</w:t>
            </w:r>
            <w:r>
              <w:rPr>
                <w:rFonts w:ascii="Times New Roman" w:eastAsia="標楷體" w:hAnsi="Times New Roman"/>
                <w:lang w:val="en-US" w:eastAsia="zh-TW"/>
              </w:rPr>
              <w:t>6000</w:t>
            </w:r>
            <w:r w:rsidRPr="00534379">
              <w:rPr>
                <w:rFonts w:ascii="Times New Roman" w:eastAsia="標楷體" w:hAnsi="Times New Roman" w:hint="eastAsia"/>
                <w:lang w:val="en-US" w:eastAsia="zh-TW"/>
              </w:rPr>
              <w:t>運算主機</w:t>
            </w:r>
            <w:r w:rsidRPr="00534379">
              <w:rPr>
                <w:rFonts w:ascii="Times New Roman" w:eastAsia="標楷體" w:hAnsi="Times New Roman" w:hint="eastAsia"/>
                <w:lang w:val="en-US" w:eastAsia="zh-TW"/>
              </w:rPr>
              <w:t>1</w:t>
            </w:r>
            <w:r w:rsidRPr="00534379">
              <w:rPr>
                <w:rFonts w:ascii="Times New Roman" w:eastAsia="標楷體" w:hAnsi="Times New Roman" w:hint="eastAsia"/>
                <w:lang w:val="en-US" w:eastAsia="zh-TW"/>
              </w:rPr>
              <w:t>台</w:t>
            </w:r>
          </w:p>
        </w:tc>
        <w:tc>
          <w:tcPr>
            <w:tcW w:w="1276" w:type="dxa"/>
            <w:vAlign w:val="center"/>
          </w:tcPr>
          <w:p w14:paraId="4BD9C425"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7C46A856" w14:textId="77777777" w:rsidR="00E11E36" w:rsidRPr="00CA4CC4" w:rsidRDefault="00E11E36" w:rsidP="00674DCA">
            <w:pPr>
              <w:pStyle w:val="a3"/>
              <w:jc w:val="center"/>
              <w:rPr>
                <w:rFonts w:ascii="Times New Roman" w:eastAsia="標楷體" w:hAnsi="Times New Roman"/>
                <w:bCs/>
              </w:rPr>
            </w:pPr>
            <w:proofErr w:type="spellStart"/>
            <w:r w:rsidRPr="00CA4CC4">
              <w:rPr>
                <w:rFonts w:ascii="Times New Roman" w:eastAsia="標楷體" w:hAnsi="Times New Roman" w:hint="eastAsia"/>
                <w:bCs/>
              </w:rPr>
              <w:t>人工智慧健康產業應用碩士學位學程</w:t>
            </w:r>
            <w:proofErr w:type="spellEnd"/>
          </w:p>
        </w:tc>
        <w:tc>
          <w:tcPr>
            <w:tcW w:w="712" w:type="dxa"/>
          </w:tcPr>
          <w:p w14:paraId="3DB4F6D6" w14:textId="77777777" w:rsidR="00E11E36" w:rsidRPr="00534379" w:rsidRDefault="00E11E36" w:rsidP="00674DCA">
            <w:pPr>
              <w:pStyle w:val="a3"/>
              <w:jc w:val="center"/>
              <w:rPr>
                <w:rFonts w:ascii="Times New Roman" w:eastAsia="標楷體" w:hAnsi="Times New Roman"/>
                <w:lang w:val="en-US" w:eastAsia="zh-TW"/>
              </w:rPr>
            </w:pPr>
          </w:p>
        </w:tc>
      </w:tr>
      <w:tr w:rsidR="00E11E36" w:rsidRPr="00534379" w14:paraId="38BD00C3" w14:textId="77777777" w:rsidTr="00AF72C2">
        <w:trPr>
          <w:trHeight w:val="567"/>
          <w:jc w:val="center"/>
        </w:trPr>
        <w:tc>
          <w:tcPr>
            <w:tcW w:w="4248" w:type="dxa"/>
            <w:vAlign w:val="center"/>
          </w:tcPr>
          <w:p w14:paraId="389452A2" w14:textId="77777777" w:rsidR="00E11E36" w:rsidRDefault="00E11E36" w:rsidP="00674DCA">
            <w:pPr>
              <w:pStyle w:val="a3"/>
              <w:ind w:leftChars="-25" w:left="-60" w:rightChars="-25" w:right="-60"/>
              <w:jc w:val="center"/>
              <w:rPr>
                <w:rFonts w:ascii="Times New Roman" w:eastAsia="標楷體" w:hAnsi="Times New Roman"/>
                <w:lang w:val="en-US" w:eastAsia="zh-TW"/>
              </w:rPr>
            </w:pPr>
            <w:r>
              <w:rPr>
                <w:rFonts w:ascii="Times New Roman" w:eastAsia="標楷體" w:hAnsi="Times New Roman" w:hint="eastAsia"/>
                <w:lang w:val="en-US" w:eastAsia="zh-TW"/>
              </w:rPr>
              <w:t xml:space="preserve">NVIDIA </w:t>
            </w:r>
            <w:r w:rsidRPr="00692084">
              <w:rPr>
                <w:rFonts w:ascii="Times New Roman" w:eastAsia="標楷體" w:hAnsi="Times New Roman"/>
                <w:lang w:val="en-US" w:eastAsia="zh-TW"/>
              </w:rPr>
              <w:t>GeForce RTX</w:t>
            </w:r>
            <w:r>
              <w:rPr>
                <w:rFonts w:ascii="Times New Roman" w:eastAsia="標楷體" w:hAnsi="Times New Roman"/>
                <w:lang w:val="en-US" w:eastAsia="zh-TW"/>
              </w:rPr>
              <w:t xml:space="preserve"> 4090</w:t>
            </w:r>
            <w:r w:rsidRPr="00534379">
              <w:rPr>
                <w:rFonts w:ascii="Times New Roman" w:eastAsia="標楷體" w:hAnsi="Times New Roman" w:hint="eastAsia"/>
                <w:lang w:val="en-US" w:eastAsia="zh-TW"/>
              </w:rPr>
              <w:t>運算主機</w:t>
            </w:r>
            <w:r>
              <w:rPr>
                <w:rFonts w:ascii="Times New Roman" w:eastAsia="標楷體" w:hAnsi="Times New Roman"/>
                <w:lang w:val="en-US" w:eastAsia="zh-TW"/>
              </w:rPr>
              <w:t>2</w:t>
            </w:r>
            <w:r w:rsidRPr="00534379">
              <w:rPr>
                <w:rFonts w:ascii="Times New Roman" w:eastAsia="標楷體" w:hAnsi="Times New Roman" w:hint="eastAsia"/>
                <w:lang w:val="en-US" w:eastAsia="zh-TW"/>
              </w:rPr>
              <w:t>台</w:t>
            </w:r>
          </w:p>
        </w:tc>
        <w:tc>
          <w:tcPr>
            <w:tcW w:w="1276" w:type="dxa"/>
            <w:vAlign w:val="center"/>
          </w:tcPr>
          <w:p w14:paraId="2D32ED8A" w14:textId="77777777" w:rsidR="00E11E36" w:rsidRPr="00534379" w:rsidRDefault="00E11E36" w:rsidP="00674DCA">
            <w:pPr>
              <w:pStyle w:val="a3"/>
              <w:jc w:val="center"/>
              <w:rPr>
                <w:rFonts w:ascii="Times New Roman" w:eastAsia="標楷體" w:hAnsi="Times New Roman"/>
                <w:lang w:val="en-US" w:eastAsia="zh-TW"/>
              </w:rPr>
            </w:pPr>
            <w:r w:rsidRPr="00534379">
              <w:rPr>
                <w:rFonts w:ascii="Times New Roman" w:eastAsia="標楷體" w:hAnsi="Times New Roman" w:hint="eastAsia"/>
                <w:lang w:val="en-US" w:eastAsia="zh-TW"/>
              </w:rPr>
              <w:t>■是　□否</w:t>
            </w:r>
          </w:p>
        </w:tc>
        <w:tc>
          <w:tcPr>
            <w:tcW w:w="3969" w:type="dxa"/>
            <w:vAlign w:val="center"/>
          </w:tcPr>
          <w:p w14:paraId="15CF9510" w14:textId="77777777" w:rsidR="00E11E36" w:rsidRPr="00CA4CC4" w:rsidRDefault="00E11E36" w:rsidP="00674DCA">
            <w:pPr>
              <w:pStyle w:val="a3"/>
              <w:jc w:val="center"/>
              <w:rPr>
                <w:rFonts w:ascii="Times New Roman" w:eastAsia="標楷體" w:hAnsi="Times New Roman"/>
                <w:bCs/>
              </w:rPr>
            </w:pPr>
            <w:proofErr w:type="spellStart"/>
            <w:r w:rsidRPr="00692084">
              <w:rPr>
                <w:rFonts w:ascii="Times New Roman" w:eastAsia="標楷體" w:hAnsi="Times New Roman" w:hint="eastAsia"/>
                <w:bCs/>
              </w:rPr>
              <w:t>醫務管理暨醫療資訊學系</w:t>
            </w:r>
            <w:proofErr w:type="spellEnd"/>
          </w:p>
        </w:tc>
        <w:tc>
          <w:tcPr>
            <w:tcW w:w="712" w:type="dxa"/>
          </w:tcPr>
          <w:p w14:paraId="579636B1" w14:textId="77777777" w:rsidR="00E11E36" w:rsidRPr="00534379" w:rsidRDefault="00E11E36" w:rsidP="00674DCA">
            <w:pPr>
              <w:pStyle w:val="a3"/>
              <w:jc w:val="center"/>
              <w:rPr>
                <w:rFonts w:ascii="Times New Roman" w:eastAsia="標楷體" w:hAnsi="Times New Roman"/>
                <w:lang w:val="en-US" w:eastAsia="zh-TW"/>
              </w:rPr>
            </w:pPr>
          </w:p>
        </w:tc>
      </w:tr>
    </w:tbl>
    <w:p w14:paraId="6F2E5110" w14:textId="3A71BE99" w:rsidR="00B3740E" w:rsidRPr="00E1734F" w:rsidRDefault="00E1734F" w:rsidP="00B3740E">
      <w:pPr>
        <w:pStyle w:val="a3"/>
        <w:spacing w:line="460" w:lineRule="exact"/>
        <w:jc w:val="both"/>
        <w:rPr>
          <w:ins w:id="255" w:author="鄭成偉" w:date="2025-09-25T00:13:00Z" w16du:dateUtc="2025-09-24T16:13:00Z"/>
          <w:rFonts w:ascii="Times New Roman" w:eastAsia="標楷體" w:hAnsi="Times New Roman"/>
          <w:sz w:val="28"/>
          <w:lang w:eastAsia="zh-TW"/>
          <w:rPrChange w:id="256" w:author="鄭成偉" w:date="2025-09-25T00:27:00Z" w16du:dateUtc="2025-09-24T16:27:00Z">
            <w:rPr>
              <w:ins w:id="257" w:author="鄭成偉" w:date="2025-09-25T00:13:00Z" w16du:dateUtc="2025-09-24T16:13:00Z"/>
              <w:rFonts w:eastAsia="標楷體"/>
              <w:szCs w:val="24"/>
              <w:lang w:eastAsia="zh-TW"/>
            </w:rPr>
          </w:rPrChange>
        </w:rPr>
      </w:pPr>
      <w:ins w:id="258" w:author="鄭成偉" w:date="2025-09-25T00:28:00Z" w16du:dateUtc="2025-09-24T16:28:00Z">
        <w:r w:rsidRPr="00534379">
          <w:rPr>
            <w:rFonts w:ascii="Times New Roman" w:eastAsia="標楷體" w:hAnsi="Times New Roman" w:hint="eastAsia"/>
            <w:sz w:val="28"/>
            <w:lang w:eastAsia="zh-TW"/>
          </w:rPr>
          <w:t xml:space="preserve">　　</w:t>
        </w:r>
      </w:ins>
      <w:ins w:id="259" w:author="鄭成偉" w:date="2025-09-25T00:13:00Z" w16du:dateUtc="2025-09-24T16:13:00Z">
        <w:r w:rsidR="00B3740E" w:rsidRPr="00E1734F">
          <w:rPr>
            <w:rFonts w:ascii="Times New Roman" w:eastAsia="標楷體" w:hAnsi="Times New Roman" w:hint="eastAsia"/>
            <w:sz w:val="28"/>
            <w:lang w:eastAsia="zh-TW"/>
            <w:rPrChange w:id="260" w:author="鄭成偉" w:date="2025-09-25T00:27:00Z" w16du:dateUtc="2025-09-24T16:27:00Z">
              <w:rPr>
                <w:rFonts w:eastAsia="標楷體" w:hint="eastAsia"/>
                <w:szCs w:val="24"/>
              </w:rPr>
            </w:rPrChange>
          </w:rPr>
          <w:t>本博士</w:t>
        </w:r>
      </w:ins>
      <w:ins w:id="261" w:author="鄭成偉" w:date="2025-09-25T00:16:00Z" w16du:dateUtc="2025-09-24T16:16:00Z">
        <w:r w:rsidR="004371D7" w:rsidRPr="00E1734F">
          <w:rPr>
            <w:rFonts w:ascii="Times New Roman" w:eastAsia="標楷體" w:hAnsi="Times New Roman" w:hint="eastAsia"/>
            <w:sz w:val="28"/>
            <w:lang w:eastAsia="zh-TW"/>
            <w:rPrChange w:id="262" w:author="鄭成偉" w:date="2025-09-25T00:27:00Z" w16du:dateUtc="2025-09-24T16:27:00Z">
              <w:rPr>
                <w:rFonts w:eastAsia="標楷體" w:hint="eastAsia"/>
                <w:szCs w:val="24"/>
                <w:lang w:eastAsia="zh-TW"/>
              </w:rPr>
            </w:rPrChange>
          </w:rPr>
          <w:t>學位學程</w:t>
        </w:r>
      </w:ins>
      <w:ins w:id="263" w:author="鄭成偉" w:date="2025-09-25T00:13:00Z" w16du:dateUtc="2025-09-24T16:13:00Z">
        <w:r w:rsidR="00B3740E" w:rsidRPr="00E1734F">
          <w:rPr>
            <w:rFonts w:ascii="Times New Roman" w:eastAsia="標楷體" w:hAnsi="Times New Roman" w:hint="eastAsia"/>
            <w:sz w:val="28"/>
            <w:lang w:eastAsia="zh-TW"/>
            <w:rPrChange w:id="264" w:author="鄭成偉" w:date="2025-09-25T00:27:00Z" w16du:dateUtc="2025-09-24T16:27:00Z">
              <w:rPr>
                <w:rFonts w:eastAsia="標楷體" w:hint="eastAsia"/>
                <w:szCs w:val="24"/>
              </w:rPr>
            </w:rPrChange>
          </w:rPr>
          <w:t>學生在高效能運算伺服器及主機的使用上，將依循本校</w:t>
        </w:r>
      </w:ins>
      <w:ins w:id="265" w:author="鄭成偉" w:date="2025-09-25T00:21:00Z" w16du:dateUtc="2025-09-24T16:21:00Z">
        <w:r w:rsidR="00E02449" w:rsidRPr="00E1734F">
          <w:rPr>
            <w:rFonts w:ascii="Times New Roman" w:eastAsia="標楷體" w:hAnsi="Times New Roman" w:hint="eastAsia"/>
            <w:sz w:val="28"/>
            <w:lang w:eastAsia="zh-TW"/>
            <w:rPrChange w:id="266" w:author="鄭成偉" w:date="2025-09-25T00:27:00Z" w16du:dateUtc="2025-09-24T16:27:00Z">
              <w:rPr>
                <w:rFonts w:eastAsia="標楷體" w:hint="eastAsia"/>
                <w:szCs w:val="24"/>
                <w:lang w:eastAsia="zh-TW"/>
              </w:rPr>
            </w:rPrChange>
          </w:rPr>
          <w:t>附設醫院、本校</w:t>
        </w:r>
      </w:ins>
      <w:ins w:id="267" w:author="鄭成偉" w:date="2025-09-25T00:13:00Z" w16du:dateUtc="2025-09-24T16:13:00Z">
        <w:r w:rsidR="00B3740E" w:rsidRPr="00E1734F">
          <w:rPr>
            <w:rFonts w:ascii="Times New Roman" w:eastAsia="標楷體" w:hAnsi="Times New Roman" w:hint="eastAsia"/>
            <w:sz w:val="28"/>
            <w:lang w:eastAsia="zh-TW"/>
            <w:rPrChange w:id="268" w:author="鄭成偉" w:date="2025-09-25T00:27:00Z" w16du:dateUtc="2025-09-24T16:27:00Z">
              <w:rPr>
                <w:rFonts w:eastAsia="標楷體" w:hint="eastAsia"/>
                <w:szCs w:val="24"/>
              </w:rPr>
            </w:rPrChange>
          </w:rPr>
          <w:t>人工智慧生醫研究院、</w:t>
        </w:r>
      </w:ins>
      <w:ins w:id="269" w:author="鄭成偉" w:date="2025-09-25T00:16:00Z" w16du:dateUtc="2025-09-24T16:16:00Z">
        <w:r w:rsidR="007130F4" w:rsidRPr="00E1734F">
          <w:rPr>
            <w:rFonts w:ascii="Times New Roman" w:eastAsia="標楷體" w:hAnsi="Times New Roman" w:hint="eastAsia"/>
            <w:sz w:val="28"/>
            <w:lang w:eastAsia="zh-TW"/>
            <w:rPrChange w:id="270" w:author="鄭成偉" w:date="2025-09-25T00:27:00Z" w16du:dateUtc="2025-09-24T16:27:00Z">
              <w:rPr>
                <w:rFonts w:ascii="Times New Roman" w:eastAsia="標楷體" w:hAnsi="Times New Roman" w:hint="eastAsia"/>
                <w:lang w:val="en-US" w:eastAsia="zh-TW"/>
              </w:rPr>
            </w:rPrChange>
          </w:rPr>
          <w:t>圖書資訊處</w:t>
        </w:r>
      </w:ins>
      <w:ins w:id="271" w:author="鄭成偉" w:date="2025-09-25T00:13:00Z" w16du:dateUtc="2025-09-24T16:13:00Z">
        <w:r w:rsidR="00B3740E" w:rsidRPr="00E1734F">
          <w:rPr>
            <w:rFonts w:ascii="Times New Roman" w:eastAsia="標楷體" w:hAnsi="Times New Roman" w:hint="eastAsia"/>
            <w:sz w:val="28"/>
            <w:lang w:eastAsia="zh-TW"/>
            <w:rPrChange w:id="272" w:author="鄭成偉" w:date="2025-09-25T00:27:00Z" w16du:dateUtc="2025-09-24T16:27:00Z">
              <w:rPr>
                <w:rFonts w:eastAsia="標楷體" w:hint="eastAsia"/>
                <w:szCs w:val="24"/>
              </w:rPr>
            </w:rPrChange>
          </w:rPr>
          <w:t>及大數據研究中心既有的規範與排程管理機制辦理，確保研究資源能公平且有效率地運用，並適度給予博士班學生研究上的優先支持</w:t>
        </w:r>
      </w:ins>
      <w:ins w:id="273" w:author="鄭成偉" w:date="2025-09-25T00:14:00Z" w16du:dateUtc="2025-09-24T16:14:00Z">
        <w:r w:rsidR="00640BD8" w:rsidRPr="00E1734F">
          <w:rPr>
            <w:rFonts w:ascii="Times New Roman" w:eastAsia="標楷體" w:hAnsi="Times New Roman" w:hint="eastAsia"/>
            <w:sz w:val="28"/>
            <w:lang w:eastAsia="zh-TW"/>
            <w:rPrChange w:id="274" w:author="鄭成偉" w:date="2025-09-25T00:27:00Z" w16du:dateUtc="2025-09-24T16:27:00Z">
              <w:rPr>
                <w:rFonts w:eastAsia="標楷體" w:hint="eastAsia"/>
                <w:szCs w:val="24"/>
                <w:lang w:eastAsia="zh-TW"/>
              </w:rPr>
            </w:rPrChange>
          </w:rPr>
          <w:t>；</w:t>
        </w:r>
        <w:r w:rsidR="00C04E85" w:rsidRPr="00E1734F">
          <w:rPr>
            <w:rFonts w:ascii="Times New Roman" w:eastAsia="標楷體" w:hAnsi="Times New Roman" w:hint="eastAsia"/>
            <w:sz w:val="28"/>
            <w:lang w:eastAsia="zh-TW"/>
            <w:rPrChange w:id="275" w:author="鄭成偉" w:date="2025-09-25T00:27:00Z" w16du:dateUtc="2025-09-24T16:27:00Z">
              <w:rPr>
                <w:rFonts w:eastAsia="標楷體" w:hint="eastAsia"/>
                <w:szCs w:val="24"/>
                <w:lang w:eastAsia="zh-TW"/>
              </w:rPr>
            </w:rPrChange>
          </w:rPr>
          <w:t>各</w:t>
        </w:r>
      </w:ins>
      <w:ins w:id="276" w:author="鄭成偉" w:date="2025-09-25T00:17:00Z" w16du:dateUtc="2025-09-24T16:17:00Z">
        <w:r w:rsidR="00E348E7" w:rsidRPr="00E1734F">
          <w:rPr>
            <w:rFonts w:ascii="Times New Roman" w:eastAsia="標楷體" w:hAnsi="Times New Roman" w:hint="eastAsia"/>
            <w:sz w:val="28"/>
            <w:lang w:eastAsia="zh-TW"/>
            <w:rPrChange w:id="277" w:author="鄭成偉" w:date="2025-09-25T00:27:00Z" w16du:dateUtc="2025-09-24T16:27:00Z">
              <w:rPr>
                <w:rFonts w:eastAsia="標楷體" w:hint="eastAsia"/>
                <w:szCs w:val="24"/>
                <w:lang w:eastAsia="zh-TW"/>
              </w:rPr>
            </w:rPrChange>
          </w:rPr>
          <w:t>實驗室</w:t>
        </w:r>
      </w:ins>
      <w:ins w:id="278" w:author="鄭成偉" w:date="2025-09-25T00:15:00Z" w16du:dateUtc="2025-09-24T16:15:00Z">
        <w:r w:rsidR="00C04E85" w:rsidRPr="00E1734F">
          <w:rPr>
            <w:rFonts w:ascii="Times New Roman" w:eastAsia="標楷體" w:hAnsi="Times New Roman" w:hint="eastAsia"/>
            <w:sz w:val="28"/>
            <w:lang w:eastAsia="zh-TW"/>
            <w:rPrChange w:id="279" w:author="鄭成偉" w:date="2025-09-25T00:27:00Z" w16du:dateUtc="2025-09-24T16:27:00Z">
              <w:rPr>
                <w:rFonts w:eastAsia="標楷體" w:hint="eastAsia"/>
                <w:szCs w:val="24"/>
                <w:lang w:eastAsia="zh-TW"/>
              </w:rPr>
            </w:rPrChange>
          </w:rPr>
          <w:t>運算設備之使用，將</w:t>
        </w:r>
        <w:r w:rsidR="0059505F" w:rsidRPr="00E1734F">
          <w:rPr>
            <w:rFonts w:ascii="Times New Roman" w:eastAsia="標楷體" w:hAnsi="Times New Roman" w:hint="eastAsia"/>
            <w:sz w:val="28"/>
            <w:lang w:eastAsia="zh-TW"/>
            <w:rPrChange w:id="280" w:author="鄭成偉" w:date="2025-09-25T00:27:00Z" w16du:dateUtc="2025-09-24T16:27:00Z">
              <w:rPr>
                <w:rFonts w:eastAsia="標楷體" w:hint="eastAsia"/>
                <w:szCs w:val="24"/>
                <w:lang w:eastAsia="zh-TW"/>
              </w:rPr>
            </w:rPrChange>
          </w:rPr>
          <w:t>遵循</w:t>
        </w:r>
      </w:ins>
      <w:ins w:id="281" w:author="鄭成偉" w:date="2025-09-25T00:17:00Z" w16du:dateUtc="2025-09-24T16:17:00Z">
        <w:r w:rsidR="00E348E7" w:rsidRPr="00E1734F">
          <w:rPr>
            <w:rFonts w:ascii="Times New Roman" w:eastAsia="標楷體" w:hAnsi="Times New Roman" w:hint="eastAsia"/>
            <w:sz w:val="28"/>
            <w:lang w:eastAsia="zh-TW"/>
            <w:rPrChange w:id="282" w:author="鄭成偉" w:date="2025-09-25T00:27:00Z" w16du:dateUtc="2025-09-24T16:27:00Z">
              <w:rPr>
                <w:rFonts w:eastAsia="標楷體" w:hint="eastAsia"/>
                <w:szCs w:val="24"/>
                <w:lang w:eastAsia="zh-TW"/>
              </w:rPr>
            </w:rPrChange>
          </w:rPr>
          <w:t>各實驗室</w:t>
        </w:r>
      </w:ins>
      <w:proofErr w:type="spellStart"/>
      <w:ins w:id="283" w:author="鄭成偉" w:date="2025-09-25T00:15:00Z" w16du:dateUtc="2025-09-24T16:15:00Z">
        <w:r w:rsidR="00C04E85" w:rsidRPr="00E1734F">
          <w:rPr>
            <w:rFonts w:ascii="Times New Roman" w:eastAsia="標楷體" w:hAnsi="Times New Roman"/>
            <w:sz w:val="28"/>
            <w:lang w:eastAsia="zh-TW"/>
            <w:rPrChange w:id="284" w:author="鄭成偉" w:date="2025-09-25T00:27:00Z" w16du:dateUtc="2025-09-24T16:27:00Z">
              <w:rPr>
                <w:rFonts w:eastAsia="標楷體" w:hint="eastAsia"/>
                <w:szCs w:val="24"/>
                <w:lang w:eastAsia="zh-TW"/>
              </w:rPr>
            </w:rPrChange>
          </w:rPr>
          <w:t>PI</w:t>
        </w:r>
        <w:r w:rsidR="00C04E85" w:rsidRPr="00E1734F">
          <w:rPr>
            <w:rFonts w:ascii="Times New Roman" w:eastAsia="標楷體" w:hAnsi="Times New Roman" w:hint="eastAsia"/>
            <w:sz w:val="28"/>
            <w:lang w:eastAsia="zh-TW"/>
            <w:rPrChange w:id="285" w:author="鄭成偉" w:date="2025-09-25T00:27:00Z" w16du:dateUtc="2025-09-24T16:27:00Z">
              <w:rPr>
                <w:rFonts w:eastAsia="標楷體" w:hint="eastAsia"/>
                <w:szCs w:val="24"/>
                <w:lang w:eastAsia="zh-TW"/>
              </w:rPr>
            </w:rPrChange>
          </w:rPr>
          <w:t>所訂定之</w:t>
        </w:r>
      </w:ins>
      <w:ins w:id="286" w:author="鄭成偉" w:date="2025-09-25T00:16:00Z" w16du:dateUtc="2025-09-24T16:16:00Z">
        <w:r w:rsidR="0059505F" w:rsidRPr="00E1734F">
          <w:rPr>
            <w:rFonts w:ascii="Times New Roman" w:eastAsia="標楷體" w:hAnsi="Times New Roman" w:hint="eastAsia"/>
            <w:sz w:val="28"/>
            <w:lang w:eastAsia="zh-TW"/>
            <w:rPrChange w:id="287" w:author="鄭成偉" w:date="2025-09-25T00:27:00Z" w16du:dateUtc="2025-09-24T16:27:00Z">
              <w:rPr>
                <w:rFonts w:eastAsia="標楷體" w:hint="eastAsia"/>
                <w:szCs w:val="24"/>
                <w:lang w:eastAsia="zh-TW"/>
              </w:rPr>
            </w:rPrChange>
          </w:rPr>
          <w:t>使用</w:t>
        </w:r>
      </w:ins>
      <w:ins w:id="288" w:author="鄭成偉" w:date="2025-09-25T00:15:00Z" w16du:dateUtc="2025-09-24T16:15:00Z">
        <w:r w:rsidR="00C04E85" w:rsidRPr="00E1734F">
          <w:rPr>
            <w:rFonts w:ascii="Times New Roman" w:eastAsia="標楷體" w:hAnsi="Times New Roman" w:hint="eastAsia"/>
            <w:sz w:val="28"/>
            <w:lang w:eastAsia="zh-TW"/>
            <w:rPrChange w:id="289" w:author="鄭成偉" w:date="2025-09-25T00:27:00Z" w16du:dateUtc="2025-09-24T16:27:00Z">
              <w:rPr>
                <w:rFonts w:eastAsia="標楷體" w:hint="eastAsia"/>
                <w:szCs w:val="24"/>
                <w:lang w:eastAsia="zh-TW"/>
              </w:rPr>
            </w:rPrChange>
          </w:rPr>
          <w:t>規</w:t>
        </w:r>
      </w:ins>
      <w:ins w:id="290" w:author="鄭成偉" w:date="2025-09-25T00:16:00Z" w16du:dateUtc="2025-09-24T16:16:00Z">
        <w:r w:rsidR="0059505F" w:rsidRPr="00E1734F">
          <w:rPr>
            <w:rFonts w:ascii="Times New Roman" w:eastAsia="標楷體" w:hAnsi="Times New Roman" w:hint="eastAsia"/>
            <w:sz w:val="28"/>
            <w:lang w:eastAsia="zh-TW"/>
            <w:rPrChange w:id="291" w:author="鄭成偉" w:date="2025-09-25T00:27:00Z" w16du:dateUtc="2025-09-24T16:27:00Z">
              <w:rPr>
                <w:rFonts w:eastAsia="標楷體" w:hint="eastAsia"/>
                <w:szCs w:val="24"/>
                <w:lang w:eastAsia="zh-TW"/>
              </w:rPr>
            </w:rPrChange>
          </w:rPr>
          <w:t>範</w:t>
        </w:r>
      </w:ins>
      <w:ins w:id="292" w:author="鄭成偉" w:date="2025-09-25T00:13:00Z" w16du:dateUtc="2025-09-24T16:13:00Z">
        <w:r w:rsidR="00B3740E" w:rsidRPr="00E1734F">
          <w:rPr>
            <w:rFonts w:ascii="Times New Roman" w:eastAsia="標楷體" w:hAnsi="Times New Roman" w:hint="eastAsia"/>
            <w:sz w:val="28"/>
            <w:lang w:eastAsia="zh-TW"/>
            <w:rPrChange w:id="293" w:author="鄭成偉" w:date="2025-09-25T00:27:00Z" w16du:dateUtc="2025-09-24T16:27:00Z">
              <w:rPr>
                <w:rFonts w:eastAsia="標楷體" w:hint="eastAsia"/>
                <w:szCs w:val="24"/>
              </w:rPr>
            </w:rPrChange>
          </w:rPr>
          <w:t>，以保障其學術研究之順利進行</w:t>
        </w:r>
        <w:proofErr w:type="spellEnd"/>
        <w:r w:rsidR="00B3740E" w:rsidRPr="00E1734F">
          <w:rPr>
            <w:rFonts w:ascii="Times New Roman" w:eastAsia="標楷體" w:hAnsi="Times New Roman" w:hint="eastAsia"/>
            <w:sz w:val="28"/>
            <w:lang w:eastAsia="zh-TW"/>
            <w:rPrChange w:id="294" w:author="鄭成偉" w:date="2025-09-25T00:27:00Z" w16du:dateUtc="2025-09-24T16:27:00Z">
              <w:rPr>
                <w:rFonts w:eastAsia="標楷體" w:hint="eastAsia"/>
                <w:szCs w:val="24"/>
              </w:rPr>
            </w:rPrChange>
          </w:rPr>
          <w:t>。</w:t>
        </w:r>
      </w:ins>
    </w:p>
    <w:p w14:paraId="2CF5BBFC" w14:textId="77777777" w:rsidR="007C421E" w:rsidRPr="007130F4" w:rsidRDefault="007C421E" w:rsidP="00B3740E">
      <w:pPr>
        <w:pStyle w:val="a3"/>
        <w:spacing w:line="460" w:lineRule="exact"/>
        <w:jc w:val="both"/>
        <w:rPr>
          <w:ins w:id="295" w:author="鄭成偉" w:date="2025-09-25T00:13:00Z" w16du:dateUtc="2025-09-24T16:13:00Z"/>
          <w:rFonts w:ascii="Times New Roman" w:eastAsia="標楷體" w:hAnsi="Times New Roman" w:hint="eastAsia"/>
          <w:sz w:val="28"/>
          <w:lang w:eastAsia="zh-TW"/>
          <w:rPrChange w:id="296" w:author="鄭成偉" w:date="2025-09-25T00:16:00Z" w16du:dateUtc="2025-09-24T16:16:00Z">
            <w:rPr>
              <w:ins w:id="297" w:author="鄭成偉" w:date="2025-09-25T00:13:00Z" w16du:dateUtc="2025-09-24T16:13:00Z"/>
              <w:rFonts w:ascii="Times New Roman" w:eastAsia="標楷體" w:hAnsi="Times New Roman" w:hint="eastAsia"/>
              <w:sz w:val="28"/>
              <w:lang w:val="en-US" w:eastAsia="zh-TW"/>
            </w:rPr>
          </w:rPrChange>
        </w:rPr>
      </w:pPr>
    </w:p>
    <w:p w14:paraId="7568D20E" w14:textId="668749FD" w:rsidR="00E11E36" w:rsidRPr="00534379" w:rsidRDefault="00E11E36" w:rsidP="007C421E">
      <w:pPr>
        <w:pStyle w:val="a3"/>
        <w:numPr>
          <w:ilvl w:val="0"/>
          <w:numId w:val="13"/>
        </w:numPr>
        <w:spacing w:line="460" w:lineRule="exact"/>
        <w:ind w:left="840" w:hangingChars="300" w:hanging="840"/>
        <w:jc w:val="both"/>
        <w:rPr>
          <w:rFonts w:ascii="Times New Roman" w:eastAsia="標楷體" w:hAnsi="Times New Roman"/>
          <w:sz w:val="28"/>
          <w:lang w:val="en-US" w:eastAsia="zh-TW"/>
        </w:rPr>
      </w:pPr>
      <w:r w:rsidRPr="00534379">
        <w:rPr>
          <w:rFonts w:ascii="Times New Roman" w:eastAsia="標楷體" w:hAnsi="Times New Roman" w:hint="eastAsia"/>
          <w:sz w:val="28"/>
          <w:lang w:val="en-US" w:eastAsia="zh-TW"/>
        </w:rPr>
        <w:t>擬增購儀器設備</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851"/>
        <w:gridCol w:w="4961"/>
        <w:gridCol w:w="995"/>
      </w:tblGrid>
      <w:tr w:rsidR="00E11E36" w:rsidRPr="00534379" w14:paraId="05A5AC72" w14:textId="77777777" w:rsidTr="00674DCA">
        <w:trPr>
          <w:trHeight w:val="425"/>
          <w:tblHeader/>
          <w:jc w:val="center"/>
        </w:trPr>
        <w:tc>
          <w:tcPr>
            <w:tcW w:w="3397" w:type="dxa"/>
            <w:vAlign w:val="center"/>
          </w:tcPr>
          <w:p w14:paraId="6D02C6AA"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設備名稱</w:t>
            </w:r>
          </w:p>
        </w:tc>
        <w:tc>
          <w:tcPr>
            <w:tcW w:w="851" w:type="dxa"/>
            <w:vAlign w:val="center"/>
          </w:tcPr>
          <w:p w14:paraId="1E8C63FE"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學</w:t>
            </w:r>
            <w:r w:rsidRPr="00534379">
              <w:rPr>
                <w:rFonts w:ascii="Times New Roman" w:eastAsia="標楷體" w:hAnsi="Times New Roman"/>
                <w:lang w:val="en-US" w:eastAsia="zh-TW"/>
              </w:rPr>
              <w:t>年度</w:t>
            </w:r>
          </w:p>
        </w:tc>
        <w:tc>
          <w:tcPr>
            <w:tcW w:w="4961" w:type="dxa"/>
            <w:vAlign w:val="center"/>
          </w:tcPr>
          <w:p w14:paraId="0AE4C10C"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lang w:val="en-US" w:eastAsia="zh-TW"/>
              </w:rPr>
              <w:t>經費</w:t>
            </w:r>
          </w:p>
        </w:tc>
        <w:tc>
          <w:tcPr>
            <w:tcW w:w="995" w:type="dxa"/>
            <w:vAlign w:val="center"/>
          </w:tcPr>
          <w:p w14:paraId="04CE9E90" w14:textId="77777777" w:rsidR="00E11E36" w:rsidRPr="00534379" w:rsidRDefault="00E11E36" w:rsidP="00674DCA">
            <w:pPr>
              <w:pStyle w:val="a3"/>
              <w:ind w:leftChars="-25" w:left="-60" w:rightChars="-25" w:right="-60"/>
              <w:jc w:val="center"/>
              <w:rPr>
                <w:rFonts w:ascii="Times New Roman" w:eastAsia="標楷體" w:hAnsi="Times New Roman"/>
                <w:lang w:val="en-US" w:eastAsia="zh-TW"/>
              </w:rPr>
            </w:pPr>
            <w:r w:rsidRPr="00534379">
              <w:rPr>
                <w:rFonts w:ascii="Times New Roman" w:eastAsia="標楷體" w:hAnsi="Times New Roman" w:hint="eastAsia"/>
                <w:lang w:val="en-US" w:eastAsia="zh-TW"/>
              </w:rPr>
              <w:t>備註</w:t>
            </w:r>
          </w:p>
        </w:tc>
      </w:tr>
      <w:tr w:rsidR="00E11E36" w:rsidRPr="00534379" w14:paraId="157F3C71" w14:textId="77777777" w:rsidTr="00674DCA">
        <w:trPr>
          <w:trHeight w:val="425"/>
          <w:jc w:val="center"/>
        </w:trPr>
        <w:tc>
          <w:tcPr>
            <w:tcW w:w="3397" w:type="dxa"/>
            <w:vAlign w:val="center"/>
          </w:tcPr>
          <w:p w14:paraId="3FD53262" w14:textId="77777777" w:rsidR="00E11E36" w:rsidRPr="00534379" w:rsidRDefault="00E11E36" w:rsidP="00674DCA">
            <w:pPr>
              <w:pStyle w:val="a3"/>
              <w:jc w:val="center"/>
              <w:rPr>
                <w:rFonts w:ascii="Times New Roman" w:eastAsia="標楷體" w:hAnsi="Times New Roman"/>
                <w:color w:val="808080" w:themeColor="background1" w:themeShade="80"/>
                <w:lang w:val="en-US" w:eastAsia="zh-TW"/>
              </w:rPr>
            </w:pPr>
            <w:r>
              <w:rPr>
                <w:rFonts w:ascii="Times New Roman" w:eastAsia="標楷體" w:hAnsi="Times New Roman" w:hint="eastAsia"/>
                <w:lang w:val="en-US" w:eastAsia="zh-TW"/>
              </w:rPr>
              <w:t xml:space="preserve">NVIDIA </w:t>
            </w:r>
            <w:r w:rsidRPr="00692084">
              <w:rPr>
                <w:rFonts w:ascii="Times New Roman" w:eastAsia="標楷體" w:hAnsi="Times New Roman"/>
                <w:color w:val="000000" w:themeColor="text1"/>
                <w:lang w:val="en-US" w:eastAsia="zh-TW"/>
              </w:rPr>
              <w:t>RTX PRO 6000</w:t>
            </w:r>
            <w:r w:rsidRPr="00692084">
              <w:rPr>
                <w:rFonts w:ascii="Times New Roman" w:eastAsia="標楷體" w:hAnsi="Times New Roman" w:hint="eastAsia"/>
                <w:color w:val="000000" w:themeColor="text1"/>
                <w:lang w:val="en-US" w:eastAsia="zh-TW"/>
              </w:rPr>
              <w:t>運算伺服器</w:t>
            </w:r>
            <w:r w:rsidRPr="00534379">
              <w:rPr>
                <w:rFonts w:ascii="Times New Roman" w:eastAsia="標楷體" w:hAnsi="Times New Roman" w:hint="eastAsia"/>
                <w:lang w:val="en-US" w:eastAsia="zh-TW"/>
              </w:rPr>
              <w:t>1</w:t>
            </w:r>
            <w:r w:rsidRPr="00534379">
              <w:rPr>
                <w:rFonts w:ascii="Times New Roman" w:eastAsia="標楷體" w:hAnsi="Times New Roman" w:hint="eastAsia"/>
                <w:lang w:val="en-US" w:eastAsia="zh-TW"/>
              </w:rPr>
              <w:t>台</w:t>
            </w:r>
          </w:p>
        </w:tc>
        <w:tc>
          <w:tcPr>
            <w:tcW w:w="851" w:type="dxa"/>
            <w:vAlign w:val="center"/>
          </w:tcPr>
          <w:p w14:paraId="70FAB071" w14:textId="77777777" w:rsidR="00E11E36" w:rsidRPr="00534379" w:rsidRDefault="00E11E36" w:rsidP="00674DCA">
            <w:pPr>
              <w:pStyle w:val="a3"/>
              <w:jc w:val="center"/>
              <w:rPr>
                <w:rFonts w:ascii="Times New Roman" w:eastAsia="標楷體" w:hAnsi="Times New Roman"/>
                <w:color w:val="808080" w:themeColor="background1" w:themeShade="80"/>
                <w:lang w:val="en-US" w:eastAsia="zh-TW"/>
              </w:rPr>
            </w:pPr>
            <w:r w:rsidRPr="00692084">
              <w:rPr>
                <w:rFonts w:ascii="Times New Roman" w:eastAsia="標楷體" w:hAnsi="Times New Roman" w:hint="eastAsia"/>
                <w:color w:val="000000" w:themeColor="text1"/>
                <w:lang w:val="en-US" w:eastAsia="zh-TW"/>
              </w:rPr>
              <w:t>11</w:t>
            </w:r>
            <w:r>
              <w:rPr>
                <w:rFonts w:ascii="Times New Roman" w:eastAsia="標楷體" w:hAnsi="Times New Roman"/>
                <w:color w:val="000000" w:themeColor="text1"/>
                <w:lang w:val="en-US" w:eastAsia="zh-TW"/>
              </w:rPr>
              <w:t>5</w:t>
            </w:r>
          </w:p>
        </w:tc>
        <w:tc>
          <w:tcPr>
            <w:tcW w:w="4961" w:type="dxa"/>
            <w:vAlign w:val="center"/>
          </w:tcPr>
          <w:p w14:paraId="5C4FCCE5" w14:textId="77777777" w:rsidR="00E11E36" w:rsidRPr="00534379" w:rsidRDefault="00E11E36" w:rsidP="00674DCA">
            <w:pPr>
              <w:pStyle w:val="a3"/>
              <w:jc w:val="both"/>
              <w:rPr>
                <w:rFonts w:ascii="Times New Roman" w:eastAsia="標楷體" w:hAnsi="Times New Roman"/>
                <w:color w:val="808080" w:themeColor="background1" w:themeShade="80"/>
                <w:lang w:val="en-US" w:eastAsia="zh-TW"/>
              </w:rPr>
            </w:pPr>
            <w:r w:rsidRPr="00692084">
              <w:rPr>
                <w:rFonts w:ascii="Times New Roman" w:eastAsia="標楷體" w:hAnsi="Times New Roman" w:hint="eastAsia"/>
                <w:color w:val="000000" w:themeColor="text1"/>
                <w:u w:val="single"/>
                <w:lang w:val="en-US" w:eastAsia="zh-TW"/>
              </w:rPr>
              <w:t xml:space="preserve"> </w:t>
            </w:r>
            <w:r w:rsidRPr="00692084">
              <w:rPr>
                <w:rFonts w:ascii="Times New Roman" w:eastAsia="標楷體" w:hAnsi="Times New Roman"/>
                <w:color w:val="000000" w:themeColor="text1"/>
                <w:u w:val="single"/>
                <w:lang w:val="en-US" w:eastAsia="zh-TW"/>
              </w:rPr>
              <w:t>4</w:t>
            </w:r>
            <w:r w:rsidRPr="00692084">
              <w:rPr>
                <w:rFonts w:ascii="Times New Roman" w:eastAsia="標楷體" w:hAnsi="Times New Roman" w:hint="eastAsia"/>
                <w:color w:val="000000" w:themeColor="text1"/>
                <w:u w:val="single"/>
                <w:lang w:val="en-US" w:eastAsia="zh-TW"/>
              </w:rPr>
              <w:t xml:space="preserve">00,000 </w:t>
            </w:r>
            <w:r w:rsidRPr="00692084">
              <w:rPr>
                <w:rFonts w:ascii="Times New Roman" w:eastAsia="標楷體" w:hAnsi="Times New Roman" w:hint="eastAsia"/>
                <w:color w:val="000000" w:themeColor="text1"/>
                <w:lang w:val="en-US" w:eastAsia="zh-TW"/>
              </w:rPr>
              <w:t>元，已編列於（預定編列於）</w:t>
            </w:r>
            <w:r w:rsidRPr="00692084">
              <w:rPr>
                <w:rFonts w:ascii="Times New Roman" w:eastAsia="標楷體" w:hAnsi="Times New Roman" w:hint="eastAsia"/>
                <w:color w:val="000000" w:themeColor="text1"/>
                <w:u w:val="single"/>
                <w:lang w:val="en-US" w:eastAsia="zh-TW"/>
              </w:rPr>
              <w:t xml:space="preserve"> </w:t>
            </w:r>
            <w:r w:rsidRPr="00692084">
              <w:rPr>
                <w:rFonts w:ascii="Times New Roman" w:eastAsia="標楷體" w:hAnsi="Times New Roman"/>
                <w:color w:val="000000" w:themeColor="text1"/>
                <w:u w:val="single"/>
                <w:lang w:val="en-US" w:eastAsia="zh-TW"/>
              </w:rPr>
              <w:t>115</w:t>
            </w:r>
            <w:r w:rsidRPr="00692084">
              <w:rPr>
                <w:rFonts w:ascii="Times New Roman" w:eastAsia="標楷體" w:hAnsi="Times New Roman" w:hint="eastAsia"/>
                <w:color w:val="000000" w:themeColor="text1"/>
                <w:u w:val="single"/>
                <w:lang w:val="en-US" w:eastAsia="zh-TW"/>
              </w:rPr>
              <w:t xml:space="preserve"> </w:t>
            </w:r>
            <w:r w:rsidRPr="00692084">
              <w:rPr>
                <w:rFonts w:ascii="Times New Roman" w:eastAsia="標楷體" w:hAnsi="Times New Roman" w:hint="eastAsia"/>
                <w:color w:val="000000" w:themeColor="text1"/>
                <w:lang w:val="en-US" w:eastAsia="zh-TW"/>
              </w:rPr>
              <w:t>年度預算中執行。</w:t>
            </w:r>
          </w:p>
        </w:tc>
        <w:tc>
          <w:tcPr>
            <w:tcW w:w="995" w:type="dxa"/>
            <w:vAlign w:val="center"/>
          </w:tcPr>
          <w:p w14:paraId="7C74521E" w14:textId="77777777" w:rsidR="00E11E36" w:rsidRPr="00534379" w:rsidRDefault="00E11E36" w:rsidP="00674DCA">
            <w:pPr>
              <w:pStyle w:val="a3"/>
              <w:jc w:val="center"/>
              <w:rPr>
                <w:rFonts w:ascii="Times New Roman" w:eastAsia="標楷體" w:hAnsi="Times New Roman"/>
                <w:color w:val="808080" w:themeColor="background1" w:themeShade="80"/>
                <w:u w:val="single"/>
                <w:lang w:val="en-US" w:eastAsia="zh-TW"/>
              </w:rPr>
            </w:pPr>
          </w:p>
        </w:tc>
      </w:tr>
    </w:tbl>
    <w:p w14:paraId="4D3E721F" w14:textId="676C100B" w:rsidR="00E11E36" w:rsidRPr="00E1734F" w:rsidRDefault="00E1734F" w:rsidP="00E11E36">
      <w:pPr>
        <w:pStyle w:val="a3"/>
        <w:spacing w:line="460" w:lineRule="exact"/>
        <w:jc w:val="both"/>
        <w:rPr>
          <w:rFonts w:ascii="Times New Roman" w:eastAsia="標楷體" w:hAnsi="Times New Roman"/>
          <w:sz w:val="28"/>
          <w:lang w:eastAsia="zh-TW"/>
          <w:rPrChange w:id="298" w:author="鄭成偉" w:date="2025-09-25T00:27:00Z" w16du:dateUtc="2025-09-24T16:27:00Z">
            <w:rPr>
              <w:rFonts w:ascii="Times New Roman" w:eastAsia="標楷體" w:hAnsi="Times New Roman"/>
              <w:szCs w:val="18"/>
            </w:rPr>
          </w:rPrChange>
        </w:rPr>
      </w:pPr>
      <w:ins w:id="299" w:author="鄭成偉" w:date="2025-09-25T00:28:00Z" w16du:dateUtc="2025-09-24T16:28:00Z">
        <w:r w:rsidRPr="00534379">
          <w:rPr>
            <w:rFonts w:ascii="Times New Roman" w:eastAsia="標楷體" w:hAnsi="Times New Roman" w:hint="eastAsia"/>
            <w:sz w:val="28"/>
            <w:lang w:eastAsia="zh-TW"/>
          </w:rPr>
          <w:t xml:space="preserve">　　</w:t>
        </w:r>
      </w:ins>
      <w:ins w:id="300" w:author="鄭成偉" w:date="2025-09-25T00:23:00Z" w16du:dateUtc="2025-09-24T16:23:00Z">
        <w:r w:rsidR="00CF2BDB" w:rsidRPr="00E1734F">
          <w:rPr>
            <w:rFonts w:ascii="Times New Roman" w:eastAsia="標楷體" w:hAnsi="Times New Roman" w:hint="eastAsia"/>
            <w:sz w:val="28"/>
            <w:lang w:eastAsia="zh-TW"/>
            <w:rPrChange w:id="301" w:author="鄭成偉" w:date="2025-09-25T00:27:00Z" w16du:dateUtc="2025-09-24T16:27:00Z">
              <w:rPr>
                <w:rFonts w:ascii="Times New Roman" w:eastAsia="標楷體" w:hAnsi="Times New Roman" w:hint="eastAsia"/>
                <w:szCs w:val="18"/>
                <w:lang w:eastAsia="zh-TW"/>
              </w:rPr>
            </w:rPrChange>
          </w:rPr>
          <w:t>除添購</w:t>
        </w:r>
        <w:r w:rsidR="00857109" w:rsidRPr="00E1734F">
          <w:rPr>
            <w:rFonts w:ascii="Times New Roman" w:eastAsia="標楷體" w:hAnsi="Times New Roman" w:hint="eastAsia"/>
            <w:sz w:val="28"/>
            <w:lang w:eastAsia="zh-TW"/>
            <w:rPrChange w:id="302" w:author="鄭成偉" w:date="2025-09-25T00:27:00Z" w16du:dateUtc="2025-09-24T16:27:00Z">
              <w:rPr>
                <w:rFonts w:ascii="Times New Roman" w:eastAsia="標楷體" w:hAnsi="Times New Roman" w:hint="eastAsia"/>
                <w:szCs w:val="18"/>
                <w:lang w:eastAsia="zh-TW"/>
              </w:rPr>
            </w:rPrChange>
          </w:rPr>
          <w:t>運算儀器設備外，本學位學程也將</w:t>
        </w:r>
      </w:ins>
      <w:ins w:id="303" w:author="鄭成偉" w:date="2025-09-25T00:27:00Z" w16du:dateUtc="2025-09-24T16:27:00Z">
        <w:r w:rsidR="00FD7B31" w:rsidRPr="00E1734F">
          <w:rPr>
            <w:rFonts w:ascii="Times New Roman" w:eastAsia="標楷體" w:hAnsi="Times New Roman" w:hint="eastAsia"/>
            <w:sz w:val="28"/>
            <w:lang w:eastAsia="zh-TW"/>
            <w:rPrChange w:id="304" w:author="鄭成偉" w:date="2025-09-25T00:27:00Z" w16du:dateUtc="2025-09-24T16:27:00Z">
              <w:rPr>
                <w:rFonts w:ascii="Times New Roman" w:eastAsia="標楷體" w:hAnsi="Times New Roman" w:hint="eastAsia"/>
                <w:szCs w:val="18"/>
                <w:lang w:eastAsia="zh-TW"/>
              </w:rPr>
            </w:rPrChange>
          </w:rPr>
          <w:t>規劃</w:t>
        </w:r>
      </w:ins>
      <w:ins w:id="305" w:author="鄭成偉" w:date="2025-09-25T00:28:00Z" w16du:dateUtc="2025-09-24T16:28:00Z">
        <w:r w:rsidR="00CF1A4D">
          <w:rPr>
            <w:rFonts w:ascii="Times New Roman" w:eastAsia="標楷體" w:hAnsi="Times New Roman" w:hint="eastAsia"/>
            <w:sz w:val="28"/>
            <w:lang w:eastAsia="zh-TW"/>
          </w:rPr>
          <w:t>支持</w:t>
        </w:r>
      </w:ins>
      <w:ins w:id="306" w:author="鄭成偉" w:date="2025-09-25T00:26:00Z" w16du:dateUtc="2025-09-24T16:26:00Z">
        <w:r w:rsidR="007B593D" w:rsidRPr="00E1734F">
          <w:rPr>
            <w:rFonts w:ascii="Times New Roman" w:eastAsia="標楷體" w:hAnsi="Times New Roman" w:hint="eastAsia"/>
            <w:sz w:val="28"/>
            <w:lang w:eastAsia="zh-TW"/>
            <w:rPrChange w:id="307" w:author="鄭成偉" w:date="2025-09-25T00:27:00Z" w16du:dateUtc="2025-09-24T16:27:00Z">
              <w:rPr>
                <w:rFonts w:ascii="Times New Roman" w:eastAsia="標楷體" w:hAnsi="Times New Roman" w:hint="eastAsia"/>
                <w:szCs w:val="18"/>
                <w:lang w:eastAsia="zh-TW"/>
              </w:rPr>
            </w:rPrChange>
          </w:rPr>
          <w:t>博士學位學程學生所需的</w:t>
        </w:r>
        <w:proofErr w:type="spellStart"/>
        <w:r w:rsidR="00FD7B31" w:rsidRPr="00E1734F">
          <w:rPr>
            <w:rFonts w:ascii="Times New Roman" w:eastAsia="標楷體" w:hAnsi="Times New Roman" w:hint="eastAsia"/>
            <w:sz w:val="28"/>
            <w:lang w:eastAsia="zh-TW"/>
            <w:rPrChange w:id="308" w:author="鄭成偉" w:date="2025-09-25T00:27:00Z" w16du:dateUtc="2025-09-24T16:27:00Z">
              <w:rPr>
                <w:rFonts w:ascii="Times New Roman" w:eastAsia="標楷體" w:hAnsi="Times New Roman" w:hint="eastAsia"/>
                <w:szCs w:val="18"/>
                <w:lang w:eastAsia="zh-TW"/>
              </w:rPr>
            </w:rPrChange>
          </w:rPr>
          <w:t>AI</w:t>
        </w:r>
      </w:ins>
      <w:ins w:id="309" w:author="鄭成偉" w:date="2025-09-25T00:24:00Z" w16du:dateUtc="2025-09-24T16:24:00Z">
        <w:r w:rsidR="00846D38" w:rsidRPr="00E1734F">
          <w:rPr>
            <w:rFonts w:ascii="Times New Roman" w:eastAsia="標楷體" w:hAnsi="Times New Roman" w:hint="eastAsia"/>
            <w:sz w:val="28"/>
            <w:lang w:eastAsia="zh-TW"/>
            <w:rPrChange w:id="310" w:author="鄭成偉" w:date="2025-09-25T00:27:00Z" w16du:dateUtc="2025-09-24T16:27:00Z">
              <w:rPr>
                <w:rFonts w:ascii="Times New Roman" w:eastAsia="標楷體" w:hAnsi="Times New Roman" w:hint="eastAsia"/>
                <w:szCs w:val="18"/>
                <w:lang w:eastAsia="zh-TW"/>
              </w:rPr>
            </w:rPrChange>
          </w:rPr>
          <w:t>雲端運算</w:t>
        </w:r>
      </w:ins>
      <w:ins w:id="311" w:author="鄭成偉" w:date="2025-09-25T00:26:00Z" w16du:dateUtc="2025-09-24T16:26:00Z">
        <w:r w:rsidR="002A23C9" w:rsidRPr="00E1734F">
          <w:rPr>
            <w:rFonts w:ascii="Times New Roman" w:eastAsia="標楷體" w:hAnsi="Times New Roman" w:hint="eastAsia"/>
            <w:sz w:val="28"/>
            <w:lang w:eastAsia="zh-TW"/>
            <w:rPrChange w:id="312" w:author="鄭成偉" w:date="2025-09-25T00:27:00Z" w16du:dateUtc="2025-09-24T16:27:00Z">
              <w:rPr>
                <w:rFonts w:ascii="Times New Roman" w:eastAsia="標楷體" w:hAnsi="Times New Roman" w:hint="eastAsia"/>
                <w:szCs w:val="18"/>
                <w:lang w:eastAsia="zh-TW"/>
              </w:rPr>
            </w:rPrChange>
          </w:rPr>
          <w:t>，</w:t>
        </w:r>
      </w:ins>
      <w:ins w:id="313" w:author="鄭成偉" w:date="2025-09-25T00:24:00Z" w16du:dateUtc="2025-09-24T16:24:00Z">
        <w:r w:rsidR="00846D38" w:rsidRPr="00E1734F">
          <w:rPr>
            <w:rFonts w:ascii="Times New Roman" w:eastAsia="標楷體" w:hAnsi="Times New Roman" w:hint="eastAsia"/>
            <w:sz w:val="28"/>
            <w:lang w:eastAsia="zh-TW"/>
            <w:rPrChange w:id="314" w:author="鄭成偉" w:date="2025-09-25T00:27:00Z" w16du:dateUtc="2025-09-24T16:27:00Z">
              <w:rPr>
                <w:rFonts w:ascii="Times New Roman" w:eastAsia="標楷體" w:hAnsi="Times New Roman" w:hint="eastAsia"/>
                <w:szCs w:val="18"/>
                <w:lang w:eastAsia="zh-TW"/>
              </w:rPr>
            </w:rPrChange>
          </w:rPr>
          <w:t>如</w:t>
        </w:r>
      </w:ins>
      <w:ins w:id="315" w:author="鄭成偉" w:date="2025-09-25T00:29:00Z" w16du:dateUtc="2025-09-24T16:29:00Z">
        <w:r w:rsidR="003D5797">
          <w:rPr>
            <w:rFonts w:ascii="Times New Roman" w:eastAsia="標楷體" w:hAnsi="Times New Roman" w:hint="eastAsia"/>
            <w:sz w:val="28"/>
            <w:lang w:eastAsia="zh-TW"/>
          </w:rPr>
          <w:t>提供</w:t>
        </w:r>
        <w:r w:rsidR="004C1472">
          <w:rPr>
            <w:rFonts w:ascii="Times New Roman" w:eastAsia="標楷體" w:hAnsi="Times New Roman" w:hint="eastAsia"/>
            <w:sz w:val="28"/>
            <w:lang w:eastAsia="zh-TW"/>
          </w:rPr>
          <w:t>一定額度的</w:t>
        </w:r>
      </w:ins>
      <w:ins w:id="316" w:author="鄭成偉" w:date="2025-09-25T00:24:00Z" w16du:dateUtc="2025-09-24T16:24:00Z">
        <w:r w:rsidR="00846D38" w:rsidRPr="00E1734F">
          <w:rPr>
            <w:rFonts w:ascii="Times New Roman" w:eastAsia="標楷體" w:hAnsi="Times New Roman" w:hint="eastAsia"/>
            <w:sz w:val="28"/>
            <w:lang w:eastAsia="zh-TW"/>
            <w:rPrChange w:id="317" w:author="鄭成偉" w:date="2025-09-25T00:27:00Z" w16du:dateUtc="2025-09-24T16:27:00Z">
              <w:rPr>
                <w:rFonts w:ascii="Times New Roman" w:eastAsia="標楷體" w:hAnsi="Times New Roman" w:hint="eastAsia"/>
                <w:szCs w:val="18"/>
                <w:lang w:eastAsia="zh-TW"/>
              </w:rPr>
            </w:rPrChange>
          </w:rPr>
          <w:t>國家高速網路中心使用</w:t>
        </w:r>
      </w:ins>
      <w:ins w:id="318" w:author="鄭成偉" w:date="2025-09-25T00:29:00Z" w16du:dateUtc="2025-09-24T16:29:00Z">
        <w:r w:rsidR="00AD457B">
          <w:rPr>
            <w:rFonts w:ascii="Times New Roman" w:eastAsia="標楷體" w:hAnsi="Times New Roman" w:hint="eastAsia"/>
            <w:sz w:val="28"/>
            <w:lang w:eastAsia="zh-TW"/>
          </w:rPr>
          <w:t>資源</w:t>
        </w:r>
      </w:ins>
      <w:proofErr w:type="spellEnd"/>
      <w:ins w:id="319" w:author="鄭成偉" w:date="2025-09-25T00:24:00Z" w16du:dateUtc="2025-09-24T16:24:00Z">
        <w:r w:rsidR="002B3414" w:rsidRPr="00E1734F">
          <w:rPr>
            <w:rFonts w:ascii="Times New Roman" w:eastAsia="標楷體" w:hAnsi="Times New Roman" w:hint="eastAsia"/>
            <w:sz w:val="28"/>
            <w:lang w:eastAsia="zh-TW"/>
            <w:rPrChange w:id="320" w:author="鄭成偉" w:date="2025-09-25T00:27:00Z" w16du:dateUtc="2025-09-24T16:27:00Z">
              <w:rPr>
                <w:rFonts w:ascii="Times New Roman" w:eastAsia="標楷體" w:hAnsi="Times New Roman" w:hint="eastAsia"/>
                <w:szCs w:val="18"/>
                <w:lang w:eastAsia="zh-TW"/>
              </w:rPr>
            </w:rPrChange>
          </w:rPr>
          <w:t>。</w:t>
        </w:r>
      </w:ins>
    </w:p>
    <w:p w14:paraId="6FACFC81" w14:textId="77777777" w:rsidR="00E11E36" w:rsidRDefault="00E11E36" w:rsidP="00E11E36">
      <w:pPr>
        <w:pStyle w:val="a3"/>
        <w:spacing w:line="460" w:lineRule="exact"/>
        <w:jc w:val="both"/>
        <w:rPr>
          <w:rFonts w:ascii="Times New Roman" w:eastAsia="標楷體" w:hAnsi="Times New Roman"/>
          <w:szCs w:val="18"/>
        </w:rPr>
      </w:pPr>
    </w:p>
    <w:p w14:paraId="2A52E60C" w14:textId="29ADEA8D" w:rsidR="00E11E36" w:rsidRPr="006C26C6"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highlight w:val="yellow"/>
          <w:rPrChange w:id="321" w:author="鄭成偉" w:date="2025-09-25T00:30:00Z" w16du:dateUtc="2025-09-24T16:30:00Z">
            <w:rPr>
              <w:rFonts w:ascii="Times New Roman" w:eastAsia="標楷體" w:hAnsi="Times New Roman"/>
              <w:b/>
              <w:sz w:val="32"/>
            </w:rPr>
          </w:rPrChange>
        </w:rPr>
      </w:pPr>
      <w:bookmarkStart w:id="322" w:name="_Toc207873970"/>
      <w:bookmarkEnd w:id="254"/>
      <w:del w:id="323" w:author="鄭成偉" w:date="2025-09-24T22:29:00Z" w16du:dateUtc="2025-09-24T14:29:00Z">
        <w:r w:rsidRPr="006C26C6" w:rsidDel="003C2812">
          <w:rPr>
            <w:rFonts w:ascii="Times New Roman" w:eastAsia="標楷體" w:hAnsi="Times New Roman"/>
            <w:b/>
            <w:sz w:val="32"/>
            <w:highlight w:val="yellow"/>
            <w:rPrChange w:id="324" w:author="鄭成偉" w:date="2025-09-25T00:30:00Z" w16du:dateUtc="2025-09-24T16:30:00Z">
              <w:rPr>
                <w:rFonts w:ascii="Times New Roman" w:eastAsia="標楷體" w:hAnsi="Times New Roman"/>
                <w:b/>
                <w:sz w:val="32"/>
              </w:rPr>
            </w:rPrChange>
          </w:rPr>
          <w:delText>本博士班</w:delText>
        </w:r>
      </w:del>
      <w:proofErr w:type="spellStart"/>
      <w:ins w:id="325" w:author="鄭成偉" w:date="2025-09-24T22:29:00Z" w16du:dateUtc="2025-09-24T14:29:00Z">
        <w:r w:rsidR="003C2812" w:rsidRPr="006C26C6">
          <w:rPr>
            <w:rFonts w:ascii="Times New Roman" w:eastAsia="標楷體" w:hAnsi="Times New Roman"/>
            <w:b/>
            <w:sz w:val="32"/>
            <w:highlight w:val="yellow"/>
            <w:rPrChange w:id="326" w:author="鄭成偉" w:date="2025-09-25T00:30:00Z" w16du:dateUtc="2025-09-24T16:30:00Z">
              <w:rPr>
                <w:rFonts w:ascii="Times New Roman" w:eastAsia="標楷體" w:hAnsi="Times New Roman"/>
                <w:b/>
                <w:sz w:val="32"/>
              </w:rPr>
            </w:rPrChange>
          </w:rPr>
          <w:t>本博士學位學程</w:t>
        </w:r>
      </w:ins>
      <w:r w:rsidRPr="006C26C6">
        <w:rPr>
          <w:rFonts w:ascii="Times New Roman" w:eastAsia="標楷體" w:hAnsi="Times New Roman"/>
          <w:b/>
          <w:sz w:val="32"/>
          <w:highlight w:val="yellow"/>
          <w:rPrChange w:id="327" w:author="鄭成偉" w:date="2025-09-25T00:30:00Z" w16du:dateUtc="2025-09-24T16:30:00Z">
            <w:rPr>
              <w:rFonts w:ascii="Times New Roman" w:eastAsia="標楷體" w:hAnsi="Times New Roman"/>
              <w:b/>
              <w:sz w:val="32"/>
            </w:rPr>
          </w:rPrChange>
        </w:rPr>
        <w:t>之空間規劃</w:t>
      </w:r>
      <w:bookmarkEnd w:id="322"/>
      <w:proofErr w:type="spellEnd"/>
    </w:p>
    <w:p w14:paraId="2DFB08B3" w14:textId="0FF1D57E" w:rsidR="00C70685" w:rsidRDefault="00C70685" w:rsidP="00AF72C2">
      <w:pPr>
        <w:pStyle w:val="a3"/>
        <w:spacing w:beforeLines="50" w:before="180" w:line="460" w:lineRule="exact"/>
        <w:ind w:left="560" w:hangingChars="200" w:hanging="560"/>
        <w:jc w:val="both"/>
        <w:rPr>
          <w:ins w:id="328" w:author="鄭成偉" w:date="2025-09-25T01:00:00Z" w16du:dateUtc="2025-09-24T17:00:00Z"/>
          <w:rFonts w:ascii="Times New Roman" w:eastAsia="標楷體" w:hAnsi="Times New Roman"/>
          <w:sz w:val="28"/>
          <w:lang w:eastAsia="zh-TW"/>
        </w:rPr>
      </w:pPr>
      <w:ins w:id="329" w:author="鄭成偉" w:date="2025-09-25T01:00:00Z" w16du:dateUtc="2025-09-24T17:00:00Z">
        <w:r w:rsidRPr="001C332B">
          <w:rPr>
            <w:rFonts w:ascii="Times New Roman" w:eastAsia="標楷體" w:hAnsi="Times New Roman" w:hint="eastAsia"/>
            <w:sz w:val="28"/>
            <w:highlight w:val="yellow"/>
            <w:lang w:eastAsia="zh-TW"/>
            <w:rPrChange w:id="330" w:author="鄭成偉" w:date="2025-09-25T01:01:00Z" w16du:dateUtc="2025-09-24T17:01:00Z">
              <w:rPr>
                <w:rFonts w:ascii="Times New Roman" w:eastAsia="標楷體" w:hAnsi="Times New Roman" w:hint="eastAsia"/>
                <w:sz w:val="28"/>
                <w:lang w:eastAsia="zh-TW"/>
              </w:rPr>
            </w:rPrChange>
          </w:rPr>
          <w:t>（</w:t>
        </w:r>
      </w:ins>
      <w:ins w:id="331" w:author="鄭成偉" w:date="2025-09-25T01:08:00Z" w16du:dateUtc="2025-09-24T17:08:00Z">
        <w:r w:rsidR="0013546F">
          <w:rPr>
            <w:rFonts w:ascii="Times New Roman" w:eastAsia="標楷體" w:hAnsi="Times New Roman" w:hint="eastAsia"/>
            <w:sz w:val="28"/>
            <w:highlight w:val="yellow"/>
            <w:lang w:eastAsia="zh-TW"/>
          </w:rPr>
          <w:t>T</w:t>
        </w:r>
        <w:r w:rsidR="0013546F">
          <w:rPr>
            <w:rFonts w:ascii="Times New Roman" w:eastAsia="標楷體" w:hAnsi="Times New Roman"/>
            <w:sz w:val="28"/>
            <w:highlight w:val="yellow"/>
            <w:lang w:eastAsia="zh-TW"/>
          </w:rPr>
          <w:t>o</w:t>
        </w:r>
        <w:r w:rsidR="0013546F">
          <w:rPr>
            <w:rFonts w:ascii="Times New Roman" w:eastAsia="標楷體" w:hAnsi="Times New Roman" w:hint="eastAsia"/>
            <w:sz w:val="28"/>
            <w:highlight w:val="yellow"/>
            <w:lang w:eastAsia="zh-TW"/>
          </w:rPr>
          <w:t>陳主任：空間規劃需再審酌，</w:t>
        </w:r>
      </w:ins>
      <w:ins w:id="332" w:author="鄭成偉" w:date="2025-09-25T01:03:00Z" w16du:dateUtc="2025-09-24T17:03:00Z">
        <w:r w:rsidR="009C6F51">
          <w:rPr>
            <w:rFonts w:ascii="Times New Roman" w:eastAsia="標楷體" w:hAnsi="Times New Roman" w:hint="eastAsia"/>
            <w:sz w:val="28"/>
            <w:highlight w:val="yellow"/>
            <w:lang w:eastAsia="zh-TW"/>
          </w:rPr>
          <w:t>以回應外審委員１與外審委員２的建議</w:t>
        </w:r>
      </w:ins>
      <w:ins w:id="333" w:author="鄭成偉" w:date="2025-09-25T01:00:00Z" w16du:dateUtc="2025-09-24T17:00:00Z">
        <w:r w:rsidRPr="001C332B">
          <w:rPr>
            <w:rFonts w:ascii="Times New Roman" w:eastAsia="標楷體" w:hAnsi="Times New Roman" w:hint="eastAsia"/>
            <w:sz w:val="28"/>
            <w:highlight w:val="yellow"/>
            <w:lang w:eastAsia="zh-TW"/>
            <w:rPrChange w:id="334" w:author="鄭成偉" w:date="2025-09-25T01:01:00Z" w16du:dateUtc="2025-09-24T17:01:00Z">
              <w:rPr>
                <w:rFonts w:ascii="Times New Roman" w:eastAsia="標楷體" w:hAnsi="Times New Roman" w:hint="eastAsia"/>
                <w:sz w:val="28"/>
                <w:lang w:eastAsia="zh-TW"/>
              </w:rPr>
            </w:rPrChange>
          </w:rPr>
          <w:t>）</w:t>
        </w:r>
      </w:ins>
    </w:p>
    <w:p w14:paraId="21886163" w14:textId="5518A83D" w:rsidR="00E11E36" w:rsidRDefault="00E11E36" w:rsidP="00AF72C2">
      <w:pPr>
        <w:pStyle w:val="a3"/>
        <w:spacing w:beforeLines="50" w:before="180" w:line="460" w:lineRule="exact"/>
        <w:ind w:left="560" w:hangingChars="200" w:hanging="560"/>
        <w:jc w:val="both"/>
        <w:rPr>
          <w:rFonts w:ascii="Times New Roman" w:eastAsia="標楷體" w:hAnsi="Times New Roman"/>
          <w:sz w:val="28"/>
          <w:lang w:eastAsia="zh-TW"/>
        </w:rPr>
      </w:pPr>
      <w:r w:rsidRPr="00534379">
        <w:rPr>
          <w:rFonts w:ascii="Times New Roman" w:eastAsia="標楷體" w:hAnsi="Times New Roman"/>
          <w:sz w:val="28"/>
          <w:lang w:eastAsia="zh-TW"/>
        </w:rPr>
        <w:t>一、使用空間規劃狀況</w:t>
      </w:r>
    </w:p>
    <w:p w14:paraId="080CDB0D" w14:textId="77777777" w:rsidR="00E11E36" w:rsidRPr="00626BAB" w:rsidRDefault="00E11E36" w:rsidP="00E11E36">
      <w:pPr>
        <w:pStyle w:val="a3"/>
        <w:snapToGrid w:val="0"/>
        <w:jc w:val="both"/>
        <w:rPr>
          <w:rFonts w:ascii="Times New Roman" w:eastAsia="標楷體" w:hAnsi="Times New Roman"/>
          <w:color w:val="000000" w:themeColor="text1"/>
          <w:sz w:val="28"/>
        </w:rPr>
      </w:pPr>
      <w:r w:rsidRPr="00626BAB">
        <w:rPr>
          <w:rFonts w:ascii="Times New Roman" w:eastAsia="標楷體" w:hAnsi="Times New Roman"/>
          <w:color w:val="000000" w:themeColor="text1"/>
          <w:sz w:val="28"/>
        </w:rPr>
        <w:t>（</w:t>
      </w:r>
      <w:proofErr w:type="spellStart"/>
      <w:r w:rsidRPr="00626BAB">
        <w:rPr>
          <w:rFonts w:ascii="Times New Roman" w:eastAsia="標楷體" w:hAnsi="Times New Roman"/>
          <w:color w:val="000000" w:themeColor="text1"/>
          <w:sz w:val="28"/>
        </w:rPr>
        <w:t>一）本案能自行支配之空間</w:t>
      </w:r>
      <w:proofErr w:type="spellEnd"/>
      <w:r w:rsidRPr="00626BAB">
        <w:rPr>
          <w:rFonts w:ascii="Times New Roman" w:eastAsia="標楷體" w:hAnsi="Times New Roman" w:hint="eastAsia"/>
          <w:color w:val="000000" w:themeColor="text1"/>
          <w:sz w:val="28"/>
          <w:u w:val="single"/>
          <w:lang w:eastAsia="zh-TW"/>
        </w:rPr>
        <w:t xml:space="preserve">　</w:t>
      </w:r>
      <w:r>
        <w:rPr>
          <w:rFonts w:ascii="Times New Roman" w:eastAsia="標楷體" w:hAnsi="Times New Roman"/>
          <w:color w:val="000000" w:themeColor="text1"/>
          <w:sz w:val="28"/>
          <w:u w:val="single"/>
          <w:lang w:eastAsia="zh-TW"/>
        </w:rPr>
        <w:t>489.83</w:t>
      </w:r>
      <w:r w:rsidRPr="00626BAB">
        <w:rPr>
          <w:rFonts w:ascii="Times New Roman" w:eastAsia="標楷體" w:hAnsi="Times New Roman" w:hint="eastAsia"/>
          <w:color w:val="000000" w:themeColor="text1"/>
          <w:sz w:val="28"/>
          <w:u w:val="single"/>
          <w:lang w:eastAsia="zh-TW"/>
        </w:rPr>
        <w:t xml:space="preserve">　</w:t>
      </w:r>
      <w:proofErr w:type="spellStart"/>
      <w:r w:rsidRPr="00626BAB">
        <w:rPr>
          <w:rFonts w:ascii="Times New Roman" w:eastAsia="標楷體" w:hAnsi="Times New Roman"/>
          <w:color w:val="000000" w:themeColor="text1"/>
          <w:sz w:val="28"/>
        </w:rPr>
        <w:t>平方公尺</w:t>
      </w:r>
      <w:proofErr w:type="spellEnd"/>
      <w:r w:rsidRPr="00626BAB">
        <w:rPr>
          <w:rFonts w:ascii="Times New Roman" w:eastAsia="標楷體" w:hAnsi="Times New Roman"/>
          <w:color w:val="000000" w:themeColor="text1"/>
          <w:sz w:val="28"/>
        </w:rPr>
        <w:t>。</w:t>
      </w:r>
    </w:p>
    <w:p w14:paraId="703C2B28" w14:textId="77777777" w:rsidR="00E11E36" w:rsidRPr="00626BAB" w:rsidRDefault="00E11E36" w:rsidP="00E11E36">
      <w:pPr>
        <w:pStyle w:val="a3"/>
        <w:snapToGrid w:val="0"/>
        <w:jc w:val="both"/>
        <w:rPr>
          <w:rFonts w:ascii="Times New Roman" w:eastAsia="標楷體" w:hAnsi="Times New Roman"/>
          <w:color w:val="000000" w:themeColor="text1"/>
          <w:sz w:val="28"/>
        </w:rPr>
      </w:pPr>
      <w:r w:rsidRPr="00626BAB">
        <w:rPr>
          <w:rFonts w:ascii="Times New Roman" w:eastAsia="標楷體" w:hAnsi="Times New Roman"/>
          <w:color w:val="000000" w:themeColor="text1"/>
          <w:sz w:val="28"/>
        </w:rPr>
        <w:t>（二）單位學生面積</w:t>
      </w:r>
      <w:r>
        <w:rPr>
          <w:rFonts w:ascii="Times New Roman" w:eastAsia="標楷體" w:hAnsi="Times New Roman"/>
          <w:color w:val="000000" w:themeColor="text1"/>
          <w:sz w:val="28"/>
          <w:u w:val="single"/>
          <w:lang w:eastAsia="zh-TW"/>
        </w:rPr>
        <w:t xml:space="preserve">2.03 </w:t>
      </w:r>
      <w:r w:rsidRPr="00626BAB">
        <w:rPr>
          <w:rFonts w:ascii="Times New Roman" w:eastAsia="標楷體" w:hAnsi="Times New Roman"/>
          <w:color w:val="000000" w:themeColor="text1"/>
          <w:sz w:val="28"/>
        </w:rPr>
        <w:t>平方公尺，單位教師面積</w:t>
      </w:r>
      <w:r>
        <w:rPr>
          <w:rFonts w:ascii="Times New Roman" w:eastAsia="標楷體" w:hAnsi="Times New Roman"/>
          <w:color w:val="000000" w:themeColor="text1"/>
          <w:sz w:val="28"/>
          <w:u w:val="single"/>
          <w:lang w:eastAsia="zh-TW"/>
        </w:rPr>
        <w:t xml:space="preserve">25.68 </w:t>
      </w:r>
      <w:proofErr w:type="spellStart"/>
      <w:r w:rsidRPr="00626BAB">
        <w:rPr>
          <w:rFonts w:ascii="Times New Roman" w:eastAsia="標楷體" w:hAnsi="Times New Roman"/>
          <w:color w:val="000000" w:themeColor="text1"/>
          <w:sz w:val="28"/>
        </w:rPr>
        <w:t>平方公尺</w:t>
      </w:r>
      <w:proofErr w:type="spellEnd"/>
      <w:r w:rsidRPr="00626BAB">
        <w:rPr>
          <w:rFonts w:ascii="Times New Roman" w:eastAsia="標楷體" w:hAnsi="Times New Roman"/>
          <w:color w:val="000000" w:themeColor="text1"/>
          <w:sz w:val="28"/>
        </w:rPr>
        <w:t>。</w:t>
      </w:r>
    </w:p>
    <w:p w14:paraId="4F508887" w14:textId="77777777" w:rsidR="00E11E36" w:rsidRDefault="00E11E36" w:rsidP="00E11E36">
      <w:pPr>
        <w:pStyle w:val="a3"/>
        <w:snapToGrid w:val="0"/>
        <w:jc w:val="both"/>
        <w:rPr>
          <w:rFonts w:ascii="Times New Roman" w:eastAsia="標楷體" w:hAnsi="Times New Roman"/>
          <w:color w:val="000000" w:themeColor="text1"/>
          <w:sz w:val="28"/>
        </w:rPr>
      </w:pPr>
      <w:r w:rsidRPr="00626BAB">
        <w:rPr>
          <w:rFonts w:ascii="Times New Roman" w:eastAsia="標楷體" w:hAnsi="Times New Roman"/>
          <w:color w:val="000000" w:themeColor="text1"/>
          <w:sz w:val="28"/>
        </w:rPr>
        <w:t>（</w:t>
      </w:r>
      <w:proofErr w:type="spellStart"/>
      <w:r w:rsidRPr="00626BAB">
        <w:rPr>
          <w:rFonts w:ascii="Times New Roman" w:eastAsia="標楷體" w:hAnsi="Times New Roman"/>
          <w:color w:val="000000" w:themeColor="text1"/>
          <w:sz w:val="28"/>
        </w:rPr>
        <w:t>三）座落</w:t>
      </w:r>
      <w:r>
        <w:rPr>
          <w:rFonts w:ascii="Times New Roman" w:eastAsia="標楷體" w:hAnsi="Times New Roman" w:hint="eastAsia"/>
          <w:color w:val="000000" w:themeColor="text1"/>
          <w:sz w:val="28"/>
          <w:lang w:eastAsia="zh-TW"/>
        </w:rPr>
        <w:t>濟世大樓</w:t>
      </w:r>
      <w:proofErr w:type="spellEnd"/>
      <w:r w:rsidRPr="00626BAB">
        <w:rPr>
          <w:rFonts w:ascii="Times New Roman" w:eastAsia="標楷體" w:hAnsi="Times New Roman"/>
          <w:color w:val="000000" w:themeColor="text1"/>
          <w:sz w:val="28"/>
        </w:rPr>
        <w:t>第</w:t>
      </w:r>
      <w:r>
        <w:rPr>
          <w:rFonts w:ascii="Times New Roman" w:eastAsia="標楷體" w:hAnsi="Times New Roman"/>
          <w:color w:val="000000" w:themeColor="text1"/>
          <w:sz w:val="28"/>
          <w:u w:val="single"/>
          <w:lang w:eastAsia="zh-TW"/>
        </w:rPr>
        <w:t>2</w:t>
      </w:r>
      <w:r w:rsidRPr="00626BAB">
        <w:rPr>
          <w:rFonts w:ascii="Times New Roman" w:eastAsia="標楷體" w:hAnsi="Times New Roman" w:hint="eastAsia"/>
          <w:color w:val="000000" w:themeColor="text1"/>
          <w:sz w:val="28"/>
          <w:u w:val="single"/>
          <w:lang w:eastAsia="zh-TW"/>
        </w:rPr>
        <w:t>、</w:t>
      </w:r>
      <w:r>
        <w:rPr>
          <w:rFonts w:ascii="Times New Roman" w:eastAsia="標楷體" w:hAnsi="Times New Roman"/>
          <w:color w:val="000000" w:themeColor="text1"/>
          <w:sz w:val="28"/>
          <w:u w:val="single"/>
          <w:lang w:eastAsia="zh-TW"/>
        </w:rPr>
        <w:t>4</w:t>
      </w:r>
      <w:r w:rsidRPr="00626BAB">
        <w:rPr>
          <w:rFonts w:ascii="Times New Roman" w:eastAsia="標楷體" w:hAnsi="Times New Roman"/>
          <w:color w:val="000000" w:themeColor="text1"/>
          <w:sz w:val="28"/>
        </w:rPr>
        <w:t>樓層。</w:t>
      </w:r>
    </w:p>
    <w:tbl>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410"/>
        <w:gridCol w:w="1418"/>
        <w:gridCol w:w="2976"/>
        <w:gridCol w:w="570"/>
      </w:tblGrid>
      <w:tr w:rsidR="00E11E36" w:rsidRPr="00534379" w14:paraId="3BE5F897" w14:textId="77777777" w:rsidTr="00AF72C2">
        <w:trPr>
          <w:trHeight w:val="425"/>
          <w:tblHeader/>
        </w:trPr>
        <w:tc>
          <w:tcPr>
            <w:tcW w:w="2830" w:type="dxa"/>
            <w:vAlign w:val="center"/>
          </w:tcPr>
          <w:p w14:paraId="5F928B91" w14:textId="77777777" w:rsidR="00E11E36" w:rsidRPr="00534379" w:rsidRDefault="00E11E36" w:rsidP="00674DCA">
            <w:pPr>
              <w:pStyle w:val="a3"/>
              <w:ind w:leftChars="-25" w:left="-60" w:rightChars="-25" w:right="-60"/>
              <w:jc w:val="center"/>
              <w:rPr>
                <w:rFonts w:ascii="Times New Roman" w:eastAsia="標楷體" w:hAnsi="Times New Roman"/>
                <w:szCs w:val="18"/>
              </w:rPr>
            </w:pPr>
            <w:bookmarkStart w:id="335" w:name="_Hlk180484013"/>
            <w:r w:rsidRPr="00534379">
              <w:rPr>
                <w:rFonts w:ascii="Times New Roman" w:eastAsia="標楷體" w:hAnsi="Times New Roman" w:hint="eastAsia"/>
                <w:szCs w:val="18"/>
                <w:lang w:eastAsia="zh-TW"/>
              </w:rPr>
              <w:t>空間名稱</w:t>
            </w:r>
          </w:p>
        </w:tc>
        <w:tc>
          <w:tcPr>
            <w:tcW w:w="2410" w:type="dxa"/>
            <w:vAlign w:val="center"/>
          </w:tcPr>
          <w:p w14:paraId="1401226E" w14:textId="77777777" w:rsidR="00E11E36" w:rsidRPr="00534379" w:rsidRDefault="00E11E36" w:rsidP="00674DCA">
            <w:pPr>
              <w:pStyle w:val="a3"/>
              <w:spacing w:line="0" w:lineRule="atLeast"/>
              <w:ind w:leftChars="-50" w:left="-120" w:rightChars="-50" w:right="-120"/>
              <w:jc w:val="center"/>
              <w:rPr>
                <w:rFonts w:ascii="Times New Roman" w:eastAsia="標楷體" w:hAnsi="Times New Roman"/>
                <w:sz w:val="16"/>
                <w:szCs w:val="10"/>
                <w:lang w:eastAsia="zh-TW"/>
              </w:rPr>
            </w:pPr>
            <w:r w:rsidRPr="00534379">
              <w:rPr>
                <w:rFonts w:ascii="Times New Roman" w:eastAsia="標楷體" w:hAnsi="Times New Roman" w:hint="eastAsia"/>
                <w:szCs w:val="18"/>
                <w:lang w:eastAsia="zh-TW"/>
              </w:rPr>
              <w:t>空間面積</w:t>
            </w:r>
            <w:r w:rsidRPr="00534379">
              <w:rPr>
                <w:rFonts w:ascii="Times New Roman" w:eastAsia="標楷體" w:hAnsi="Times New Roman" w:hint="eastAsia"/>
                <w:sz w:val="16"/>
                <w:szCs w:val="10"/>
                <w:lang w:eastAsia="zh-TW"/>
              </w:rPr>
              <w:t>（</w:t>
            </w:r>
            <w:r w:rsidRPr="00534379">
              <w:rPr>
                <w:rFonts w:ascii="Times New Roman" w:eastAsia="標楷體" w:hAnsi="Times New Roman" w:hint="eastAsia"/>
                <w:sz w:val="16"/>
                <w:szCs w:val="10"/>
                <w:lang w:eastAsia="zh-TW"/>
              </w:rPr>
              <w:t>m</w:t>
            </w:r>
            <w:r w:rsidRPr="00534379">
              <w:rPr>
                <w:rFonts w:ascii="Times New Roman" w:eastAsia="標楷體" w:hAnsi="Times New Roman"/>
                <w:sz w:val="16"/>
                <w:szCs w:val="10"/>
                <w:vertAlign w:val="superscript"/>
                <w:lang w:eastAsia="zh-TW"/>
              </w:rPr>
              <w:t>2</w:t>
            </w:r>
            <w:r w:rsidRPr="00534379">
              <w:rPr>
                <w:rFonts w:ascii="Times New Roman" w:eastAsia="標楷體" w:hAnsi="Times New Roman" w:hint="eastAsia"/>
                <w:sz w:val="16"/>
                <w:szCs w:val="10"/>
                <w:lang w:eastAsia="zh-TW"/>
              </w:rPr>
              <w:t>）</w:t>
            </w:r>
          </w:p>
          <w:p w14:paraId="0A9286E5" w14:textId="77777777" w:rsidR="00E11E36" w:rsidRPr="00534379" w:rsidRDefault="00E11E36" w:rsidP="00674DCA">
            <w:pPr>
              <w:pStyle w:val="a3"/>
              <w:spacing w:line="0" w:lineRule="atLeast"/>
              <w:ind w:leftChars="-50" w:left="-120" w:rightChars="-50" w:right="-120"/>
              <w:jc w:val="center"/>
              <w:rPr>
                <w:rFonts w:ascii="Times New Roman" w:eastAsia="標楷體" w:hAnsi="Times New Roman"/>
                <w:szCs w:val="18"/>
                <w:lang w:eastAsia="zh-TW"/>
              </w:rPr>
            </w:pPr>
            <w:r w:rsidRPr="00534379">
              <w:rPr>
                <w:rFonts w:ascii="Times New Roman" w:eastAsia="標楷體" w:hAnsi="Times New Roman" w:hint="eastAsia"/>
                <w:szCs w:val="18"/>
                <w:lang w:eastAsia="zh-TW"/>
              </w:rPr>
              <w:t>或可容納人數</w:t>
            </w:r>
          </w:p>
        </w:tc>
        <w:tc>
          <w:tcPr>
            <w:tcW w:w="1418" w:type="dxa"/>
            <w:vAlign w:val="center"/>
          </w:tcPr>
          <w:p w14:paraId="324DA3C2" w14:textId="77777777" w:rsidR="00E11E36" w:rsidRPr="00534379" w:rsidRDefault="00E11E36" w:rsidP="00674DCA">
            <w:pPr>
              <w:pStyle w:val="a3"/>
              <w:ind w:leftChars="-50" w:left="-120" w:rightChars="-50" w:right="-120"/>
              <w:jc w:val="center"/>
              <w:rPr>
                <w:rFonts w:ascii="Times New Roman" w:eastAsia="標楷體" w:hAnsi="Times New Roman"/>
                <w:szCs w:val="18"/>
                <w:lang w:eastAsia="zh-TW"/>
              </w:rPr>
            </w:pPr>
            <w:r w:rsidRPr="00534379">
              <w:rPr>
                <w:rFonts w:ascii="Times New Roman" w:eastAsia="標楷體" w:hAnsi="Times New Roman" w:hint="eastAsia"/>
                <w:szCs w:val="18"/>
                <w:lang w:eastAsia="zh-TW"/>
              </w:rPr>
              <w:t>是否與其他系所共用</w:t>
            </w:r>
          </w:p>
        </w:tc>
        <w:tc>
          <w:tcPr>
            <w:tcW w:w="2976" w:type="dxa"/>
            <w:vAlign w:val="center"/>
          </w:tcPr>
          <w:p w14:paraId="67901587" w14:textId="77777777" w:rsidR="00E11E36" w:rsidRPr="00534379" w:rsidRDefault="00E11E36" w:rsidP="00674DCA">
            <w:pPr>
              <w:pStyle w:val="a3"/>
              <w:ind w:leftChars="-50" w:left="-120" w:rightChars="-50" w:right="-120"/>
              <w:jc w:val="center"/>
              <w:rPr>
                <w:rFonts w:ascii="Times New Roman" w:eastAsia="標楷體" w:hAnsi="Times New Roman"/>
                <w:szCs w:val="18"/>
                <w:lang w:eastAsia="zh-TW"/>
              </w:rPr>
            </w:pPr>
            <w:r w:rsidRPr="00534379">
              <w:rPr>
                <w:rFonts w:ascii="Times New Roman" w:eastAsia="標楷體" w:hAnsi="Times New Roman" w:hint="eastAsia"/>
                <w:szCs w:val="18"/>
                <w:lang w:eastAsia="zh-TW"/>
              </w:rPr>
              <w:t>系所名稱</w:t>
            </w:r>
            <w:r w:rsidRPr="00534379">
              <w:rPr>
                <w:rFonts w:ascii="Times New Roman" w:eastAsia="標楷體" w:hAnsi="Times New Roman" w:hint="eastAsia"/>
                <w:szCs w:val="18"/>
                <w:lang w:eastAsia="zh-TW"/>
              </w:rPr>
              <w:t>*</w:t>
            </w:r>
          </w:p>
        </w:tc>
        <w:tc>
          <w:tcPr>
            <w:tcW w:w="570" w:type="dxa"/>
            <w:vAlign w:val="center"/>
          </w:tcPr>
          <w:p w14:paraId="1D96C3E5" w14:textId="77777777" w:rsidR="00E11E36" w:rsidRPr="00534379" w:rsidRDefault="00E11E36" w:rsidP="00674DCA">
            <w:pPr>
              <w:pStyle w:val="a3"/>
              <w:ind w:leftChars="-50" w:left="-120" w:rightChars="-50" w:right="-120"/>
              <w:jc w:val="center"/>
              <w:rPr>
                <w:rFonts w:ascii="Times New Roman" w:eastAsia="標楷體" w:hAnsi="Times New Roman"/>
                <w:szCs w:val="18"/>
                <w:lang w:eastAsia="zh-TW"/>
              </w:rPr>
            </w:pPr>
            <w:r w:rsidRPr="00534379">
              <w:rPr>
                <w:rFonts w:ascii="Times New Roman" w:eastAsia="標楷體" w:hAnsi="Times New Roman" w:hint="eastAsia"/>
                <w:szCs w:val="18"/>
                <w:lang w:eastAsia="zh-TW"/>
              </w:rPr>
              <w:t>備註</w:t>
            </w:r>
          </w:p>
        </w:tc>
      </w:tr>
      <w:tr w:rsidR="00E11E36" w:rsidRPr="00534379" w14:paraId="6019A5BE" w14:textId="77777777" w:rsidTr="00AF72C2">
        <w:trPr>
          <w:trHeight w:val="592"/>
        </w:trPr>
        <w:tc>
          <w:tcPr>
            <w:tcW w:w="2830" w:type="dxa"/>
            <w:vAlign w:val="center"/>
          </w:tcPr>
          <w:p w14:paraId="007E8EE1"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機房</w:t>
            </w:r>
            <w:r>
              <w:rPr>
                <w:rFonts w:ascii="Times New Roman" w:eastAsia="標楷體" w:hAnsi="Times New Roman" w:hint="eastAsia"/>
                <w:szCs w:val="18"/>
                <w:lang w:eastAsia="zh-TW"/>
              </w:rPr>
              <w:t>C</w:t>
            </w:r>
            <w:r>
              <w:rPr>
                <w:rFonts w:ascii="Times New Roman" w:eastAsia="標楷體" w:hAnsi="Times New Roman"/>
                <w:szCs w:val="18"/>
                <w:lang w:eastAsia="zh-TW"/>
              </w:rPr>
              <w:t>S412a</w:t>
            </w:r>
          </w:p>
        </w:tc>
        <w:tc>
          <w:tcPr>
            <w:tcW w:w="2410" w:type="dxa"/>
            <w:vAlign w:val="center"/>
          </w:tcPr>
          <w:p w14:paraId="123BEEEF"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Pr>
                <w:rFonts w:ascii="Times New Roman" w:eastAsia="標楷體" w:hAnsi="Times New Roman"/>
                <w:szCs w:val="18"/>
                <w:lang w:eastAsia="zh-TW"/>
              </w:rPr>
              <w:t>15</w:t>
            </w:r>
            <w:r w:rsidRPr="00D20F2C">
              <w:rPr>
                <w:rFonts w:ascii="Times New Roman" w:eastAsia="標楷體" w:hAnsi="Times New Roman" w:hint="eastAsia"/>
                <w:szCs w:val="18"/>
                <w:lang w:eastAsia="zh-TW"/>
              </w:rPr>
              <w:t>平方公尺</w:t>
            </w:r>
          </w:p>
        </w:tc>
        <w:tc>
          <w:tcPr>
            <w:tcW w:w="1418" w:type="dxa"/>
            <w:vAlign w:val="center"/>
          </w:tcPr>
          <w:p w14:paraId="204A0C36"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■是　□否</w:t>
            </w:r>
          </w:p>
        </w:tc>
        <w:tc>
          <w:tcPr>
            <w:tcW w:w="2976" w:type="dxa"/>
            <w:vAlign w:val="center"/>
          </w:tcPr>
          <w:p w14:paraId="53C33A3C"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醫務管理暨醫療資訊學系</w:t>
            </w:r>
            <w:r w:rsidRPr="00D20F2C">
              <w:rPr>
                <w:rFonts w:ascii="Times New Roman" w:eastAsia="標楷體" w:hAnsi="Times New Roman" w:hint="eastAsia"/>
                <w:szCs w:val="18"/>
                <w:lang w:eastAsia="zh-TW"/>
              </w:rPr>
              <w:t> </w:t>
            </w:r>
          </w:p>
        </w:tc>
        <w:tc>
          <w:tcPr>
            <w:tcW w:w="570" w:type="dxa"/>
            <w:vAlign w:val="center"/>
          </w:tcPr>
          <w:p w14:paraId="039E045A"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p>
        </w:tc>
      </w:tr>
      <w:tr w:rsidR="00E11E36" w:rsidRPr="00534379" w14:paraId="574793C9" w14:textId="77777777" w:rsidTr="00AF72C2">
        <w:trPr>
          <w:trHeight w:val="159"/>
        </w:trPr>
        <w:tc>
          <w:tcPr>
            <w:tcW w:w="2830" w:type="dxa"/>
            <w:vAlign w:val="center"/>
          </w:tcPr>
          <w:p w14:paraId="52F85AF1"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醫管資學生電腦教室</w:t>
            </w:r>
            <w:r w:rsidRPr="00D20F2C">
              <w:rPr>
                <w:rFonts w:ascii="Times New Roman" w:eastAsia="標楷體" w:hAnsi="Times New Roman" w:hint="eastAsia"/>
                <w:szCs w:val="18"/>
                <w:lang w:eastAsia="zh-TW"/>
              </w:rPr>
              <w:t> </w:t>
            </w:r>
            <w:r>
              <w:rPr>
                <w:rFonts w:ascii="Times New Roman" w:eastAsia="標楷體" w:hAnsi="Times New Roman"/>
                <w:szCs w:val="18"/>
                <w:lang w:eastAsia="zh-TW"/>
              </w:rPr>
              <w:t>CS401</w:t>
            </w:r>
          </w:p>
        </w:tc>
        <w:tc>
          <w:tcPr>
            <w:tcW w:w="2410" w:type="dxa"/>
            <w:vAlign w:val="center"/>
          </w:tcPr>
          <w:p w14:paraId="1CC59F21"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szCs w:val="18"/>
                <w:lang w:eastAsia="zh-TW"/>
              </w:rPr>
              <w:t>92.35</w:t>
            </w:r>
            <w:r w:rsidRPr="00D20F2C">
              <w:rPr>
                <w:rFonts w:ascii="Times New Roman" w:eastAsia="標楷體" w:hAnsi="Times New Roman" w:hint="eastAsia"/>
                <w:szCs w:val="18"/>
                <w:lang w:eastAsia="zh-TW"/>
              </w:rPr>
              <w:t>平方公尺</w:t>
            </w:r>
            <w:r>
              <w:rPr>
                <w:rFonts w:ascii="Times New Roman" w:eastAsia="標楷體" w:hAnsi="Times New Roman"/>
                <w:szCs w:val="18"/>
                <w:lang w:eastAsia="zh-TW"/>
              </w:rPr>
              <w:br/>
            </w:r>
            <w:r w:rsidRPr="00D20F2C">
              <w:rPr>
                <w:rFonts w:ascii="Times New Roman" w:eastAsia="標楷體" w:hAnsi="Times New Roman" w:hint="eastAsia"/>
                <w:szCs w:val="18"/>
                <w:lang w:eastAsia="zh-TW"/>
              </w:rPr>
              <w:t>可容納</w:t>
            </w:r>
            <w:r w:rsidRPr="00D20F2C">
              <w:rPr>
                <w:rFonts w:ascii="Times New Roman" w:eastAsia="標楷體" w:hAnsi="Times New Roman" w:hint="eastAsia"/>
                <w:szCs w:val="18"/>
                <w:lang w:eastAsia="zh-TW"/>
              </w:rPr>
              <w:t>3</w:t>
            </w:r>
            <w:r>
              <w:rPr>
                <w:rFonts w:ascii="Times New Roman" w:eastAsia="標楷體" w:hAnsi="Times New Roman"/>
                <w:szCs w:val="18"/>
                <w:lang w:eastAsia="zh-TW"/>
              </w:rPr>
              <w:t>6</w:t>
            </w:r>
            <w:r w:rsidRPr="00D20F2C">
              <w:rPr>
                <w:rFonts w:ascii="Times New Roman" w:eastAsia="標楷體" w:hAnsi="Times New Roman" w:hint="eastAsia"/>
                <w:szCs w:val="18"/>
                <w:lang w:eastAsia="zh-TW"/>
              </w:rPr>
              <w:t>人</w:t>
            </w:r>
          </w:p>
        </w:tc>
        <w:tc>
          <w:tcPr>
            <w:tcW w:w="1418" w:type="dxa"/>
            <w:vAlign w:val="center"/>
          </w:tcPr>
          <w:p w14:paraId="647664B7"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■是　□否</w:t>
            </w:r>
          </w:p>
        </w:tc>
        <w:tc>
          <w:tcPr>
            <w:tcW w:w="2976" w:type="dxa"/>
            <w:vAlign w:val="center"/>
          </w:tcPr>
          <w:p w14:paraId="2D02B55F"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r w:rsidRPr="00D20F2C">
              <w:rPr>
                <w:rFonts w:ascii="Times New Roman" w:eastAsia="標楷體" w:hAnsi="Times New Roman" w:hint="eastAsia"/>
                <w:szCs w:val="18"/>
                <w:lang w:eastAsia="zh-TW"/>
              </w:rPr>
              <w:t>醫務管理暨醫療資訊學系</w:t>
            </w:r>
            <w:r w:rsidRPr="00D20F2C">
              <w:rPr>
                <w:rFonts w:ascii="Times New Roman" w:eastAsia="標楷體" w:hAnsi="Times New Roman" w:hint="eastAsia"/>
                <w:szCs w:val="18"/>
                <w:lang w:eastAsia="zh-TW"/>
              </w:rPr>
              <w:t> </w:t>
            </w:r>
          </w:p>
        </w:tc>
        <w:tc>
          <w:tcPr>
            <w:tcW w:w="570" w:type="dxa"/>
            <w:vAlign w:val="center"/>
          </w:tcPr>
          <w:p w14:paraId="5BF4BEC6" w14:textId="77777777" w:rsidR="00E11E36" w:rsidRPr="00D20F2C" w:rsidRDefault="00E11E36" w:rsidP="00674DCA">
            <w:pPr>
              <w:pStyle w:val="a3"/>
              <w:ind w:leftChars="-25" w:left="-60" w:rightChars="-25" w:right="-60"/>
              <w:jc w:val="center"/>
              <w:rPr>
                <w:rFonts w:ascii="Times New Roman" w:eastAsia="標楷體" w:hAnsi="Times New Roman"/>
                <w:szCs w:val="18"/>
                <w:lang w:eastAsia="zh-TW"/>
              </w:rPr>
            </w:pPr>
          </w:p>
        </w:tc>
      </w:tr>
    </w:tbl>
    <w:bookmarkEnd w:id="335"/>
    <w:p w14:paraId="40096425" w14:textId="77777777" w:rsidR="00E11E36" w:rsidRPr="00534379" w:rsidRDefault="00E11E36" w:rsidP="00AF72C2">
      <w:pPr>
        <w:pStyle w:val="a3"/>
        <w:spacing w:beforeLines="50" w:before="180" w:line="460" w:lineRule="exact"/>
        <w:ind w:left="560" w:hangingChars="200" w:hanging="560"/>
        <w:jc w:val="both"/>
        <w:rPr>
          <w:rFonts w:ascii="Times New Roman" w:eastAsia="標楷體" w:hAnsi="Times New Roman"/>
          <w:sz w:val="28"/>
          <w:szCs w:val="26"/>
          <w:lang w:eastAsia="zh-TW"/>
        </w:rPr>
      </w:pPr>
      <w:r w:rsidRPr="00534379">
        <w:rPr>
          <w:rFonts w:ascii="Times New Roman" w:eastAsia="標楷體" w:hAnsi="Times New Roman" w:hint="eastAsia"/>
          <w:sz w:val="28"/>
          <w:lang w:eastAsia="zh-TW"/>
        </w:rPr>
        <w:t>二</w:t>
      </w:r>
      <w:r w:rsidRPr="00534379">
        <w:rPr>
          <w:rFonts w:ascii="Times New Roman" w:eastAsia="標楷體" w:hAnsi="Times New Roman"/>
          <w:sz w:val="28"/>
        </w:rPr>
        <w:t>、</w:t>
      </w:r>
      <w:proofErr w:type="spellStart"/>
      <w:r w:rsidRPr="00534379">
        <w:rPr>
          <w:rFonts w:ascii="Times New Roman" w:eastAsia="標楷體" w:hAnsi="Times New Roman"/>
          <w:sz w:val="28"/>
        </w:rPr>
        <w:t>本案之第一年至第四年之空間規劃情形</w:t>
      </w:r>
      <w:proofErr w:type="spellEnd"/>
      <w:r w:rsidRPr="00534379">
        <w:rPr>
          <w:rFonts w:ascii="Times New Roman" w:eastAsia="標楷體" w:hAnsi="Times New Roman"/>
          <w:sz w:val="28"/>
          <w:szCs w:val="26"/>
          <w:lang w:eastAsia="zh-TW"/>
        </w:rPr>
        <w:t>（</w:t>
      </w:r>
      <w:proofErr w:type="spellStart"/>
      <w:r w:rsidRPr="00534379">
        <w:rPr>
          <w:rFonts w:ascii="Times New Roman" w:eastAsia="標楷體" w:hAnsi="Times New Roman"/>
          <w:sz w:val="28"/>
          <w:szCs w:val="26"/>
        </w:rPr>
        <w:t>包括師生人數之增加、建築面積成長及單位學生、教師校舍建築面積之改變等</w:t>
      </w:r>
      <w:proofErr w:type="spellEnd"/>
      <w:r w:rsidRPr="00534379">
        <w:rPr>
          <w:rFonts w:ascii="Times New Roman" w:eastAsia="標楷體" w:hAnsi="Times New Roman"/>
          <w:sz w:val="28"/>
          <w:szCs w:val="26"/>
          <w:lang w:eastAsia="zh-TW"/>
        </w:rPr>
        <w:t>）</w:t>
      </w:r>
    </w:p>
    <w:p w14:paraId="4353B203" w14:textId="77777777" w:rsidR="00E11E36" w:rsidRPr="00CE1A0E" w:rsidRDefault="00E11E36" w:rsidP="00873C0B">
      <w:pPr>
        <w:pStyle w:val="a3"/>
        <w:numPr>
          <w:ilvl w:val="0"/>
          <w:numId w:val="5"/>
        </w:numPr>
        <w:snapToGrid w:val="0"/>
        <w:spacing w:line="500" w:lineRule="exact"/>
        <w:ind w:left="1418" w:hanging="851"/>
        <w:jc w:val="both"/>
        <w:rPr>
          <w:rFonts w:ascii="Times New Roman" w:eastAsia="標楷體" w:hAnsi="Times New Roman"/>
          <w:color w:val="000000" w:themeColor="text1"/>
          <w:sz w:val="28"/>
          <w:lang w:eastAsia="zh-TW"/>
        </w:rPr>
      </w:pPr>
      <w:r w:rsidRPr="00CE1A0E">
        <w:rPr>
          <w:rFonts w:ascii="Times New Roman" w:eastAsia="標楷體" w:hAnsi="Times New Roman" w:hint="eastAsia"/>
          <w:color w:val="000000" w:themeColor="text1"/>
          <w:sz w:val="28"/>
          <w:lang w:eastAsia="zh-TW"/>
        </w:rPr>
        <w:t>11</w:t>
      </w:r>
      <w:r>
        <w:rPr>
          <w:rFonts w:ascii="Times New Roman" w:eastAsia="標楷體" w:hAnsi="Times New Roman"/>
          <w:color w:val="000000" w:themeColor="text1"/>
          <w:sz w:val="28"/>
          <w:lang w:eastAsia="zh-TW"/>
        </w:rPr>
        <w:t>6</w:t>
      </w:r>
      <w:r w:rsidRPr="00CE1A0E">
        <w:rPr>
          <w:rFonts w:ascii="Times New Roman" w:eastAsia="標楷體" w:hAnsi="Times New Roman" w:hint="eastAsia"/>
          <w:color w:val="000000" w:themeColor="text1"/>
          <w:sz w:val="28"/>
          <w:lang w:eastAsia="zh-TW"/>
        </w:rPr>
        <w:t>學年度空間規劃情形</w:t>
      </w:r>
    </w:p>
    <w:p w14:paraId="7CE0FD5F" w14:textId="77777777" w:rsidR="00E11E36" w:rsidRPr="00CE1A0E" w:rsidRDefault="00E11E36" w:rsidP="00E11E36">
      <w:pPr>
        <w:pStyle w:val="a3"/>
        <w:numPr>
          <w:ilvl w:val="0"/>
          <w:numId w:val="1"/>
        </w:numPr>
        <w:snapToGrid w:val="0"/>
        <w:spacing w:line="300" w:lineRule="auto"/>
        <w:ind w:left="1276" w:hanging="284"/>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t>學生人數：</w:t>
      </w:r>
      <w:r>
        <w:rPr>
          <w:rFonts w:ascii="Times New Roman" w:eastAsia="標楷體" w:hAnsi="Times New Roman"/>
          <w:color w:val="000000" w:themeColor="text1"/>
          <w:sz w:val="26"/>
          <w:szCs w:val="26"/>
          <w:u w:val="single"/>
          <w:lang w:eastAsia="zh-TW"/>
        </w:rPr>
        <w:t>3</w:t>
      </w:r>
      <w:r w:rsidRPr="00CE1A0E">
        <w:rPr>
          <w:rFonts w:ascii="Times New Roman" w:eastAsia="標楷體" w:hAnsi="Times New Roman" w:hint="eastAsia"/>
          <w:color w:val="000000" w:themeColor="text1"/>
          <w:sz w:val="26"/>
          <w:szCs w:val="26"/>
        </w:rPr>
        <w:t>名</w:t>
      </w:r>
    </w:p>
    <w:p w14:paraId="5E650F02" w14:textId="77777777" w:rsidR="00E11E36" w:rsidRPr="00CE1A0E" w:rsidRDefault="00E11E36" w:rsidP="00E11E36">
      <w:pPr>
        <w:pStyle w:val="a3"/>
        <w:numPr>
          <w:ilvl w:val="0"/>
          <w:numId w:val="1"/>
        </w:numPr>
        <w:snapToGrid w:val="0"/>
        <w:spacing w:line="300" w:lineRule="auto"/>
        <w:ind w:left="1276" w:hanging="284"/>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lastRenderedPageBreak/>
        <w:t>教師人數：</w:t>
      </w:r>
      <w:r>
        <w:rPr>
          <w:rFonts w:ascii="Times New Roman" w:eastAsia="標楷體" w:hAnsi="Times New Roman"/>
          <w:color w:val="000000" w:themeColor="text1"/>
          <w:sz w:val="26"/>
          <w:szCs w:val="26"/>
          <w:u w:val="single"/>
          <w:lang w:eastAsia="zh-TW"/>
        </w:rPr>
        <w:t>20</w:t>
      </w:r>
      <w:r w:rsidRPr="00CE1A0E">
        <w:rPr>
          <w:rFonts w:ascii="Times New Roman" w:eastAsia="標楷體" w:hAnsi="Times New Roman" w:hint="eastAsia"/>
          <w:color w:val="000000" w:themeColor="text1"/>
          <w:sz w:val="26"/>
          <w:szCs w:val="26"/>
        </w:rPr>
        <w:t>名（教授</w:t>
      </w:r>
      <w:r>
        <w:rPr>
          <w:rFonts w:ascii="Times New Roman" w:eastAsia="標楷體" w:hAnsi="Times New Roman"/>
          <w:color w:val="000000" w:themeColor="text1"/>
          <w:sz w:val="26"/>
          <w:szCs w:val="26"/>
          <w:lang w:eastAsia="zh-TW"/>
        </w:rPr>
        <w:t>12</w:t>
      </w:r>
      <w:r w:rsidRPr="00CE1A0E">
        <w:rPr>
          <w:rFonts w:ascii="Times New Roman" w:eastAsia="標楷體" w:hAnsi="Times New Roman" w:hint="eastAsia"/>
          <w:color w:val="000000" w:themeColor="text1"/>
          <w:sz w:val="26"/>
          <w:szCs w:val="26"/>
          <w:lang w:eastAsia="zh-TW"/>
        </w:rPr>
        <w:t>名；副教授</w:t>
      </w:r>
      <w:r>
        <w:rPr>
          <w:rFonts w:ascii="Times New Roman" w:eastAsia="標楷體" w:hAnsi="Times New Roman"/>
          <w:color w:val="000000" w:themeColor="text1"/>
          <w:sz w:val="26"/>
          <w:szCs w:val="26"/>
          <w:lang w:eastAsia="zh-TW"/>
        </w:rPr>
        <w:t>6</w:t>
      </w:r>
      <w:r w:rsidRPr="00CE1A0E">
        <w:rPr>
          <w:rFonts w:ascii="Times New Roman" w:eastAsia="標楷體" w:hAnsi="Times New Roman" w:hint="eastAsia"/>
          <w:color w:val="000000" w:themeColor="text1"/>
          <w:sz w:val="26"/>
          <w:szCs w:val="26"/>
          <w:lang w:eastAsia="zh-TW"/>
        </w:rPr>
        <w:t>名；</w:t>
      </w:r>
      <w:r w:rsidRPr="00CE1A0E">
        <w:rPr>
          <w:rFonts w:ascii="Times New Roman" w:eastAsia="標楷體" w:hAnsi="Times New Roman" w:hint="eastAsia"/>
          <w:color w:val="000000" w:themeColor="text1"/>
          <w:sz w:val="26"/>
          <w:szCs w:val="26"/>
        </w:rPr>
        <w:t>助理教授</w:t>
      </w:r>
      <w:r>
        <w:rPr>
          <w:rFonts w:ascii="Times New Roman" w:eastAsia="標楷體" w:hAnsi="Times New Roman"/>
          <w:color w:val="000000" w:themeColor="text1"/>
          <w:sz w:val="26"/>
          <w:szCs w:val="26"/>
          <w:lang w:eastAsia="zh-TW"/>
        </w:rPr>
        <w:t>2</w:t>
      </w:r>
      <w:r w:rsidRPr="00CE1A0E">
        <w:rPr>
          <w:rFonts w:ascii="Times New Roman" w:eastAsia="標楷體" w:hAnsi="Times New Roman" w:hint="eastAsia"/>
          <w:color w:val="000000" w:themeColor="text1"/>
          <w:sz w:val="26"/>
          <w:szCs w:val="26"/>
        </w:rPr>
        <w:t>名）</w:t>
      </w:r>
    </w:p>
    <w:p w14:paraId="710B12C5" w14:textId="77777777" w:rsidR="00E11E36" w:rsidRPr="00CE1A0E" w:rsidRDefault="00E11E36" w:rsidP="00873C0B">
      <w:pPr>
        <w:pStyle w:val="a3"/>
        <w:numPr>
          <w:ilvl w:val="0"/>
          <w:numId w:val="5"/>
        </w:numPr>
        <w:snapToGrid w:val="0"/>
        <w:spacing w:line="500" w:lineRule="exact"/>
        <w:ind w:left="1418" w:hanging="851"/>
        <w:jc w:val="both"/>
        <w:rPr>
          <w:rFonts w:ascii="Times New Roman" w:eastAsia="標楷體" w:hAnsi="Times New Roman"/>
          <w:color w:val="000000" w:themeColor="text1"/>
          <w:sz w:val="28"/>
          <w:lang w:eastAsia="zh-TW"/>
        </w:rPr>
      </w:pPr>
      <w:r w:rsidRPr="00CE1A0E">
        <w:rPr>
          <w:rFonts w:ascii="Times New Roman" w:eastAsia="標楷體" w:hAnsi="Times New Roman" w:hint="eastAsia"/>
          <w:color w:val="000000" w:themeColor="text1"/>
          <w:sz w:val="28"/>
          <w:lang w:eastAsia="zh-TW"/>
        </w:rPr>
        <w:t>11</w:t>
      </w:r>
      <w:r>
        <w:rPr>
          <w:rFonts w:ascii="Times New Roman" w:eastAsia="標楷體" w:hAnsi="Times New Roman"/>
          <w:color w:val="000000" w:themeColor="text1"/>
          <w:sz w:val="28"/>
          <w:lang w:eastAsia="zh-TW"/>
        </w:rPr>
        <w:t>7</w:t>
      </w:r>
      <w:r w:rsidRPr="00CE1A0E">
        <w:rPr>
          <w:rFonts w:ascii="Times New Roman" w:eastAsia="標楷體" w:hAnsi="Times New Roman" w:hint="eastAsia"/>
          <w:color w:val="000000" w:themeColor="text1"/>
          <w:sz w:val="28"/>
          <w:lang w:eastAsia="zh-TW"/>
        </w:rPr>
        <w:t>學年度空間規劃情形</w:t>
      </w:r>
    </w:p>
    <w:p w14:paraId="08C1F9F8" w14:textId="77777777" w:rsidR="00AF72C2" w:rsidRDefault="00E11E36" w:rsidP="00AF72C2">
      <w:pPr>
        <w:pStyle w:val="a3"/>
        <w:numPr>
          <w:ilvl w:val="0"/>
          <w:numId w:val="2"/>
        </w:numPr>
        <w:snapToGrid w:val="0"/>
        <w:spacing w:line="300" w:lineRule="auto"/>
        <w:ind w:left="1276" w:hanging="284"/>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t>學生人數：</w:t>
      </w:r>
      <w:r>
        <w:rPr>
          <w:rFonts w:ascii="Times New Roman" w:eastAsia="標楷體" w:hAnsi="Times New Roman"/>
          <w:color w:val="000000" w:themeColor="text1"/>
          <w:sz w:val="26"/>
          <w:szCs w:val="26"/>
          <w:u w:val="single"/>
          <w:lang w:eastAsia="zh-TW"/>
        </w:rPr>
        <w:t>6</w:t>
      </w:r>
      <w:r w:rsidRPr="00CE1A0E">
        <w:rPr>
          <w:rFonts w:ascii="Times New Roman" w:eastAsia="標楷體" w:hAnsi="Times New Roman" w:hint="eastAsia"/>
          <w:color w:val="000000" w:themeColor="text1"/>
          <w:sz w:val="26"/>
          <w:szCs w:val="26"/>
        </w:rPr>
        <w:t>名</w:t>
      </w:r>
    </w:p>
    <w:p w14:paraId="60686F00" w14:textId="77777777" w:rsidR="00AF72C2" w:rsidRDefault="00E11E36" w:rsidP="00AF72C2">
      <w:pPr>
        <w:pStyle w:val="a3"/>
        <w:numPr>
          <w:ilvl w:val="0"/>
          <w:numId w:val="2"/>
        </w:numPr>
        <w:snapToGrid w:val="0"/>
        <w:spacing w:line="300" w:lineRule="auto"/>
        <w:ind w:left="1276" w:hanging="284"/>
        <w:rPr>
          <w:rFonts w:ascii="Times New Roman" w:eastAsia="標楷體" w:hAnsi="Times New Roman"/>
          <w:color w:val="000000" w:themeColor="text1"/>
          <w:sz w:val="26"/>
          <w:szCs w:val="26"/>
        </w:rPr>
      </w:pPr>
      <w:r w:rsidRPr="00AF72C2">
        <w:rPr>
          <w:rFonts w:ascii="Times New Roman" w:eastAsia="標楷體" w:hAnsi="Times New Roman" w:hint="eastAsia"/>
          <w:color w:val="000000" w:themeColor="text1"/>
          <w:sz w:val="26"/>
          <w:szCs w:val="26"/>
        </w:rPr>
        <w:t>教師人數：</w:t>
      </w:r>
      <w:r w:rsidRPr="00AF72C2">
        <w:rPr>
          <w:rFonts w:ascii="Times New Roman" w:eastAsia="標楷體" w:hAnsi="Times New Roman"/>
          <w:color w:val="000000" w:themeColor="text1"/>
          <w:sz w:val="26"/>
          <w:szCs w:val="26"/>
          <w:u w:val="single"/>
          <w:lang w:eastAsia="zh-TW"/>
        </w:rPr>
        <w:t>21</w:t>
      </w:r>
      <w:r w:rsidRPr="00AF72C2">
        <w:rPr>
          <w:rFonts w:ascii="Times New Roman" w:eastAsia="標楷體" w:hAnsi="Times New Roman" w:hint="eastAsia"/>
          <w:color w:val="000000" w:themeColor="text1"/>
          <w:sz w:val="26"/>
          <w:szCs w:val="26"/>
        </w:rPr>
        <w:t>名（教授</w:t>
      </w:r>
      <w:r w:rsidRPr="00AF72C2">
        <w:rPr>
          <w:rFonts w:ascii="Times New Roman" w:eastAsia="標楷體" w:hAnsi="Times New Roman"/>
          <w:color w:val="000000" w:themeColor="text1"/>
          <w:sz w:val="26"/>
          <w:szCs w:val="26"/>
          <w:lang w:eastAsia="zh-TW"/>
        </w:rPr>
        <w:t>12</w:t>
      </w:r>
      <w:r w:rsidRPr="00AF72C2">
        <w:rPr>
          <w:rFonts w:ascii="Times New Roman" w:eastAsia="標楷體" w:hAnsi="Times New Roman" w:hint="eastAsia"/>
          <w:color w:val="000000" w:themeColor="text1"/>
          <w:sz w:val="26"/>
          <w:szCs w:val="26"/>
          <w:lang w:eastAsia="zh-TW"/>
        </w:rPr>
        <w:t>名；副教授</w:t>
      </w:r>
      <w:r w:rsidRPr="00AF72C2">
        <w:rPr>
          <w:rFonts w:ascii="Times New Roman" w:eastAsia="標楷體" w:hAnsi="Times New Roman"/>
          <w:color w:val="000000" w:themeColor="text1"/>
          <w:sz w:val="26"/>
          <w:szCs w:val="26"/>
          <w:lang w:eastAsia="zh-TW"/>
        </w:rPr>
        <w:t>6</w:t>
      </w:r>
      <w:r w:rsidRPr="00AF72C2">
        <w:rPr>
          <w:rFonts w:ascii="Times New Roman" w:eastAsia="標楷體" w:hAnsi="Times New Roman" w:hint="eastAsia"/>
          <w:color w:val="000000" w:themeColor="text1"/>
          <w:sz w:val="26"/>
          <w:szCs w:val="26"/>
          <w:lang w:eastAsia="zh-TW"/>
        </w:rPr>
        <w:t>名；</w:t>
      </w:r>
      <w:r w:rsidRPr="00AF72C2">
        <w:rPr>
          <w:rFonts w:ascii="Times New Roman" w:eastAsia="標楷體" w:hAnsi="Times New Roman" w:hint="eastAsia"/>
          <w:color w:val="000000" w:themeColor="text1"/>
          <w:sz w:val="26"/>
          <w:szCs w:val="26"/>
        </w:rPr>
        <w:t>助理教授</w:t>
      </w:r>
      <w:r w:rsidRPr="00AF72C2">
        <w:rPr>
          <w:rFonts w:ascii="Times New Roman" w:eastAsia="標楷體" w:hAnsi="Times New Roman"/>
          <w:color w:val="000000" w:themeColor="text1"/>
          <w:sz w:val="26"/>
          <w:szCs w:val="26"/>
          <w:lang w:eastAsia="zh-TW"/>
        </w:rPr>
        <w:t>3</w:t>
      </w:r>
      <w:r w:rsidRPr="00AF72C2">
        <w:rPr>
          <w:rFonts w:ascii="Times New Roman" w:eastAsia="標楷體" w:hAnsi="Times New Roman" w:hint="eastAsia"/>
          <w:color w:val="000000" w:themeColor="text1"/>
          <w:sz w:val="26"/>
          <w:szCs w:val="26"/>
        </w:rPr>
        <w:t>名）</w:t>
      </w:r>
    </w:p>
    <w:p w14:paraId="132AA784" w14:textId="43745187" w:rsidR="00E11E36" w:rsidRPr="00AF72C2" w:rsidRDefault="00E11E36" w:rsidP="00AF72C2">
      <w:pPr>
        <w:pStyle w:val="a3"/>
        <w:numPr>
          <w:ilvl w:val="0"/>
          <w:numId w:val="2"/>
        </w:numPr>
        <w:snapToGrid w:val="0"/>
        <w:spacing w:line="300" w:lineRule="auto"/>
        <w:ind w:left="1276" w:hanging="284"/>
        <w:rPr>
          <w:rFonts w:ascii="Times New Roman" w:eastAsia="標楷體" w:hAnsi="Times New Roman"/>
          <w:color w:val="000000" w:themeColor="text1"/>
          <w:sz w:val="26"/>
          <w:szCs w:val="26"/>
        </w:rPr>
      </w:pPr>
      <w:r w:rsidRPr="00AF72C2">
        <w:rPr>
          <w:rFonts w:ascii="Times New Roman" w:eastAsia="標楷體" w:hAnsi="Times New Roman" w:hint="eastAsia"/>
          <w:color w:val="000000" w:themeColor="text1"/>
          <w:sz w:val="26"/>
          <w:szCs w:val="26"/>
        </w:rPr>
        <w:t>空</w:t>
      </w:r>
      <w:r w:rsidRPr="00AF72C2">
        <w:rPr>
          <w:rFonts w:ascii="Times New Roman" w:eastAsia="標楷體" w:hAnsi="Times New Roman" w:hint="eastAsia"/>
          <w:color w:val="000000" w:themeColor="text1"/>
          <w:sz w:val="26"/>
          <w:szCs w:val="26"/>
        </w:rPr>
        <w:t xml:space="preserve">    </w:t>
      </w:r>
      <w:proofErr w:type="spellStart"/>
      <w:r w:rsidRPr="00AF72C2">
        <w:rPr>
          <w:rFonts w:ascii="Times New Roman" w:eastAsia="標楷體" w:hAnsi="Times New Roman" w:hint="eastAsia"/>
          <w:color w:val="000000" w:themeColor="text1"/>
          <w:sz w:val="26"/>
          <w:szCs w:val="26"/>
        </w:rPr>
        <w:t>間：</w:t>
      </w:r>
      <w:r w:rsidRPr="00AF72C2">
        <w:rPr>
          <w:rFonts w:ascii="Times New Roman" w:eastAsia="標楷體" w:hAnsi="Times New Roman" w:hint="eastAsia"/>
          <w:color w:val="000000" w:themeColor="text1"/>
          <w:sz w:val="26"/>
          <w:szCs w:val="26"/>
          <w:lang w:eastAsia="zh-TW"/>
        </w:rPr>
        <w:t>無</w:t>
      </w:r>
      <w:proofErr w:type="spellEnd"/>
    </w:p>
    <w:p w14:paraId="666936C3" w14:textId="77777777" w:rsidR="00E11E36" w:rsidRPr="00CE1A0E" w:rsidRDefault="00E11E36" w:rsidP="00873C0B">
      <w:pPr>
        <w:pStyle w:val="a3"/>
        <w:numPr>
          <w:ilvl w:val="0"/>
          <w:numId w:val="5"/>
        </w:numPr>
        <w:snapToGrid w:val="0"/>
        <w:spacing w:line="500" w:lineRule="exact"/>
        <w:ind w:left="1418" w:hanging="851"/>
        <w:jc w:val="both"/>
        <w:rPr>
          <w:rFonts w:ascii="Times New Roman" w:eastAsia="標楷體" w:hAnsi="Times New Roman"/>
          <w:color w:val="000000" w:themeColor="text1"/>
          <w:sz w:val="28"/>
          <w:lang w:eastAsia="zh-TW"/>
        </w:rPr>
      </w:pPr>
      <w:r w:rsidRPr="00CE1A0E">
        <w:rPr>
          <w:rFonts w:ascii="Times New Roman" w:eastAsia="標楷體" w:hAnsi="Times New Roman" w:hint="eastAsia"/>
          <w:color w:val="000000" w:themeColor="text1"/>
          <w:sz w:val="28"/>
          <w:lang w:eastAsia="zh-TW"/>
        </w:rPr>
        <w:t>11</w:t>
      </w:r>
      <w:r>
        <w:rPr>
          <w:rFonts w:ascii="Times New Roman" w:eastAsia="標楷體" w:hAnsi="Times New Roman"/>
          <w:color w:val="000000" w:themeColor="text1"/>
          <w:sz w:val="28"/>
          <w:lang w:eastAsia="zh-TW"/>
        </w:rPr>
        <w:t>8</w:t>
      </w:r>
      <w:r w:rsidRPr="00CE1A0E">
        <w:rPr>
          <w:rFonts w:ascii="Times New Roman" w:eastAsia="標楷體" w:hAnsi="Times New Roman" w:hint="eastAsia"/>
          <w:color w:val="000000" w:themeColor="text1"/>
          <w:sz w:val="28"/>
          <w:lang w:eastAsia="zh-TW"/>
        </w:rPr>
        <w:t>學年度空間規劃情形</w:t>
      </w:r>
    </w:p>
    <w:p w14:paraId="477AEE81" w14:textId="77777777" w:rsidR="00AF72C2" w:rsidRDefault="00E11E36" w:rsidP="00AF72C2">
      <w:pPr>
        <w:pStyle w:val="a3"/>
        <w:numPr>
          <w:ilvl w:val="0"/>
          <w:numId w:val="3"/>
        </w:numPr>
        <w:snapToGrid w:val="0"/>
        <w:spacing w:line="300" w:lineRule="auto"/>
        <w:ind w:left="1276" w:hanging="284"/>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t>學生人數：</w:t>
      </w:r>
      <w:r w:rsidRPr="00CE1A0E">
        <w:rPr>
          <w:rFonts w:ascii="Times New Roman" w:eastAsia="標楷體" w:hAnsi="Times New Roman" w:hint="eastAsia"/>
          <w:color w:val="000000" w:themeColor="text1"/>
          <w:sz w:val="26"/>
          <w:szCs w:val="26"/>
          <w:u w:val="single"/>
          <w:lang w:eastAsia="zh-TW"/>
        </w:rPr>
        <w:t>6</w:t>
      </w:r>
      <w:r w:rsidRPr="00CE1A0E">
        <w:rPr>
          <w:rFonts w:ascii="Times New Roman" w:eastAsia="標楷體" w:hAnsi="Times New Roman" w:hint="eastAsia"/>
          <w:color w:val="000000" w:themeColor="text1"/>
          <w:sz w:val="26"/>
          <w:szCs w:val="26"/>
        </w:rPr>
        <w:t>名</w:t>
      </w:r>
    </w:p>
    <w:p w14:paraId="62FDFB8E" w14:textId="77777777" w:rsidR="00AF72C2" w:rsidRDefault="00E11E36" w:rsidP="00AF72C2">
      <w:pPr>
        <w:pStyle w:val="a3"/>
        <w:numPr>
          <w:ilvl w:val="0"/>
          <w:numId w:val="3"/>
        </w:numPr>
        <w:snapToGrid w:val="0"/>
        <w:spacing w:line="300" w:lineRule="auto"/>
        <w:ind w:left="1276" w:hanging="284"/>
        <w:rPr>
          <w:rFonts w:ascii="Times New Roman" w:eastAsia="標楷體" w:hAnsi="Times New Roman"/>
          <w:color w:val="000000" w:themeColor="text1"/>
          <w:sz w:val="26"/>
          <w:szCs w:val="26"/>
        </w:rPr>
      </w:pPr>
      <w:r w:rsidRPr="00AF72C2">
        <w:rPr>
          <w:rFonts w:ascii="Times New Roman" w:eastAsia="標楷體" w:hAnsi="Times New Roman" w:hint="eastAsia"/>
          <w:color w:val="000000" w:themeColor="text1"/>
          <w:sz w:val="26"/>
          <w:szCs w:val="26"/>
        </w:rPr>
        <w:t>教師人數：</w:t>
      </w:r>
      <w:r w:rsidRPr="00AF72C2">
        <w:rPr>
          <w:rFonts w:ascii="Times New Roman" w:eastAsia="標楷體" w:hAnsi="Times New Roman"/>
          <w:color w:val="000000" w:themeColor="text1"/>
          <w:sz w:val="26"/>
          <w:szCs w:val="26"/>
          <w:u w:val="single"/>
          <w:lang w:eastAsia="zh-TW"/>
        </w:rPr>
        <w:t>22</w:t>
      </w:r>
      <w:r w:rsidRPr="00AF72C2">
        <w:rPr>
          <w:rFonts w:ascii="Times New Roman" w:eastAsia="標楷體" w:hAnsi="Times New Roman" w:hint="eastAsia"/>
          <w:color w:val="000000" w:themeColor="text1"/>
          <w:sz w:val="26"/>
          <w:szCs w:val="26"/>
        </w:rPr>
        <w:t>名（教授</w:t>
      </w:r>
      <w:r w:rsidRPr="00AF72C2">
        <w:rPr>
          <w:rFonts w:ascii="Times New Roman" w:eastAsia="標楷體" w:hAnsi="Times New Roman"/>
          <w:color w:val="000000" w:themeColor="text1"/>
          <w:sz w:val="26"/>
          <w:szCs w:val="26"/>
          <w:lang w:eastAsia="zh-TW"/>
        </w:rPr>
        <w:t>12</w:t>
      </w:r>
      <w:r w:rsidRPr="00AF72C2">
        <w:rPr>
          <w:rFonts w:ascii="Times New Roman" w:eastAsia="標楷體" w:hAnsi="Times New Roman" w:hint="eastAsia"/>
          <w:color w:val="000000" w:themeColor="text1"/>
          <w:sz w:val="26"/>
          <w:szCs w:val="26"/>
          <w:lang w:eastAsia="zh-TW"/>
        </w:rPr>
        <w:t>名；副教授</w:t>
      </w:r>
      <w:r w:rsidRPr="00AF72C2">
        <w:rPr>
          <w:rFonts w:ascii="Times New Roman" w:eastAsia="標楷體" w:hAnsi="Times New Roman"/>
          <w:color w:val="000000" w:themeColor="text1"/>
          <w:sz w:val="26"/>
          <w:szCs w:val="26"/>
          <w:lang w:eastAsia="zh-TW"/>
        </w:rPr>
        <w:t>6</w:t>
      </w:r>
      <w:r w:rsidRPr="00AF72C2">
        <w:rPr>
          <w:rFonts w:ascii="Times New Roman" w:eastAsia="標楷體" w:hAnsi="Times New Roman" w:hint="eastAsia"/>
          <w:color w:val="000000" w:themeColor="text1"/>
          <w:sz w:val="26"/>
          <w:szCs w:val="26"/>
          <w:lang w:eastAsia="zh-TW"/>
        </w:rPr>
        <w:t>名；</w:t>
      </w:r>
      <w:r w:rsidRPr="00AF72C2">
        <w:rPr>
          <w:rFonts w:ascii="Times New Roman" w:eastAsia="標楷體" w:hAnsi="Times New Roman" w:hint="eastAsia"/>
          <w:color w:val="000000" w:themeColor="text1"/>
          <w:sz w:val="26"/>
          <w:szCs w:val="26"/>
        </w:rPr>
        <w:t>助理教授</w:t>
      </w:r>
      <w:r w:rsidRPr="00AF72C2">
        <w:rPr>
          <w:rFonts w:ascii="Times New Roman" w:eastAsia="標楷體" w:hAnsi="Times New Roman"/>
          <w:color w:val="000000" w:themeColor="text1"/>
          <w:sz w:val="26"/>
          <w:szCs w:val="26"/>
          <w:lang w:eastAsia="zh-TW"/>
        </w:rPr>
        <w:t>4</w:t>
      </w:r>
      <w:r w:rsidRPr="00AF72C2">
        <w:rPr>
          <w:rFonts w:ascii="Times New Roman" w:eastAsia="標楷體" w:hAnsi="Times New Roman" w:hint="eastAsia"/>
          <w:color w:val="000000" w:themeColor="text1"/>
          <w:sz w:val="26"/>
          <w:szCs w:val="26"/>
        </w:rPr>
        <w:t>名）</w:t>
      </w:r>
    </w:p>
    <w:p w14:paraId="1FE73807" w14:textId="10C4A516" w:rsidR="00E11E36" w:rsidRPr="00AF72C2" w:rsidRDefault="00E11E36" w:rsidP="00AF72C2">
      <w:pPr>
        <w:pStyle w:val="a3"/>
        <w:numPr>
          <w:ilvl w:val="0"/>
          <w:numId w:val="3"/>
        </w:numPr>
        <w:snapToGrid w:val="0"/>
        <w:spacing w:line="300" w:lineRule="auto"/>
        <w:ind w:left="1276" w:hanging="284"/>
        <w:rPr>
          <w:rFonts w:ascii="Times New Roman" w:eastAsia="標楷體" w:hAnsi="Times New Roman"/>
          <w:color w:val="000000" w:themeColor="text1"/>
          <w:sz w:val="26"/>
          <w:szCs w:val="26"/>
        </w:rPr>
      </w:pPr>
      <w:r w:rsidRPr="00AF72C2">
        <w:rPr>
          <w:rFonts w:ascii="Times New Roman" w:eastAsia="標楷體" w:hAnsi="Times New Roman" w:hint="eastAsia"/>
          <w:color w:val="000000" w:themeColor="text1"/>
          <w:sz w:val="26"/>
          <w:szCs w:val="26"/>
        </w:rPr>
        <w:t>空</w:t>
      </w:r>
      <w:r w:rsidRPr="00AF72C2">
        <w:rPr>
          <w:rFonts w:ascii="Times New Roman" w:eastAsia="標楷體" w:hAnsi="Times New Roman" w:hint="eastAsia"/>
          <w:color w:val="000000" w:themeColor="text1"/>
          <w:sz w:val="26"/>
          <w:szCs w:val="26"/>
        </w:rPr>
        <w:t xml:space="preserve">    </w:t>
      </w:r>
      <w:proofErr w:type="spellStart"/>
      <w:r w:rsidRPr="00AF72C2">
        <w:rPr>
          <w:rFonts w:ascii="Times New Roman" w:eastAsia="標楷體" w:hAnsi="Times New Roman" w:hint="eastAsia"/>
          <w:color w:val="000000" w:themeColor="text1"/>
          <w:sz w:val="26"/>
          <w:szCs w:val="26"/>
        </w:rPr>
        <w:t>間：</w:t>
      </w:r>
      <w:r w:rsidRPr="00AF72C2">
        <w:rPr>
          <w:rFonts w:ascii="Times New Roman" w:eastAsia="標楷體" w:hAnsi="Times New Roman" w:hint="eastAsia"/>
          <w:color w:val="000000" w:themeColor="text1"/>
          <w:sz w:val="26"/>
          <w:szCs w:val="26"/>
          <w:lang w:eastAsia="zh-TW"/>
        </w:rPr>
        <w:t>無</w:t>
      </w:r>
      <w:proofErr w:type="spellEnd"/>
    </w:p>
    <w:p w14:paraId="045D36D1" w14:textId="77777777" w:rsidR="00E11E36" w:rsidRPr="00CE1A0E" w:rsidRDefault="00E11E36" w:rsidP="00873C0B">
      <w:pPr>
        <w:pStyle w:val="a3"/>
        <w:numPr>
          <w:ilvl w:val="0"/>
          <w:numId w:val="5"/>
        </w:numPr>
        <w:snapToGrid w:val="0"/>
        <w:spacing w:line="500" w:lineRule="exact"/>
        <w:ind w:left="1418" w:hanging="851"/>
        <w:jc w:val="both"/>
        <w:rPr>
          <w:rFonts w:ascii="Times New Roman" w:eastAsia="標楷體" w:hAnsi="Times New Roman"/>
          <w:color w:val="000000" w:themeColor="text1"/>
          <w:sz w:val="28"/>
          <w:lang w:eastAsia="zh-TW"/>
        </w:rPr>
      </w:pPr>
      <w:r w:rsidRPr="00CE1A0E">
        <w:rPr>
          <w:rFonts w:ascii="Times New Roman" w:eastAsia="標楷體" w:hAnsi="Times New Roman" w:hint="eastAsia"/>
          <w:color w:val="000000" w:themeColor="text1"/>
          <w:sz w:val="28"/>
          <w:lang w:eastAsia="zh-TW"/>
        </w:rPr>
        <w:t>11</w:t>
      </w:r>
      <w:r>
        <w:rPr>
          <w:rFonts w:ascii="Times New Roman" w:eastAsia="標楷體" w:hAnsi="Times New Roman"/>
          <w:color w:val="000000" w:themeColor="text1"/>
          <w:sz w:val="28"/>
          <w:lang w:eastAsia="zh-TW"/>
        </w:rPr>
        <w:t>9</w:t>
      </w:r>
      <w:r w:rsidRPr="00CE1A0E">
        <w:rPr>
          <w:rFonts w:ascii="Times New Roman" w:eastAsia="標楷體" w:hAnsi="Times New Roman" w:hint="eastAsia"/>
          <w:color w:val="000000" w:themeColor="text1"/>
          <w:sz w:val="28"/>
          <w:lang w:eastAsia="zh-TW"/>
        </w:rPr>
        <w:t>學年度空間規劃情形</w:t>
      </w:r>
    </w:p>
    <w:p w14:paraId="069DEDC2" w14:textId="77777777" w:rsidR="00AF72C2" w:rsidRDefault="00E11E36" w:rsidP="00AF72C2">
      <w:pPr>
        <w:pStyle w:val="a3"/>
        <w:numPr>
          <w:ilvl w:val="0"/>
          <w:numId w:val="4"/>
        </w:numPr>
        <w:snapToGrid w:val="0"/>
        <w:spacing w:line="300" w:lineRule="auto"/>
        <w:ind w:left="1276" w:hanging="283"/>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t>學生人數：</w:t>
      </w:r>
      <w:r w:rsidRPr="00CE1A0E">
        <w:rPr>
          <w:rFonts w:ascii="Times New Roman" w:eastAsia="標楷體" w:hAnsi="Times New Roman" w:hint="eastAsia"/>
          <w:color w:val="000000" w:themeColor="text1"/>
          <w:sz w:val="26"/>
          <w:szCs w:val="26"/>
          <w:u w:val="single"/>
          <w:lang w:eastAsia="zh-TW"/>
        </w:rPr>
        <w:t>8</w:t>
      </w:r>
      <w:r w:rsidRPr="00CE1A0E">
        <w:rPr>
          <w:rFonts w:ascii="Times New Roman" w:eastAsia="標楷體" w:hAnsi="Times New Roman" w:hint="eastAsia"/>
          <w:color w:val="000000" w:themeColor="text1"/>
          <w:sz w:val="26"/>
          <w:szCs w:val="26"/>
        </w:rPr>
        <w:t>名</w:t>
      </w:r>
    </w:p>
    <w:p w14:paraId="0D6F1ADE" w14:textId="2F0FA79D" w:rsidR="00E11E36" w:rsidRPr="00AF72C2" w:rsidRDefault="00E11E36" w:rsidP="00AF72C2">
      <w:pPr>
        <w:pStyle w:val="a3"/>
        <w:numPr>
          <w:ilvl w:val="0"/>
          <w:numId w:val="4"/>
        </w:numPr>
        <w:snapToGrid w:val="0"/>
        <w:spacing w:line="300" w:lineRule="auto"/>
        <w:ind w:left="1276" w:hanging="283"/>
        <w:rPr>
          <w:rFonts w:ascii="Times New Roman" w:eastAsia="標楷體" w:hAnsi="Times New Roman"/>
          <w:color w:val="000000" w:themeColor="text1"/>
          <w:sz w:val="26"/>
          <w:szCs w:val="26"/>
        </w:rPr>
      </w:pPr>
      <w:r w:rsidRPr="00AF72C2">
        <w:rPr>
          <w:rFonts w:ascii="Times New Roman" w:eastAsia="標楷體" w:hAnsi="Times New Roman" w:hint="eastAsia"/>
          <w:color w:val="000000" w:themeColor="text1"/>
          <w:sz w:val="26"/>
          <w:szCs w:val="26"/>
        </w:rPr>
        <w:t>教師人數：</w:t>
      </w:r>
      <w:r w:rsidRPr="00AF72C2">
        <w:rPr>
          <w:rFonts w:ascii="Times New Roman" w:eastAsia="標楷體" w:hAnsi="Times New Roman"/>
          <w:color w:val="000000" w:themeColor="text1"/>
          <w:sz w:val="26"/>
          <w:szCs w:val="26"/>
          <w:u w:val="single"/>
          <w:lang w:eastAsia="zh-TW"/>
        </w:rPr>
        <w:t>22</w:t>
      </w:r>
      <w:r w:rsidRPr="00AF72C2">
        <w:rPr>
          <w:rFonts w:ascii="Times New Roman" w:eastAsia="標楷體" w:hAnsi="Times New Roman" w:hint="eastAsia"/>
          <w:color w:val="000000" w:themeColor="text1"/>
          <w:sz w:val="26"/>
          <w:szCs w:val="26"/>
        </w:rPr>
        <w:t>名（教授</w:t>
      </w:r>
      <w:r w:rsidRPr="00AF72C2">
        <w:rPr>
          <w:rFonts w:ascii="Times New Roman" w:eastAsia="標楷體" w:hAnsi="Times New Roman"/>
          <w:color w:val="000000" w:themeColor="text1"/>
          <w:sz w:val="26"/>
          <w:szCs w:val="26"/>
          <w:lang w:eastAsia="zh-TW"/>
        </w:rPr>
        <w:t>12</w:t>
      </w:r>
      <w:r w:rsidRPr="00AF72C2">
        <w:rPr>
          <w:rFonts w:ascii="Times New Roman" w:eastAsia="標楷體" w:hAnsi="Times New Roman" w:hint="eastAsia"/>
          <w:color w:val="000000" w:themeColor="text1"/>
          <w:sz w:val="26"/>
          <w:szCs w:val="26"/>
          <w:lang w:eastAsia="zh-TW"/>
        </w:rPr>
        <w:t>名；副教授</w:t>
      </w:r>
      <w:r w:rsidRPr="00AF72C2">
        <w:rPr>
          <w:rFonts w:ascii="Times New Roman" w:eastAsia="標楷體" w:hAnsi="Times New Roman"/>
          <w:color w:val="000000" w:themeColor="text1"/>
          <w:sz w:val="26"/>
          <w:szCs w:val="26"/>
          <w:lang w:eastAsia="zh-TW"/>
        </w:rPr>
        <w:t>6</w:t>
      </w:r>
      <w:r w:rsidRPr="00AF72C2">
        <w:rPr>
          <w:rFonts w:ascii="Times New Roman" w:eastAsia="標楷體" w:hAnsi="Times New Roman" w:hint="eastAsia"/>
          <w:color w:val="000000" w:themeColor="text1"/>
          <w:sz w:val="26"/>
          <w:szCs w:val="26"/>
          <w:lang w:eastAsia="zh-TW"/>
        </w:rPr>
        <w:t>名；</w:t>
      </w:r>
      <w:r w:rsidRPr="00AF72C2">
        <w:rPr>
          <w:rFonts w:ascii="Times New Roman" w:eastAsia="標楷體" w:hAnsi="Times New Roman" w:hint="eastAsia"/>
          <w:color w:val="000000" w:themeColor="text1"/>
          <w:sz w:val="26"/>
          <w:szCs w:val="26"/>
        </w:rPr>
        <w:t>助理教授</w:t>
      </w:r>
      <w:r w:rsidRPr="00AF72C2">
        <w:rPr>
          <w:rFonts w:ascii="Times New Roman" w:eastAsia="標楷體" w:hAnsi="Times New Roman"/>
          <w:color w:val="000000" w:themeColor="text1"/>
          <w:sz w:val="26"/>
          <w:szCs w:val="26"/>
          <w:lang w:eastAsia="zh-TW"/>
        </w:rPr>
        <w:t>4</w:t>
      </w:r>
      <w:r w:rsidRPr="00AF72C2">
        <w:rPr>
          <w:rFonts w:ascii="Times New Roman" w:eastAsia="標楷體" w:hAnsi="Times New Roman" w:hint="eastAsia"/>
          <w:color w:val="000000" w:themeColor="text1"/>
          <w:sz w:val="26"/>
          <w:szCs w:val="26"/>
        </w:rPr>
        <w:t>名）</w:t>
      </w:r>
    </w:p>
    <w:p w14:paraId="7A665F08" w14:textId="77777777" w:rsidR="00E11E36" w:rsidRPr="00CE1A0E" w:rsidRDefault="00E11E36" w:rsidP="00E11E36">
      <w:pPr>
        <w:pStyle w:val="a3"/>
        <w:numPr>
          <w:ilvl w:val="0"/>
          <w:numId w:val="4"/>
        </w:numPr>
        <w:snapToGrid w:val="0"/>
        <w:spacing w:line="300" w:lineRule="auto"/>
        <w:ind w:left="1276" w:hanging="283"/>
        <w:rPr>
          <w:rFonts w:ascii="Times New Roman" w:eastAsia="標楷體" w:hAnsi="Times New Roman"/>
          <w:color w:val="000000" w:themeColor="text1"/>
          <w:sz w:val="26"/>
          <w:szCs w:val="26"/>
        </w:rPr>
      </w:pPr>
      <w:r w:rsidRPr="00CE1A0E">
        <w:rPr>
          <w:rFonts w:ascii="Times New Roman" w:eastAsia="標楷體" w:hAnsi="Times New Roman" w:hint="eastAsia"/>
          <w:color w:val="000000" w:themeColor="text1"/>
          <w:sz w:val="26"/>
          <w:szCs w:val="26"/>
        </w:rPr>
        <w:t>空</w:t>
      </w:r>
      <w:r w:rsidRPr="00CE1A0E">
        <w:rPr>
          <w:rFonts w:ascii="Times New Roman" w:eastAsia="標楷體" w:hAnsi="Times New Roman" w:hint="eastAsia"/>
          <w:color w:val="000000" w:themeColor="text1"/>
          <w:sz w:val="26"/>
          <w:szCs w:val="26"/>
        </w:rPr>
        <w:t xml:space="preserve">    </w:t>
      </w:r>
      <w:proofErr w:type="spellStart"/>
      <w:r w:rsidRPr="00CE1A0E">
        <w:rPr>
          <w:rFonts w:ascii="Times New Roman" w:eastAsia="標楷體" w:hAnsi="Times New Roman" w:hint="eastAsia"/>
          <w:color w:val="000000" w:themeColor="text1"/>
          <w:sz w:val="26"/>
          <w:szCs w:val="26"/>
        </w:rPr>
        <w:t>間：無</w:t>
      </w:r>
      <w:proofErr w:type="spellEnd"/>
    </w:p>
    <w:p w14:paraId="19C24855" w14:textId="156F347A" w:rsidR="00E11E36" w:rsidRPr="001D0B50" w:rsidRDefault="00E11E36" w:rsidP="001D0B50">
      <w:pPr>
        <w:pStyle w:val="a3"/>
        <w:numPr>
          <w:ilvl w:val="0"/>
          <w:numId w:val="11"/>
        </w:numPr>
        <w:spacing w:beforeLines="50" w:before="180" w:afterLines="50" w:after="180" w:line="460" w:lineRule="exact"/>
        <w:ind w:left="641" w:hangingChars="200" w:hanging="641"/>
        <w:jc w:val="both"/>
        <w:outlineLvl w:val="1"/>
        <w:rPr>
          <w:rFonts w:ascii="Times New Roman" w:eastAsia="標楷體" w:hAnsi="Times New Roman"/>
          <w:b/>
          <w:sz w:val="32"/>
        </w:rPr>
      </w:pPr>
      <w:bookmarkStart w:id="336" w:name="_Toc207873971"/>
      <w:proofErr w:type="spellStart"/>
      <w:r w:rsidRPr="001D0B50">
        <w:rPr>
          <w:rFonts w:ascii="Times New Roman" w:eastAsia="標楷體" w:hAnsi="Times New Roman"/>
          <w:b/>
          <w:sz w:val="32"/>
        </w:rPr>
        <w:t>其他具設立優勢條件之說明</w:t>
      </w:r>
      <w:bookmarkEnd w:id="336"/>
      <w:proofErr w:type="spellEnd"/>
    </w:p>
    <w:p w14:paraId="4D5DAFF5" w14:textId="77777777" w:rsidR="00E11E36" w:rsidRPr="00534379" w:rsidRDefault="00E11E36" w:rsidP="00AF72C2">
      <w:pPr>
        <w:pStyle w:val="a3"/>
        <w:numPr>
          <w:ilvl w:val="0"/>
          <w:numId w:val="28"/>
        </w:numPr>
        <w:snapToGrid w:val="0"/>
        <w:spacing w:beforeLines="50" w:before="180"/>
        <w:ind w:left="357" w:hanging="357"/>
        <w:jc w:val="both"/>
        <w:rPr>
          <w:rFonts w:ascii="Times New Roman" w:eastAsia="標楷體" w:hAnsi="Times New Roman"/>
          <w:b/>
          <w:bCs/>
          <w:sz w:val="28"/>
          <w:lang w:eastAsia="zh-TW"/>
        </w:rPr>
      </w:pPr>
      <w:r w:rsidRPr="00534379">
        <w:rPr>
          <w:rFonts w:ascii="Times New Roman" w:eastAsia="標楷體" w:hAnsi="Times New Roman" w:hint="eastAsia"/>
          <w:b/>
          <w:bCs/>
          <w:sz w:val="28"/>
          <w:lang w:eastAsia="zh-TW"/>
        </w:rPr>
        <w:t>附屬醫療體系提供豐沛臨床數據資源</w:t>
      </w:r>
    </w:p>
    <w:p w14:paraId="1E3423FF" w14:textId="3C2F022E" w:rsidR="00E11E36" w:rsidRPr="006C6F9B" w:rsidRDefault="00E11E36" w:rsidP="006C6F9B">
      <w:pPr>
        <w:pStyle w:val="a3"/>
        <w:snapToGrid w:val="0"/>
        <w:ind w:left="360"/>
        <w:jc w:val="both"/>
        <w:rPr>
          <w:rFonts w:eastAsia="標楷體" w:hint="eastAsia"/>
          <w:sz w:val="28"/>
          <w:lang w:eastAsia="zh-TW"/>
          <w:rPrChange w:id="337" w:author="鄭成偉" w:date="2025-09-25T00:46:00Z" w16du:dateUtc="2025-09-24T16:46:00Z">
            <w:rPr>
              <w:rFonts w:ascii="Times New Roman" w:eastAsia="標楷體" w:hAnsi="Times New Roman" w:hint="eastAsia"/>
              <w:sz w:val="28"/>
              <w:lang w:eastAsia="zh-TW"/>
            </w:rPr>
          </w:rPrChange>
        </w:rPr>
      </w:pPr>
      <w:r w:rsidRPr="00534379">
        <w:rPr>
          <w:rFonts w:ascii="Times New Roman" w:eastAsia="標楷體" w:hAnsi="Times New Roman" w:hint="eastAsia"/>
          <w:sz w:val="28"/>
          <w:lang w:eastAsia="zh-TW"/>
        </w:rPr>
        <w:t xml:space="preserve">　　高雄醫學大學附屬體系包括中和紀念醫院、小港醫院、旗津醫院及岡山醫院，為南臺灣重要的臨床服務與研究機構。這些醫院擁有多年累積的豐富臨床數據資源，包括醫學影像、電子病歷、大規模患者資料庫等，為</w:t>
      </w:r>
      <w:proofErr w:type="spellStart"/>
      <w:r>
        <w:rPr>
          <w:rFonts w:ascii="Times New Roman" w:eastAsia="標楷體" w:hAnsi="Times New Roman" w:hint="eastAsia"/>
          <w:sz w:val="28"/>
          <w:lang w:eastAsia="zh-TW"/>
        </w:rPr>
        <w:t>AI</w:t>
      </w:r>
      <w:proofErr w:type="spellEnd"/>
      <w:r w:rsidRPr="00534379">
        <w:rPr>
          <w:rFonts w:ascii="Times New Roman" w:eastAsia="標楷體" w:hAnsi="Times New Roman" w:hint="eastAsia"/>
          <w:sz w:val="28"/>
          <w:lang w:eastAsia="zh-TW"/>
        </w:rPr>
        <w:t>在生醫與精準健康領域的研究提供了得天獨厚的基礎。</w:t>
      </w:r>
      <w:ins w:id="338" w:author="鄭成偉" w:date="2025-09-25T00:46:00Z" w16du:dateUtc="2025-09-24T16:46:00Z">
        <w:r w:rsidR="00FB3F99" w:rsidRPr="009C588B">
          <w:rPr>
            <w:rFonts w:ascii="Times New Roman" w:eastAsia="標楷體" w:hAnsi="Times New Roman" w:hint="eastAsia"/>
            <w:sz w:val="28"/>
            <w:lang w:eastAsia="zh-TW"/>
          </w:rPr>
          <w:t>此外，</w:t>
        </w:r>
      </w:ins>
      <w:ins w:id="339" w:author="鄭成偉" w:date="2025-09-25T00:45:00Z">
        <w:r w:rsidR="00FF603F" w:rsidRPr="009C588B">
          <w:rPr>
            <w:rFonts w:ascii="Times New Roman" w:eastAsia="標楷體" w:hAnsi="Times New Roman" w:hint="eastAsia"/>
            <w:sz w:val="28"/>
            <w:rPrChange w:id="340" w:author="鄭成偉" w:date="2025-09-25T00:46:00Z" w16du:dateUtc="2025-09-24T16:46:00Z">
              <w:rPr>
                <w:rFonts w:eastAsia="標楷體" w:hint="eastAsia"/>
                <w:sz w:val="28"/>
              </w:rPr>
            </w:rPrChange>
          </w:rPr>
          <w:t>本校體系臨床數據之使用均依循嚴謹的治理與審查機制辦理，包括經過去識別化處理、通過人體研究倫理審查委員會</w:t>
        </w:r>
        <w:r w:rsidR="00FF603F" w:rsidRPr="009C588B">
          <w:rPr>
            <w:rFonts w:ascii="Times New Roman" w:eastAsia="標楷體" w:hAnsi="Times New Roman"/>
            <w:sz w:val="28"/>
            <w:rPrChange w:id="341" w:author="鄭成偉" w:date="2025-09-25T00:46:00Z" w16du:dateUtc="2025-09-24T16:46:00Z">
              <w:rPr>
                <w:rFonts w:eastAsia="標楷體"/>
                <w:sz w:val="28"/>
              </w:rPr>
            </w:rPrChange>
          </w:rPr>
          <w:t>(IRB)</w:t>
        </w:r>
        <w:r w:rsidR="00FF603F" w:rsidRPr="009C588B">
          <w:rPr>
            <w:rFonts w:ascii="Times New Roman" w:eastAsia="標楷體" w:hAnsi="Times New Roman" w:hint="eastAsia"/>
            <w:sz w:val="28"/>
            <w:rPrChange w:id="342" w:author="鄭成偉" w:date="2025-09-25T00:46:00Z" w16du:dateUtc="2025-09-24T16:46:00Z">
              <w:rPr>
                <w:rFonts w:eastAsia="標楷體" w:hint="eastAsia"/>
                <w:sz w:val="28"/>
              </w:rPr>
            </w:rPrChange>
          </w:rPr>
          <w:t>之審查，以及依據相關法規與個資保護規範進行管理。博士班學生若需使用臨床數據，亦須依規定提出申請並完成審查流程，以確保資料使用的合法性、有效性與安全性，同時兼顧學術研究與倫理責任。</w:t>
        </w:r>
      </w:ins>
    </w:p>
    <w:p w14:paraId="5155A6E2" w14:textId="77777777" w:rsidR="00E11E36" w:rsidRPr="00534379" w:rsidRDefault="00E11E36" w:rsidP="00E11E36">
      <w:pPr>
        <w:pStyle w:val="a3"/>
        <w:snapToGrid w:val="0"/>
        <w:jc w:val="both"/>
        <w:rPr>
          <w:rFonts w:ascii="Times New Roman" w:eastAsia="標楷體" w:hAnsi="Times New Roman"/>
          <w:sz w:val="28"/>
          <w:lang w:eastAsia="zh-TW"/>
        </w:rPr>
      </w:pPr>
    </w:p>
    <w:p w14:paraId="5DEFFD3F" w14:textId="77777777" w:rsidR="00E11E36" w:rsidRPr="00534379" w:rsidRDefault="00E11E36" w:rsidP="00AF72C2">
      <w:pPr>
        <w:pStyle w:val="a3"/>
        <w:numPr>
          <w:ilvl w:val="0"/>
          <w:numId w:val="28"/>
        </w:numPr>
        <w:snapToGrid w:val="0"/>
        <w:spacing w:beforeLines="50" w:before="180"/>
        <w:ind w:left="357" w:hanging="357"/>
        <w:jc w:val="both"/>
        <w:rPr>
          <w:rFonts w:ascii="Times New Roman" w:eastAsia="標楷體" w:hAnsi="Times New Roman"/>
          <w:b/>
          <w:bCs/>
          <w:sz w:val="28"/>
          <w:lang w:eastAsia="zh-TW"/>
        </w:rPr>
      </w:pPr>
      <w:r w:rsidRPr="00534379">
        <w:rPr>
          <w:rFonts w:ascii="Times New Roman" w:eastAsia="標楷體" w:hAnsi="Times New Roman" w:hint="eastAsia"/>
          <w:b/>
          <w:bCs/>
          <w:sz w:val="28"/>
          <w:lang w:eastAsia="zh-TW"/>
        </w:rPr>
        <w:t>校內設有大數據研究中心與人工智慧生醫研究院</w:t>
      </w:r>
    </w:p>
    <w:p w14:paraId="5AD34F39" w14:textId="77777777" w:rsidR="00E11E36" w:rsidRPr="00534379" w:rsidRDefault="00E11E36" w:rsidP="00E11E36">
      <w:pPr>
        <w:pStyle w:val="a3"/>
        <w:snapToGrid w:val="0"/>
        <w:ind w:left="36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高醫校內設有大數據研究中心，致力於生物醫學數據的整合、分析與應用，並支援校內各單位開展跨學科研究。同時，人工智慧生醫研究院專注於</w:t>
      </w:r>
      <w:r w:rsidRPr="00534379">
        <w:rPr>
          <w:rFonts w:ascii="Times New Roman" w:eastAsia="標楷體" w:hAnsi="Times New Roman" w:hint="eastAsia"/>
          <w:sz w:val="28"/>
          <w:lang w:eastAsia="zh-TW"/>
        </w:rPr>
        <w:t>AI</w:t>
      </w:r>
      <w:r w:rsidRPr="00534379">
        <w:rPr>
          <w:rFonts w:ascii="Times New Roman" w:eastAsia="標楷體" w:hAnsi="Times New Roman" w:hint="eastAsia"/>
          <w:sz w:val="28"/>
          <w:lang w:eastAsia="zh-TW"/>
        </w:rPr>
        <w:t>在生醫領域的前沿技術開發，包括疾病預測模型建立、智能診療系統及健康數據分析等。這些設施為</w:t>
      </w:r>
      <w:r>
        <w:rPr>
          <w:rFonts w:ascii="Times New Roman" w:eastAsia="標楷體" w:hAnsi="Times New Roman" w:hint="eastAsia"/>
          <w:sz w:val="28"/>
          <w:lang w:eastAsia="zh-TW"/>
        </w:rPr>
        <w:t>博士班</w:t>
      </w:r>
      <w:r w:rsidRPr="00534379">
        <w:rPr>
          <w:rFonts w:ascii="Times New Roman" w:eastAsia="標楷體" w:hAnsi="Times New Roman" w:hint="eastAsia"/>
          <w:sz w:val="28"/>
          <w:lang w:eastAsia="zh-TW"/>
        </w:rPr>
        <w:t>提供了強大的技術支撐與研究合作平台。</w:t>
      </w:r>
    </w:p>
    <w:p w14:paraId="779328C7" w14:textId="77777777" w:rsidR="00E11E36" w:rsidRPr="00534379" w:rsidRDefault="00E11E36" w:rsidP="00E11E36">
      <w:pPr>
        <w:pStyle w:val="a3"/>
        <w:snapToGrid w:val="0"/>
        <w:jc w:val="both"/>
        <w:rPr>
          <w:rFonts w:ascii="Times New Roman" w:eastAsia="標楷體" w:hAnsi="Times New Roman"/>
          <w:sz w:val="28"/>
          <w:lang w:eastAsia="zh-TW"/>
        </w:rPr>
      </w:pPr>
    </w:p>
    <w:p w14:paraId="639049C9" w14:textId="77777777" w:rsidR="00E11E36" w:rsidRPr="00534379" w:rsidRDefault="00E11E36" w:rsidP="00AF72C2">
      <w:pPr>
        <w:pStyle w:val="a3"/>
        <w:numPr>
          <w:ilvl w:val="0"/>
          <w:numId w:val="28"/>
        </w:numPr>
        <w:snapToGrid w:val="0"/>
        <w:spacing w:beforeLines="50" w:before="180"/>
        <w:ind w:left="357" w:hanging="357"/>
        <w:jc w:val="both"/>
        <w:rPr>
          <w:rFonts w:ascii="Times New Roman" w:eastAsia="標楷體" w:hAnsi="Times New Roman"/>
          <w:b/>
          <w:bCs/>
          <w:sz w:val="28"/>
          <w:lang w:eastAsia="zh-TW"/>
        </w:rPr>
      </w:pPr>
      <w:r w:rsidRPr="00534379">
        <w:rPr>
          <w:rFonts w:ascii="Times New Roman" w:eastAsia="標楷體" w:hAnsi="Times New Roman" w:hint="eastAsia"/>
          <w:b/>
          <w:bCs/>
          <w:sz w:val="28"/>
          <w:lang w:eastAsia="zh-TW"/>
        </w:rPr>
        <w:t>跨學院多元合作與師資陣容</w:t>
      </w:r>
    </w:p>
    <w:p w14:paraId="316B88A6" w14:textId="77777777" w:rsidR="00E11E36" w:rsidRPr="00534379" w:rsidRDefault="00E11E36" w:rsidP="00E11E36">
      <w:pPr>
        <w:pStyle w:val="a3"/>
        <w:snapToGrid w:val="0"/>
        <w:ind w:left="36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學校內部各學院，包括健康科學院、醫學院、藥學院、生命科學院、護理學院、口腔醫學院、人文社會科學院，形成了完整的健康與醫療學科生態。跨學院的合作機制有效促進學術資源整合，讓學生在學習過程中接觸多領域的專業知識與應用實務。同時，學校擁有來自醫學、生物資訊、資料科學與工程技術等多元背景的教師、醫師及研究團隊，他們不僅具有豐富的教學經驗，還參與國內外領</w:t>
      </w:r>
      <w:r w:rsidRPr="00534379">
        <w:rPr>
          <w:rFonts w:ascii="Times New Roman" w:eastAsia="標楷體" w:hAnsi="Times New Roman" w:hint="eastAsia"/>
          <w:sz w:val="28"/>
          <w:lang w:eastAsia="zh-TW"/>
        </w:rPr>
        <w:lastRenderedPageBreak/>
        <w:t>先的學術研究與產學合作，為</w:t>
      </w:r>
      <w:r>
        <w:rPr>
          <w:rFonts w:ascii="Times New Roman" w:eastAsia="標楷體" w:hAnsi="Times New Roman" w:hint="eastAsia"/>
          <w:sz w:val="28"/>
          <w:lang w:eastAsia="zh-TW"/>
        </w:rPr>
        <w:t>博士班</w:t>
      </w:r>
      <w:r w:rsidRPr="00534379">
        <w:rPr>
          <w:rFonts w:ascii="Times New Roman" w:eastAsia="標楷體" w:hAnsi="Times New Roman" w:hint="eastAsia"/>
          <w:sz w:val="28"/>
          <w:lang w:eastAsia="zh-TW"/>
        </w:rPr>
        <w:t>發展注入專業實力與國際視野。</w:t>
      </w:r>
    </w:p>
    <w:p w14:paraId="05661FFA" w14:textId="77777777" w:rsidR="00E11E36" w:rsidRPr="00534379" w:rsidRDefault="00E11E36" w:rsidP="00E11E36">
      <w:pPr>
        <w:pStyle w:val="a3"/>
        <w:snapToGrid w:val="0"/>
        <w:jc w:val="both"/>
        <w:rPr>
          <w:rFonts w:ascii="Times New Roman" w:eastAsia="標楷體" w:hAnsi="Times New Roman"/>
          <w:sz w:val="28"/>
          <w:lang w:eastAsia="zh-TW"/>
        </w:rPr>
      </w:pPr>
    </w:p>
    <w:p w14:paraId="39E55ADD" w14:textId="77777777" w:rsidR="00E11E36" w:rsidRPr="00534379" w:rsidRDefault="00E11E36" w:rsidP="00AF72C2">
      <w:pPr>
        <w:pStyle w:val="a3"/>
        <w:numPr>
          <w:ilvl w:val="0"/>
          <w:numId w:val="28"/>
        </w:numPr>
        <w:snapToGrid w:val="0"/>
        <w:spacing w:beforeLines="50" w:before="180"/>
        <w:ind w:left="357" w:hanging="357"/>
        <w:jc w:val="both"/>
        <w:rPr>
          <w:rFonts w:ascii="Times New Roman" w:eastAsia="標楷體" w:hAnsi="Times New Roman"/>
          <w:b/>
          <w:bCs/>
          <w:sz w:val="28"/>
          <w:lang w:eastAsia="zh-TW"/>
        </w:rPr>
      </w:pPr>
      <w:r w:rsidRPr="00534379">
        <w:rPr>
          <w:rFonts w:ascii="Times New Roman" w:eastAsia="標楷體" w:hAnsi="Times New Roman" w:hint="eastAsia"/>
          <w:b/>
          <w:bCs/>
          <w:sz w:val="28"/>
          <w:lang w:eastAsia="zh-TW"/>
        </w:rPr>
        <w:t>適合人工智慧與精準健康應用的發展環境</w:t>
      </w:r>
    </w:p>
    <w:p w14:paraId="2EDBAE19" w14:textId="2E57D609" w:rsidR="00E11E36" w:rsidRPr="00534379" w:rsidRDefault="00E11E36" w:rsidP="00E11E36">
      <w:pPr>
        <w:pStyle w:val="a3"/>
        <w:snapToGrid w:val="0"/>
        <w:ind w:left="36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在</w:t>
      </w:r>
      <w:proofErr w:type="spellStart"/>
      <w:r w:rsidRPr="00534379">
        <w:rPr>
          <w:rFonts w:ascii="Times New Roman" w:eastAsia="標楷體" w:hAnsi="Times New Roman" w:hint="eastAsia"/>
          <w:sz w:val="28"/>
          <w:lang w:eastAsia="zh-TW"/>
        </w:rPr>
        <w:t>AI</w:t>
      </w:r>
      <w:r w:rsidRPr="00534379">
        <w:rPr>
          <w:rFonts w:ascii="Times New Roman" w:eastAsia="標楷體" w:hAnsi="Times New Roman" w:hint="eastAsia"/>
          <w:sz w:val="28"/>
          <w:lang w:eastAsia="zh-TW"/>
        </w:rPr>
        <w:t>技術快速進步與生醫產業需求增長的背景下，高醫擁有完備的學術基礎與產學合作網絡，為推動</w:t>
      </w:r>
      <w:proofErr w:type="spellEnd"/>
      <w:r>
        <w:rPr>
          <w:rFonts w:ascii="Times New Roman" w:eastAsia="標楷體" w:hAnsi="Times New Roman" w:hint="eastAsia"/>
          <w:sz w:val="28"/>
          <w:lang w:eastAsia="zh-TW"/>
        </w:rPr>
        <w:t>AI</w:t>
      </w:r>
      <w:r w:rsidRPr="00534379">
        <w:rPr>
          <w:rFonts w:ascii="Times New Roman" w:eastAsia="標楷體" w:hAnsi="Times New Roman" w:hint="eastAsia"/>
          <w:sz w:val="28"/>
          <w:lang w:eastAsia="zh-TW"/>
        </w:rPr>
        <w:t>在生醫與精準健康領域的研究與應用提供理想環境。學校的數據驅動創新能力、專業技術平台以及臨床實驗資源，共同構建了良好的研究生態系統，使</w:t>
      </w:r>
      <w:del w:id="343" w:author="鄭成偉" w:date="2025-09-24T22:29:00Z" w16du:dateUtc="2025-09-24T14:29:00Z">
        <w:r w:rsidDel="003C2812">
          <w:rPr>
            <w:rFonts w:ascii="Times New Roman" w:eastAsia="標楷體" w:hAnsi="Times New Roman" w:hint="eastAsia"/>
            <w:sz w:val="28"/>
            <w:lang w:eastAsia="zh-TW"/>
          </w:rPr>
          <w:delText>本博士班</w:delText>
        </w:r>
      </w:del>
      <w:ins w:id="344" w:author="鄭成偉" w:date="2025-09-24T22:29:00Z" w16du:dateUtc="2025-09-24T14:29:00Z">
        <w:r w:rsidR="003C2812">
          <w:rPr>
            <w:rFonts w:ascii="Times New Roman" w:eastAsia="標楷體" w:hAnsi="Times New Roman" w:hint="eastAsia"/>
            <w:sz w:val="28"/>
            <w:lang w:eastAsia="zh-TW"/>
          </w:rPr>
          <w:t>本博士學位學程</w:t>
        </w:r>
      </w:ins>
      <w:r w:rsidRPr="00534379">
        <w:rPr>
          <w:rFonts w:ascii="Times New Roman" w:eastAsia="標楷體" w:hAnsi="Times New Roman" w:hint="eastAsia"/>
          <w:sz w:val="28"/>
          <w:lang w:eastAsia="zh-TW"/>
        </w:rPr>
        <w:t>能吸引具潛力的學生與研究人員，共同探索前沿技術的實現與應用。</w:t>
      </w:r>
    </w:p>
    <w:p w14:paraId="3CB2B871" w14:textId="77777777" w:rsidR="00E11E36" w:rsidRPr="00534379" w:rsidRDefault="00E11E36" w:rsidP="00E11E36">
      <w:pPr>
        <w:pStyle w:val="a3"/>
        <w:snapToGrid w:val="0"/>
        <w:jc w:val="both"/>
        <w:rPr>
          <w:rFonts w:ascii="Times New Roman" w:eastAsia="標楷體" w:hAnsi="Times New Roman"/>
          <w:sz w:val="28"/>
          <w:lang w:eastAsia="zh-TW"/>
        </w:rPr>
      </w:pPr>
    </w:p>
    <w:p w14:paraId="2F5AAC35" w14:textId="77777777" w:rsidR="00E11E36" w:rsidRPr="00534379" w:rsidRDefault="00E11E36" w:rsidP="00AF72C2">
      <w:pPr>
        <w:pStyle w:val="a3"/>
        <w:numPr>
          <w:ilvl w:val="0"/>
          <w:numId w:val="28"/>
        </w:numPr>
        <w:snapToGrid w:val="0"/>
        <w:spacing w:beforeLines="50" w:before="180"/>
        <w:ind w:left="357" w:hanging="357"/>
        <w:jc w:val="both"/>
        <w:rPr>
          <w:rFonts w:ascii="Times New Roman" w:eastAsia="標楷體" w:hAnsi="Times New Roman"/>
          <w:b/>
          <w:bCs/>
          <w:sz w:val="28"/>
          <w:lang w:eastAsia="zh-TW"/>
        </w:rPr>
      </w:pPr>
      <w:r w:rsidRPr="00534379">
        <w:rPr>
          <w:rFonts w:ascii="Times New Roman" w:eastAsia="標楷體" w:hAnsi="Times New Roman" w:hint="eastAsia"/>
          <w:b/>
          <w:bCs/>
          <w:sz w:val="28"/>
          <w:lang w:eastAsia="zh-TW"/>
        </w:rPr>
        <w:t>支援技術轉移與成果應用</w:t>
      </w:r>
    </w:p>
    <w:p w14:paraId="448D28F9" w14:textId="5DE4C051" w:rsidR="00E11E36" w:rsidRPr="00534379" w:rsidRDefault="00E11E36" w:rsidP="00E11E36">
      <w:pPr>
        <w:pStyle w:val="a3"/>
        <w:snapToGrid w:val="0"/>
        <w:ind w:left="360"/>
        <w:jc w:val="both"/>
        <w:rPr>
          <w:rFonts w:ascii="Times New Roman" w:eastAsia="標楷體" w:hAnsi="Times New Roman"/>
          <w:sz w:val="28"/>
          <w:lang w:eastAsia="zh-TW"/>
        </w:rPr>
      </w:pPr>
      <w:r w:rsidRPr="00534379">
        <w:rPr>
          <w:rFonts w:ascii="Times New Roman" w:eastAsia="標楷體" w:hAnsi="Times New Roman" w:hint="eastAsia"/>
          <w:sz w:val="28"/>
          <w:lang w:eastAsia="zh-TW"/>
        </w:rPr>
        <w:t xml:space="preserve">　　高醫致力於成果轉化與技術商業化，提供包括智慧醫療技術的測試與驗證場域、技術轉移支持及國際合作的機會。</w:t>
      </w:r>
      <w:del w:id="345" w:author="鄭成偉" w:date="2025-09-24T22:29:00Z" w16du:dateUtc="2025-09-24T14:29:00Z">
        <w:r w:rsidDel="003C2812">
          <w:rPr>
            <w:rFonts w:ascii="Times New Roman" w:eastAsia="標楷體" w:hAnsi="Times New Roman" w:hint="eastAsia"/>
            <w:sz w:val="28"/>
            <w:lang w:eastAsia="zh-TW"/>
          </w:rPr>
          <w:delText>本博士班</w:delText>
        </w:r>
      </w:del>
      <w:ins w:id="346" w:author="鄭成偉" w:date="2025-09-24T22:29:00Z" w16du:dateUtc="2025-09-24T14:29:00Z">
        <w:r w:rsidR="003C2812">
          <w:rPr>
            <w:rFonts w:ascii="Times New Roman" w:eastAsia="標楷體" w:hAnsi="Times New Roman" w:hint="eastAsia"/>
            <w:sz w:val="28"/>
            <w:lang w:eastAsia="zh-TW"/>
          </w:rPr>
          <w:t>本博士學位學程</w:t>
        </w:r>
      </w:ins>
      <w:r w:rsidRPr="00534379">
        <w:rPr>
          <w:rFonts w:ascii="Times New Roman" w:eastAsia="標楷體" w:hAnsi="Times New Roman" w:hint="eastAsia"/>
          <w:sz w:val="28"/>
          <w:lang w:eastAsia="zh-TW"/>
        </w:rPr>
        <w:t>畢業生將受益於這些資源，能將所學的</w:t>
      </w:r>
      <w:proofErr w:type="spellStart"/>
      <w:r w:rsidRPr="00534379">
        <w:rPr>
          <w:rFonts w:ascii="Times New Roman" w:eastAsia="標楷體" w:hAnsi="Times New Roman" w:hint="eastAsia"/>
          <w:sz w:val="28"/>
          <w:lang w:eastAsia="zh-TW"/>
        </w:rPr>
        <w:t>AI</w:t>
      </w:r>
      <w:r w:rsidRPr="00534379">
        <w:rPr>
          <w:rFonts w:ascii="Times New Roman" w:eastAsia="標楷體" w:hAnsi="Times New Roman" w:hint="eastAsia"/>
          <w:sz w:val="28"/>
          <w:lang w:eastAsia="zh-TW"/>
        </w:rPr>
        <w:t>與精準健康技術應用於臨床實踐，並進一步拓展至產業界與國際市場</w:t>
      </w:r>
      <w:proofErr w:type="spellEnd"/>
      <w:r w:rsidRPr="00534379">
        <w:rPr>
          <w:rFonts w:ascii="Times New Roman" w:eastAsia="標楷體" w:hAnsi="Times New Roman" w:hint="eastAsia"/>
          <w:sz w:val="28"/>
          <w:lang w:eastAsia="zh-TW"/>
        </w:rPr>
        <w:t>。</w:t>
      </w:r>
    </w:p>
    <w:p w14:paraId="7669A960" w14:textId="77777777" w:rsidR="00E11E36" w:rsidRDefault="00E11E36" w:rsidP="00E11E36">
      <w:pPr>
        <w:pStyle w:val="a3"/>
        <w:spacing w:line="460" w:lineRule="exact"/>
        <w:jc w:val="both"/>
        <w:rPr>
          <w:rFonts w:ascii="Times New Roman" w:eastAsia="標楷體" w:hAnsi="Times New Roman"/>
          <w:szCs w:val="18"/>
        </w:rPr>
      </w:pPr>
    </w:p>
    <w:p w14:paraId="73910BB3" w14:textId="77777777" w:rsidR="00E11E36" w:rsidRDefault="00E11E36" w:rsidP="00E11E36">
      <w:pPr>
        <w:pStyle w:val="a3"/>
        <w:spacing w:line="460" w:lineRule="exact"/>
        <w:jc w:val="both"/>
        <w:rPr>
          <w:rFonts w:ascii="Times New Roman" w:eastAsia="標楷體" w:hAnsi="Times New Roman"/>
          <w:szCs w:val="18"/>
        </w:rPr>
      </w:pPr>
    </w:p>
    <w:p w14:paraId="1E7AB6A9" w14:textId="77777777" w:rsidR="00E11E36" w:rsidRPr="00534379" w:rsidRDefault="00E11E36" w:rsidP="00E11E36">
      <w:pPr>
        <w:pStyle w:val="a3"/>
        <w:spacing w:line="460" w:lineRule="exact"/>
        <w:jc w:val="both"/>
        <w:rPr>
          <w:rFonts w:ascii="Times New Roman" w:eastAsia="標楷體" w:hAnsi="Times New Roman"/>
          <w:szCs w:val="18"/>
        </w:rPr>
      </w:pPr>
    </w:p>
    <w:p w14:paraId="64BE22C5" w14:textId="6E2F2BA8" w:rsidR="00E11E36" w:rsidRPr="001D0B50" w:rsidRDefault="00E11E36" w:rsidP="001D0B50">
      <w:pPr>
        <w:pStyle w:val="a3"/>
        <w:numPr>
          <w:ilvl w:val="0"/>
          <w:numId w:val="11"/>
        </w:numPr>
        <w:spacing w:beforeLines="50" w:before="180" w:afterLines="50" w:after="180" w:line="460" w:lineRule="exact"/>
        <w:ind w:left="993" w:hangingChars="310" w:hanging="993"/>
        <w:jc w:val="both"/>
        <w:outlineLvl w:val="1"/>
        <w:rPr>
          <w:rFonts w:ascii="Times New Roman" w:eastAsia="標楷體" w:hAnsi="Times New Roman"/>
          <w:b/>
          <w:sz w:val="32"/>
        </w:rPr>
      </w:pPr>
      <w:bookmarkStart w:id="347" w:name="_Toc207873972"/>
      <w:proofErr w:type="spellStart"/>
      <w:r w:rsidRPr="001D0B50">
        <w:rPr>
          <w:rFonts w:ascii="Times New Roman" w:eastAsia="標楷體" w:hAnsi="Times New Roman"/>
          <w:b/>
          <w:sz w:val="32"/>
        </w:rPr>
        <w:t>拾</w:t>
      </w:r>
      <w:r w:rsidRPr="001D0B50">
        <w:rPr>
          <w:rFonts w:ascii="Times New Roman" w:eastAsia="標楷體" w:hAnsi="Times New Roman" w:hint="eastAsia"/>
          <w:b/>
          <w:sz w:val="32"/>
        </w:rPr>
        <w:t>壹</w:t>
      </w:r>
      <w:r w:rsidRPr="001D0B50">
        <w:rPr>
          <w:rFonts w:ascii="Times New Roman" w:eastAsia="標楷體" w:hAnsi="Times New Roman"/>
          <w:b/>
          <w:sz w:val="32"/>
        </w:rPr>
        <w:t>、學位論文品質管控機制</w:t>
      </w:r>
      <w:bookmarkEnd w:id="347"/>
      <w:proofErr w:type="spellEnd"/>
    </w:p>
    <w:p w14:paraId="693C1DE6" w14:textId="77777777" w:rsidR="00E11E36" w:rsidRPr="00534379" w:rsidRDefault="00E11E36" w:rsidP="00AF72C2">
      <w:pPr>
        <w:pStyle w:val="a3"/>
        <w:numPr>
          <w:ilvl w:val="0"/>
          <w:numId w:val="30"/>
        </w:numPr>
        <w:tabs>
          <w:tab w:val="left" w:pos="709"/>
        </w:tabs>
        <w:snapToGrid w:val="0"/>
        <w:spacing w:beforeLines="50" w:before="180"/>
        <w:ind w:left="357" w:hanging="357"/>
        <w:jc w:val="both"/>
        <w:rPr>
          <w:rFonts w:ascii="Times New Roman" w:eastAsia="標楷體" w:hAnsi="Times New Roman"/>
          <w:b/>
          <w:sz w:val="28"/>
          <w:szCs w:val="28"/>
        </w:rPr>
      </w:pPr>
      <w:r w:rsidRPr="00534379">
        <w:rPr>
          <w:rFonts w:ascii="Times New Roman" w:eastAsia="標楷體" w:hAnsi="Times New Roman" w:hint="eastAsia"/>
          <w:b/>
          <w:sz w:val="28"/>
          <w:szCs w:val="28"/>
          <w:lang w:eastAsia="zh-TW"/>
        </w:rPr>
        <w:t>博士生</w:t>
      </w:r>
      <w:proofErr w:type="spellStart"/>
      <w:r w:rsidRPr="00534379">
        <w:rPr>
          <w:rFonts w:ascii="Times New Roman" w:eastAsia="標楷體" w:hAnsi="Times New Roman" w:hint="eastAsia"/>
          <w:b/>
          <w:sz w:val="28"/>
          <w:szCs w:val="28"/>
        </w:rPr>
        <w:t>須通過學術研究倫理教育研習課程方得申請學位考試</w:t>
      </w:r>
      <w:proofErr w:type="spellEnd"/>
    </w:p>
    <w:p w14:paraId="4253F25F" w14:textId="77777777" w:rsidR="00E11E36" w:rsidRPr="00534379" w:rsidRDefault="00E11E36" w:rsidP="00E11E36">
      <w:pPr>
        <w:pStyle w:val="a3"/>
        <w:tabs>
          <w:tab w:val="left" w:pos="709"/>
        </w:tabs>
        <w:snapToGrid w:val="0"/>
        <w:spacing w:beforeLines="50" w:before="180"/>
        <w:jc w:val="both"/>
        <w:rPr>
          <w:rFonts w:ascii="Times New Roman" w:eastAsia="標楷體" w:hAnsi="Times New Roman"/>
          <w:sz w:val="28"/>
          <w:szCs w:val="28"/>
          <w:lang w:eastAsia="zh-TW"/>
        </w:rPr>
      </w:pPr>
      <w:r>
        <w:rPr>
          <w:rFonts w:ascii="Times New Roman" w:eastAsia="標楷體" w:hAnsi="Times New Roman"/>
          <w:sz w:val="28"/>
          <w:szCs w:val="28"/>
          <w:lang w:eastAsia="zh-TW"/>
        </w:rPr>
        <w:tab/>
      </w:r>
      <w:r w:rsidRPr="00534379">
        <w:rPr>
          <w:rFonts w:ascii="Times New Roman" w:eastAsia="標楷體" w:hAnsi="Times New Roman" w:hint="eastAsia"/>
          <w:sz w:val="28"/>
          <w:szCs w:val="28"/>
          <w:lang w:eastAsia="zh-TW"/>
        </w:rPr>
        <w:t>研究生</w:t>
      </w:r>
      <w:proofErr w:type="spellStart"/>
      <w:r w:rsidRPr="00534379">
        <w:rPr>
          <w:rFonts w:ascii="Times New Roman" w:eastAsia="標楷體" w:hAnsi="Times New Roman" w:hint="eastAsia"/>
          <w:sz w:val="28"/>
          <w:szCs w:val="28"/>
        </w:rPr>
        <w:t>須修習通過「學術研究倫理教育」課程，以入學第一學年結束前修習本課程為原則</w:t>
      </w:r>
      <w:proofErr w:type="spellEnd"/>
      <w:r w:rsidRPr="00534379">
        <w:rPr>
          <w:rFonts w:ascii="Times New Roman" w:eastAsia="標楷體" w:hAnsi="Times New Roman" w:hint="eastAsia"/>
          <w:sz w:val="28"/>
          <w:szCs w:val="28"/>
        </w:rPr>
        <w:t>。</w:t>
      </w:r>
    </w:p>
    <w:p w14:paraId="2985FCFB" w14:textId="77777777" w:rsidR="00E11E36" w:rsidRPr="00534379" w:rsidRDefault="00E11E36" w:rsidP="00E11E36">
      <w:pPr>
        <w:pStyle w:val="a3"/>
        <w:tabs>
          <w:tab w:val="left" w:pos="709"/>
        </w:tabs>
        <w:snapToGrid w:val="0"/>
        <w:ind w:left="480"/>
        <w:jc w:val="both"/>
        <w:rPr>
          <w:rFonts w:ascii="Times New Roman" w:eastAsia="標楷體" w:hAnsi="Times New Roman"/>
          <w:sz w:val="28"/>
          <w:szCs w:val="28"/>
          <w:lang w:eastAsia="zh-TW"/>
        </w:rPr>
      </w:pPr>
    </w:p>
    <w:p w14:paraId="1446F431" w14:textId="77777777" w:rsidR="00E11E36" w:rsidRPr="00534379" w:rsidRDefault="00E11E36" w:rsidP="00AF72C2">
      <w:pPr>
        <w:pStyle w:val="a3"/>
        <w:numPr>
          <w:ilvl w:val="0"/>
          <w:numId w:val="30"/>
        </w:numPr>
        <w:tabs>
          <w:tab w:val="left" w:pos="709"/>
        </w:tabs>
        <w:snapToGrid w:val="0"/>
        <w:spacing w:beforeLines="50" w:before="180"/>
        <w:ind w:left="357" w:hanging="357"/>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博士生均需經學術論文系所專業性及原創性比對系統檢核</w:t>
      </w:r>
    </w:p>
    <w:p w14:paraId="0112A876" w14:textId="77777777" w:rsidR="00E11E36" w:rsidRPr="00534379" w:rsidRDefault="00E11E36" w:rsidP="00873C0B">
      <w:pPr>
        <w:pStyle w:val="a3"/>
        <w:numPr>
          <w:ilvl w:val="0"/>
          <w:numId w:val="29"/>
        </w:numPr>
        <w:snapToGrid w:val="0"/>
        <w:ind w:left="1418" w:hanging="851"/>
        <w:jc w:val="both"/>
        <w:rPr>
          <w:rFonts w:ascii="Times New Roman" w:eastAsia="標楷體" w:hAnsi="Times New Roman"/>
          <w:sz w:val="28"/>
          <w:szCs w:val="28"/>
        </w:rPr>
      </w:pPr>
      <w:r w:rsidRPr="00534379">
        <w:rPr>
          <w:rFonts w:ascii="Times New Roman" w:eastAsia="標楷體" w:hAnsi="Times New Roman" w:hint="eastAsia"/>
          <w:sz w:val="28"/>
          <w:szCs w:val="28"/>
        </w:rPr>
        <w:t>學位論文口試一星期前，研究生須將經圖書資訊處之論文原創性比對系統比對之口試論文（均含摘要）比對結果，提供指導教授與口試委員審閱。</w:t>
      </w:r>
    </w:p>
    <w:p w14:paraId="43D5743C" w14:textId="77777777" w:rsidR="00E11E36" w:rsidRPr="00534379" w:rsidRDefault="00E11E36" w:rsidP="00873C0B">
      <w:pPr>
        <w:pStyle w:val="a3"/>
        <w:numPr>
          <w:ilvl w:val="0"/>
          <w:numId w:val="29"/>
        </w:numPr>
        <w:snapToGrid w:val="0"/>
        <w:ind w:left="1418" w:hanging="851"/>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口試委員於學位考試評分表上確認口試論文主題是否符合系所專業以及論文比對結果是否符合要求</w:t>
      </w:r>
      <w:proofErr w:type="spellEnd"/>
      <w:r w:rsidRPr="00534379">
        <w:rPr>
          <w:rFonts w:ascii="Times New Roman" w:eastAsia="標楷體" w:hAnsi="Times New Roman" w:hint="eastAsia"/>
          <w:sz w:val="28"/>
          <w:szCs w:val="28"/>
        </w:rPr>
        <w:t>。</w:t>
      </w:r>
    </w:p>
    <w:p w14:paraId="6ED8F291" w14:textId="77777777" w:rsidR="00E11E36" w:rsidRPr="00534379" w:rsidRDefault="00E11E36" w:rsidP="00873C0B">
      <w:pPr>
        <w:pStyle w:val="a3"/>
        <w:numPr>
          <w:ilvl w:val="0"/>
          <w:numId w:val="29"/>
        </w:numPr>
        <w:snapToGrid w:val="0"/>
        <w:ind w:left="1418" w:hanging="851"/>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研究生辦理畢業離校時，另需繳交畢業論文之「原創性報告」及「學位論文符合學術倫理規範聲明書</w:t>
      </w:r>
      <w:proofErr w:type="spellEnd"/>
      <w:r w:rsidRPr="00534379">
        <w:rPr>
          <w:rFonts w:ascii="Times New Roman" w:eastAsia="標楷體" w:hAnsi="Times New Roman" w:hint="eastAsia"/>
          <w:sz w:val="28"/>
          <w:szCs w:val="28"/>
        </w:rPr>
        <w:t>」。</w:t>
      </w:r>
    </w:p>
    <w:p w14:paraId="13DEA901" w14:textId="77777777" w:rsidR="00E11E36" w:rsidRPr="00534379" w:rsidRDefault="00E11E36" w:rsidP="00873C0B">
      <w:pPr>
        <w:pStyle w:val="a3"/>
        <w:numPr>
          <w:ilvl w:val="0"/>
          <w:numId w:val="29"/>
        </w:numPr>
        <w:snapToGrid w:val="0"/>
        <w:ind w:left="1418" w:hanging="851"/>
        <w:jc w:val="both"/>
        <w:rPr>
          <w:rFonts w:ascii="Times New Roman" w:eastAsia="標楷體" w:hAnsi="Times New Roman"/>
          <w:sz w:val="28"/>
          <w:szCs w:val="28"/>
        </w:rPr>
      </w:pPr>
      <w:proofErr w:type="spellStart"/>
      <w:r w:rsidRPr="00534379">
        <w:rPr>
          <w:rFonts w:ascii="Times New Roman" w:eastAsia="標楷體" w:hAnsi="Times New Roman" w:hint="eastAsia"/>
          <w:sz w:val="28"/>
          <w:szCs w:val="28"/>
        </w:rPr>
        <w:t>論文著作原創性比對相似度百分比上限為</w:t>
      </w:r>
      <w:proofErr w:type="spellEnd"/>
      <w:r w:rsidRPr="00534379">
        <w:rPr>
          <w:rFonts w:ascii="Times New Roman" w:eastAsia="標楷體" w:hAnsi="Times New Roman" w:hint="eastAsia"/>
          <w:sz w:val="28"/>
          <w:szCs w:val="28"/>
        </w:rPr>
        <w:t xml:space="preserve"> 20%</w:t>
      </w:r>
      <w:r w:rsidRPr="00534379">
        <w:rPr>
          <w:rFonts w:ascii="Times New Roman" w:eastAsia="標楷體" w:hAnsi="Times New Roman" w:hint="eastAsia"/>
          <w:sz w:val="28"/>
          <w:szCs w:val="28"/>
        </w:rPr>
        <w:t>。</w:t>
      </w:r>
    </w:p>
    <w:p w14:paraId="60063672" w14:textId="77777777" w:rsidR="00E11E36" w:rsidRPr="00534379" w:rsidRDefault="00E11E36" w:rsidP="00E11E36">
      <w:pPr>
        <w:pStyle w:val="a3"/>
        <w:snapToGrid w:val="0"/>
        <w:jc w:val="both"/>
        <w:rPr>
          <w:rFonts w:ascii="Times New Roman" w:eastAsia="標楷體" w:hAnsi="Times New Roman"/>
          <w:sz w:val="28"/>
          <w:szCs w:val="28"/>
        </w:rPr>
      </w:pPr>
    </w:p>
    <w:p w14:paraId="69639E42" w14:textId="77777777" w:rsidR="00E11E36" w:rsidRPr="00534379" w:rsidRDefault="00E11E36" w:rsidP="00AF72C2">
      <w:pPr>
        <w:pStyle w:val="a3"/>
        <w:numPr>
          <w:ilvl w:val="0"/>
          <w:numId w:val="30"/>
        </w:numPr>
        <w:tabs>
          <w:tab w:val="left" w:pos="709"/>
        </w:tabs>
        <w:snapToGrid w:val="0"/>
        <w:spacing w:beforeLines="50" w:before="180"/>
        <w:ind w:left="357" w:hanging="357"/>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學位論文公開時限</w:t>
      </w:r>
    </w:p>
    <w:p w14:paraId="2DBB4AEE" w14:textId="77777777" w:rsidR="00E11E36" w:rsidRPr="00534379" w:rsidRDefault="00E11E36" w:rsidP="00E11E36">
      <w:pPr>
        <w:pStyle w:val="a3"/>
        <w:snapToGrid w:val="0"/>
        <w:spacing w:beforeLines="50" w:before="180"/>
        <w:ind w:firstLine="482"/>
        <w:jc w:val="both"/>
        <w:rPr>
          <w:rFonts w:ascii="Times New Roman" w:eastAsia="標楷體" w:hAnsi="Times New Roman"/>
          <w:sz w:val="28"/>
          <w:szCs w:val="28"/>
          <w:lang w:eastAsia="zh-TW"/>
        </w:rPr>
      </w:pPr>
      <w:r w:rsidRPr="00534379">
        <w:rPr>
          <w:rFonts w:ascii="Times New Roman" w:eastAsia="標楷體" w:hAnsi="Times New Roman" w:hint="eastAsia"/>
          <w:sz w:val="28"/>
          <w:szCs w:val="28"/>
          <w:lang w:eastAsia="zh-TW"/>
        </w:rPr>
        <w:t>學位論文開放年限，原則採「立即公開」，「一至三年後公開」應檢具涉及機密、</w:t>
      </w:r>
      <w:proofErr w:type="spellStart"/>
      <w:r w:rsidRPr="00534379">
        <w:rPr>
          <w:rFonts w:ascii="Times New Roman" w:eastAsia="標楷體" w:hAnsi="Times New Roman" w:hint="eastAsia"/>
          <w:sz w:val="28"/>
          <w:szCs w:val="28"/>
        </w:rPr>
        <w:t>專利事項或依法令限制公開之證明資料並載明原因，經指導教授及</w:t>
      </w:r>
      <w:r>
        <w:rPr>
          <w:rFonts w:ascii="Times New Roman" w:eastAsia="標楷體" w:hAnsi="Times New Roman" w:hint="eastAsia"/>
          <w:sz w:val="28"/>
          <w:szCs w:val="28"/>
          <w:lang w:eastAsia="zh-TW"/>
        </w:rPr>
        <w:t>博士班</w:t>
      </w:r>
      <w:r w:rsidRPr="00534379">
        <w:rPr>
          <w:rFonts w:ascii="Times New Roman" w:eastAsia="標楷體" w:hAnsi="Times New Roman" w:hint="eastAsia"/>
          <w:sz w:val="28"/>
          <w:szCs w:val="28"/>
          <w:lang w:eastAsia="zh-TW"/>
        </w:rPr>
        <w:t>主任</w:t>
      </w:r>
      <w:r w:rsidRPr="00534379">
        <w:rPr>
          <w:rFonts w:ascii="Times New Roman" w:eastAsia="標楷體" w:hAnsi="Times New Roman" w:hint="eastAsia"/>
          <w:sz w:val="28"/>
          <w:szCs w:val="28"/>
        </w:rPr>
        <w:t>認定簽章</w:t>
      </w:r>
      <w:proofErr w:type="spellEnd"/>
      <w:r w:rsidRPr="00534379">
        <w:rPr>
          <w:rFonts w:ascii="Times New Roman" w:eastAsia="標楷體" w:hAnsi="Times New Roman" w:hint="eastAsia"/>
          <w:sz w:val="28"/>
          <w:szCs w:val="28"/>
        </w:rPr>
        <w:t>。</w:t>
      </w:r>
    </w:p>
    <w:p w14:paraId="05365718" w14:textId="77777777" w:rsidR="00E11E36" w:rsidRPr="00534379" w:rsidRDefault="00E11E36" w:rsidP="00E11E36">
      <w:pPr>
        <w:pStyle w:val="a3"/>
        <w:snapToGrid w:val="0"/>
        <w:jc w:val="both"/>
        <w:rPr>
          <w:rFonts w:ascii="Times New Roman" w:eastAsia="標楷體" w:hAnsi="Times New Roman"/>
          <w:sz w:val="28"/>
          <w:szCs w:val="28"/>
          <w:lang w:eastAsia="zh-TW"/>
        </w:rPr>
      </w:pPr>
    </w:p>
    <w:p w14:paraId="10B7E3E7" w14:textId="77777777" w:rsidR="00E11E36" w:rsidRPr="00534379" w:rsidRDefault="00E11E36" w:rsidP="00AF72C2">
      <w:pPr>
        <w:pStyle w:val="a3"/>
        <w:numPr>
          <w:ilvl w:val="0"/>
          <w:numId w:val="30"/>
        </w:numPr>
        <w:tabs>
          <w:tab w:val="left" w:pos="709"/>
        </w:tabs>
        <w:snapToGrid w:val="0"/>
        <w:spacing w:beforeLines="50" w:before="180"/>
        <w:ind w:left="357" w:hanging="357"/>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lastRenderedPageBreak/>
        <w:t>以特殊條件遴聘口試委員之原則</w:t>
      </w:r>
    </w:p>
    <w:p w14:paraId="79AEC086" w14:textId="77777777" w:rsidR="00E11E36" w:rsidRPr="00534379" w:rsidRDefault="00E11E36" w:rsidP="00E11E36">
      <w:pPr>
        <w:pStyle w:val="a3"/>
        <w:snapToGrid w:val="0"/>
        <w:spacing w:beforeLines="50" w:before="180"/>
        <w:ind w:firstLine="482"/>
        <w:jc w:val="both"/>
        <w:rPr>
          <w:rFonts w:ascii="Times New Roman" w:eastAsia="標楷體" w:hAnsi="Times New Roman"/>
          <w:sz w:val="28"/>
          <w:szCs w:val="28"/>
          <w:lang w:eastAsia="zh-TW"/>
        </w:rPr>
      </w:pPr>
      <w:r w:rsidRPr="00534379">
        <w:rPr>
          <w:rFonts w:ascii="Times New Roman" w:eastAsia="標楷體" w:hAnsi="Times New Roman" w:hint="eastAsia"/>
          <w:sz w:val="28"/>
          <w:szCs w:val="28"/>
          <w:lang w:eastAsia="zh-TW"/>
        </w:rPr>
        <w:t>遴聘口試委員時，應確依學位授予法第</w:t>
      </w:r>
      <w:r w:rsidRPr="00534379">
        <w:rPr>
          <w:rFonts w:ascii="Times New Roman" w:eastAsia="標楷體" w:hAnsi="Times New Roman" w:hint="eastAsia"/>
          <w:sz w:val="28"/>
          <w:szCs w:val="28"/>
          <w:lang w:eastAsia="zh-TW"/>
        </w:rPr>
        <w:t>8</w:t>
      </w:r>
      <w:r w:rsidRPr="00534379">
        <w:rPr>
          <w:rFonts w:ascii="Times New Roman" w:eastAsia="標楷體" w:hAnsi="Times New Roman" w:hint="eastAsia"/>
          <w:sz w:val="28"/>
          <w:szCs w:val="28"/>
          <w:lang w:eastAsia="zh-TW"/>
        </w:rPr>
        <w:t>及第</w:t>
      </w:r>
      <w:r w:rsidRPr="00534379">
        <w:rPr>
          <w:rFonts w:ascii="Times New Roman" w:eastAsia="標楷體" w:hAnsi="Times New Roman" w:hint="eastAsia"/>
          <w:sz w:val="28"/>
          <w:szCs w:val="28"/>
          <w:lang w:eastAsia="zh-TW"/>
        </w:rPr>
        <w:t>10</w:t>
      </w:r>
      <w:r w:rsidRPr="00534379">
        <w:rPr>
          <w:rFonts w:ascii="Times New Roman" w:eastAsia="標楷體" w:hAnsi="Times New Roman" w:hint="eastAsia"/>
          <w:sz w:val="28"/>
          <w:szCs w:val="28"/>
          <w:lang w:eastAsia="zh-TW"/>
        </w:rPr>
        <w:t>條規定，遴聘對於學生研究領</w:t>
      </w:r>
      <w:r w:rsidRPr="00534379">
        <w:rPr>
          <w:rFonts w:ascii="Times New Roman" w:eastAsia="標楷體" w:hAnsi="Times New Roman" w:hint="eastAsia"/>
          <w:sz w:val="28"/>
          <w:szCs w:val="28"/>
        </w:rPr>
        <w:t>域有專門研究，並為一定職級以上之大學教師或中央研究院研究人員；大學若要以「獲有博士學位，且在學術上著有成就」、「研究領域屬於稀少性、特殊性學科或屬專業實務，且在學術或專業上著有成就」等特殊條件遴聘時，更應秉學術專業及同儕共識審慎認定為之。</w:t>
      </w:r>
    </w:p>
    <w:p w14:paraId="401CC9F1" w14:textId="77777777" w:rsidR="00E11E36" w:rsidRPr="00534379" w:rsidRDefault="00E11E36" w:rsidP="00AF72C2">
      <w:pPr>
        <w:pStyle w:val="a3"/>
        <w:snapToGrid w:val="0"/>
        <w:jc w:val="both"/>
        <w:rPr>
          <w:rFonts w:ascii="Times New Roman" w:eastAsia="標楷體" w:hAnsi="Times New Roman"/>
          <w:sz w:val="28"/>
          <w:szCs w:val="28"/>
          <w:lang w:eastAsia="zh-TW"/>
        </w:rPr>
      </w:pPr>
    </w:p>
    <w:p w14:paraId="2B7C06BB" w14:textId="77777777" w:rsidR="00E11E36" w:rsidRDefault="00E11E36" w:rsidP="00AF72C2">
      <w:pPr>
        <w:pStyle w:val="a3"/>
        <w:numPr>
          <w:ilvl w:val="0"/>
          <w:numId w:val="30"/>
        </w:numPr>
        <w:tabs>
          <w:tab w:val="left" w:pos="709"/>
        </w:tabs>
        <w:snapToGrid w:val="0"/>
        <w:spacing w:beforeLines="50" w:before="180"/>
        <w:ind w:left="357" w:hanging="357"/>
        <w:jc w:val="both"/>
        <w:rPr>
          <w:rFonts w:ascii="Times New Roman" w:eastAsia="標楷體" w:hAnsi="Times New Roman"/>
          <w:b/>
          <w:sz w:val="28"/>
          <w:szCs w:val="28"/>
          <w:lang w:eastAsia="zh-TW"/>
        </w:rPr>
      </w:pPr>
      <w:r w:rsidRPr="00534379">
        <w:rPr>
          <w:rFonts w:ascii="Times New Roman" w:eastAsia="標楷體" w:hAnsi="Times New Roman" w:hint="eastAsia"/>
          <w:b/>
          <w:sz w:val="28"/>
          <w:szCs w:val="28"/>
          <w:lang w:eastAsia="zh-TW"/>
        </w:rPr>
        <w:t>一旦學位論文有專業領域不符或違反學術倫理時，指導教授應負相應責任，系所亦應檢討改進品保機制。</w:t>
      </w:r>
    </w:p>
    <w:p w14:paraId="20C7A00C" w14:textId="77777777" w:rsidR="00BF3FA5" w:rsidRPr="00E11E36" w:rsidRDefault="00BF3FA5">
      <w:pPr>
        <w:rPr>
          <w:rFonts w:eastAsia="標楷體"/>
          <w:color w:val="000000" w:themeColor="text1"/>
          <w:lang w:val="x-none"/>
        </w:rPr>
      </w:pPr>
    </w:p>
    <w:sectPr w:rsidR="00BF3FA5" w:rsidRPr="00E11E36" w:rsidSect="008F68E4">
      <w:footerReference w:type="default" r:id="rId17"/>
      <w:pgSz w:w="11906" w:h="16838"/>
      <w:pgMar w:top="851" w:right="851" w:bottom="1134" w:left="851" w:header="851"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E95B" w14:textId="77777777" w:rsidR="00387D85" w:rsidRDefault="00387D85" w:rsidP="00DC6D5B">
      <w:r>
        <w:separator/>
      </w:r>
    </w:p>
  </w:endnote>
  <w:endnote w:type="continuationSeparator" w:id="0">
    <w:p w14:paraId="31CD888E" w14:textId="77777777" w:rsidR="00387D85" w:rsidRDefault="00387D85" w:rsidP="00DC6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FKaiShu-SB-Estd-BF">
    <w:altName w:val="Microsoft YaHei"/>
    <w:panose1 w:val="00000000000000000000"/>
    <w:charset w:val="86"/>
    <w:family w:val="auto"/>
    <w:notTrueType/>
    <w:pitch w:val="default"/>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Apple Color Emoji">
    <w:altName w:val="MS Gothic"/>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63B37" w14:textId="77777777" w:rsidR="006B1487" w:rsidRDefault="006B1487">
    <w:pPr>
      <w:jc w:val="center"/>
    </w:pPr>
  </w:p>
  <w:p w14:paraId="59EAA936" w14:textId="77777777" w:rsidR="006B1487" w:rsidRDefault="006B14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3642347"/>
      <w:docPartObj>
        <w:docPartGallery w:val="Page Numbers (Bottom of Page)"/>
        <w:docPartUnique/>
      </w:docPartObj>
    </w:sdtPr>
    <w:sdtEndPr/>
    <w:sdtContent>
      <w:p w14:paraId="274F902D" w14:textId="77777777" w:rsidR="006B1487" w:rsidRDefault="006B1487">
        <w:pPr>
          <w:pStyle w:val="ab"/>
          <w:jc w:val="center"/>
        </w:pPr>
        <w:r>
          <w:fldChar w:fldCharType="begin"/>
        </w:r>
        <w:r>
          <w:instrText>PAGE   \* MERGEFORMAT</w:instrText>
        </w:r>
        <w:r>
          <w:fldChar w:fldCharType="separate"/>
        </w:r>
        <w:r w:rsidRPr="009F721D">
          <w:rPr>
            <w:noProof/>
            <w:lang w:val="zh-TW"/>
          </w:rPr>
          <w:t>4</w:t>
        </w:r>
        <w:r>
          <w:fldChar w:fldCharType="end"/>
        </w:r>
      </w:p>
    </w:sdtContent>
  </w:sdt>
  <w:p w14:paraId="325ACA4B" w14:textId="77777777" w:rsidR="006B1487" w:rsidRDefault="006B1487" w:rsidP="00674DCA">
    <w:pPr>
      <w:pStyle w:val="a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9546476"/>
      <w:docPartObj>
        <w:docPartGallery w:val="Page Numbers (Bottom of Page)"/>
        <w:docPartUnique/>
      </w:docPartObj>
    </w:sdtPr>
    <w:sdtEndPr/>
    <w:sdtContent>
      <w:p w14:paraId="7D750D4F" w14:textId="74952FBF" w:rsidR="006B1487" w:rsidRDefault="006B1487">
        <w:pPr>
          <w:pStyle w:val="ab"/>
          <w:jc w:val="center"/>
        </w:pPr>
        <w:r>
          <w:fldChar w:fldCharType="begin"/>
        </w:r>
        <w:r>
          <w:instrText>PAGE   \* MERGEFORMAT</w:instrText>
        </w:r>
        <w:r>
          <w:fldChar w:fldCharType="separate"/>
        </w:r>
        <w:r w:rsidRPr="00C41FB3">
          <w:rPr>
            <w:noProof/>
            <w:lang w:val="zh-TW"/>
          </w:rPr>
          <w:t>8</w:t>
        </w:r>
        <w:r>
          <w:fldChar w:fldCharType="end"/>
        </w:r>
      </w:p>
    </w:sdtContent>
  </w:sdt>
  <w:p w14:paraId="0E8C8E8E" w14:textId="77777777" w:rsidR="006B1487" w:rsidRDefault="006B1487">
    <w:pPr>
      <w:pStyle w:val="ab"/>
    </w:pPr>
  </w:p>
  <w:p w14:paraId="53EE3324" w14:textId="77777777" w:rsidR="006B1487" w:rsidRDefault="006B148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DB499" w14:textId="77777777" w:rsidR="00387D85" w:rsidRDefault="00387D85" w:rsidP="00DC6D5B">
      <w:r>
        <w:separator/>
      </w:r>
    </w:p>
  </w:footnote>
  <w:footnote w:type="continuationSeparator" w:id="0">
    <w:p w14:paraId="754F5003" w14:textId="77777777" w:rsidR="00387D85" w:rsidRDefault="00387D85" w:rsidP="00DC6D5B">
      <w:r>
        <w:continuationSeparator/>
      </w:r>
    </w:p>
  </w:footnote>
  <w:footnote w:id="1">
    <w:p w14:paraId="23961EAC" w14:textId="77777777" w:rsidR="006B1487" w:rsidRPr="008511E8" w:rsidRDefault="006B1487" w:rsidP="00E11E36">
      <w:pPr>
        <w:tabs>
          <w:tab w:val="left" w:pos="1080"/>
        </w:tabs>
        <w:snapToGrid w:val="0"/>
        <w:spacing w:line="200" w:lineRule="atLeast"/>
        <w:ind w:left="160" w:hangingChars="80" w:hanging="160"/>
        <w:jc w:val="both"/>
        <w:rPr>
          <w:sz w:val="20"/>
        </w:rPr>
      </w:pPr>
      <w:r w:rsidRPr="008511E8">
        <w:rPr>
          <w:rStyle w:val="a8"/>
          <w:sz w:val="20"/>
        </w:rPr>
        <w:footnoteRef/>
      </w:r>
      <w:r w:rsidRPr="008511E8">
        <w:rPr>
          <w:sz w:val="20"/>
        </w:rPr>
        <w:t xml:space="preserve"> </w:t>
      </w:r>
      <w:r w:rsidRPr="008511E8">
        <w:rPr>
          <w:rFonts w:eastAsia="標楷體"/>
          <w:sz w:val="20"/>
        </w:rPr>
        <w:t>院系所學程名稱體例：碩博士班未設學士班者，一律稱</w:t>
      </w:r>
      <w:r w:rsidRPr="008511E8">
        <w:rPr>
          <w:rFonts w:eastAsia="標楷體" w:hint="eastAsia"/>
          <w:sz w:val="20"/>
        </w:rPr>
        <w:t>○○</w:t>
      </w:r>
      <w:r w:rsidRPr="008511E8">
        <w:rPr>
          <w:rFonts w:eastAsia="標楷體"/>
          <w:sz w:val="20"/>
        </w:rPr>
        <w:t>研究所；已設學士班者，增設碩士班、碩士在職專班、博士班者，一律稱</w:t>
      </w:r>
      <w:r w:rsidRPr="008511E8">
        <w:rPr>
          <w:rFonts w:eastAsia="標楷體" w:hint="eastAsia"/>
          <w:sz w:val="20"/>
        </w:rPr>
        <w:t>○○</w:t>
      </w:r>
      <w:r w:rsidRPr="008511E8">
        <w:rPr>
          <w:rFonts w:eastAsia="標楷體"/>
          <w:sz w:val="20"/>
        </w:rPr>
        <w:t>學系碩士班（碩士在職專班、博士班）。一系多碩（博）士班之體例為：</w:t>
      </w:r>
      <w:r w:rsidRPr="008511E8">
        <w:rPr>
          <w:rFonts w:eastAsia="標楷體" w:hint="eastAsia"/>
          <w:sz w:val="20"/>
        </w:rPr>
        <w:t>○○</w:t>
      </w:r>
      <w:r w:rsidRPr="008511E8">
        <w:rPr>
          <w:rFonts w:eastAsia="標楷體"/>
          <w:sz w:val="20"/>
        </w:rPr>
        <w:t>學系</w:t>
      </w:r>
      <w:r w:rsidRPr="008511E8">
        <w:rPr>
          <w:rFonts w:ascii="Cambria Math" w:eastAsia="標楷體" w:hAnsi="Cambria Math" w:cs="Cambria Math"/>
          <w:sz w:val="20"/>
        </w:rPr>
        <w:t>△△</w:t>
      </w:r>
      <w:r w:rsidRPr="008511E8">
        <w:rPr>
          <w:rFonts w:eastAsia="標楷體"/>
          <w:sz w:val="20"/>
        </w:rPr>
        <w:t>碩士班（碩士在職專班、博士班）。學位學程之體例為：</w:t>
      </w:r>
      <w:r w:rsidRPr="008511E8">
        <w:rPr>
          <w:rFonts w:eastAsia="標楷體" w:hint="eastAsia"/>
          <w:sz w:val="20"/>
        </w:rPr>
        <w:t>○○</w:t>
      </w:r>
      <w:r w:rsidRPr="008511E8">
        <w:rPr>
          <w:rFonts w:eastAsia="標楷體"/>
          <w:sz w:val="20"/>
        </w:rPr>
        <w:t>學士學位學程、</w:t>
      </w:r>
      <w:r w:rsidRPr="008511E8">
        <w:rPr>
          <w:rFonts w:eastAsia="標楷體" w:hint="eastAsia"/>
          <w:sz w:val="20"/>
        </w:rPr>
        <w:t>○○</w:t>
      </w:r>
      <w:r w:rsidRPr="008511E8">
        <w:rPr>
          <w:rFonts w:eastAsia="標楷體"/>
          <w:sz w:val="20"/>
        </w:rPr>
        <w:t>碩士學位學程、</w:t>
      </w:r>
      <w:r w:rsidRPr="008511E8">
        <w:rPr>
          <w:rFonts w:eastAsia="標楷體" w:hint="eastAsia"/>
          <w:sz w:val="20"/>
        </w:rPr>
        <w:t>○○</w:t>
      </w:r>
      <w:r w:rsidRPr="008511E8">
        <w:rPr>
          <w:rFonts w:eastAsia="標楷體"/>
          <w:sz w:val="20"/>
        </w:rPr>
        <w:t>碩士在職學位學程、</w:t>
      </w:r>
      <w:r w:rsidRPr="008511E8">
        <w:rPr>
          <w:rFonts w:eastAsia="標楷體" w:hint="eastAsia"/>
          <w:sz w:val="20"/>
        </w:rPr>
        <w:t>○○</w:t>
      </w:r>
      <w:r w:rsidRPr="008511E8">
        <w:rPr>
          <w:rFonts w:eastAsia="標楷體"/>
          <w:sz w:val="20"/>
        </w:rPr>
        <w:t>博士學位學程；系所分組之體例為：</w:t>
      </w:r>
      <w:r w:rsidRPr="008511E8">
        <w:rPr>
          <w:rFonts w:eastAsia="標楷體" w:hint="eastAsia"/>
          <w:sz w:val="20"/>
        </w:rPr>
        <w:t>○○</w:t>
      </w:r>
      <w:r w:rsidRPr="008511E8">
        <w:rPr>
          <w:rFonts w:eastAsia="標楷體"/>
          <w:sz w:val="20"/>
        </w:rPr>
        <w:t>學系（碩士班、碩士在職專班、博士班）</w:t>
      </w:r>
      <w:r w:rsidRPr="008511E8">
        <w:rPr>
          <w:rFonts w:ascii="Cambria Math" w:eastAsia="標楷體" w:hAnsi="Cambria Math" w:cs="Cambria Math"/>
          <w:sz w:val="20"/>
        </w:rPr>
        <w:t>△△</w:t>
      </w:r>
      <w:r w:rsidRPr="008511E8">
        <w:rPr>
          <w:rFonts w:eastAsia="標楷體"/>
          <w:sz w:val="20"/>
        </w:rPr>
        <w:t>組、</w:t>
      </w:r>
      <w:r w:rsidRPr="008511E8">
        <w:rPr>
          <w:rFonts w:eastAsia="標楷體" w:hint="eastAsia"/>
          <w:sz w:val="20"/>
        </w:rPr>
        <w:t>◎◎</w:t>
      </w:r>
      <w:r w:rsidRPr="008511E8">
        <w:rPr>
          <w:rFonts w:eastAsia="標楷體"/>
          <w:sz w:val="20"/>
        </w:rPr>
        <w:t>組。</w:t>
      </w:r>
      <w:r w:rsidRPr="008511E8">
        <w:rPr>
          <w:rFonts w:eastAsia="標楷體"/>
          <w:sz w:val="20"/>
          <w:lang w:eastAsia="zh-HK"/>
        </w:rPr>
        <w:t>院系所學位學程之</w:t>
      </w:r>
      <w:r w:rsidRPr="008511E8">
        <w:rPr>
          <w:rFonts w:eastAsia="標楷體"/>
          <w:sz w:val="20"/>
        </w:rPr>
        <w:t>申請案名</w:t>
      </w:r>
      <w:r w:rsidRPr="008511E8">
        <w:rPr>
          <w:rFonts w:eastAsia="標楷體"/>
          <w:sz w:val="20"/>
          <w:lang w:eastAsia="zh-HK"/>
        </w:rPr>
        <w:t>不得冠上</w:t>
      </w:r>
      <w:r w:rsidRPr="008511E8">
        <w:rPr>
          <w:rFonts w:eastAsia="標楷體"/>
          <w:sz w:val="20"/>
        </w:rPr>
        <w:t>「</w:t>
      </w:r>
      <w:r w:rsidRPr="008511E8">
        <w:rPr>
          <w:rFonts w:eastAsia="標楷體"/>
          <w:sz w:val="20"/>
          <w:lang w:eastAsia="zh-HK"/>
        </w:rPr>
        <w:t>榮譽</w:t>
      </w:r>
      <w:r w:rsidRPr="008511E8">
        <w:rPr>
          <w:rFonts w:eastAsia="標楷體"/>
          <w:sz w:val="20"/>
        </w:rPr>
        <w:t>」、「</w:t>
      </w:r>
      <w:r w:rsidRPr="008511E8">
        <w:rPr>
          <w:rFonts w:eastAsia="標楷體"/>
          <w:sz w:val="20"/>
          <w:lang w:eastAsia="zh-HK"/>
        </w:rPr>
        <w:t>菁英</w:t>
      </w:r>
      <w:r w:rsidRPr="008511E8">
        <w:rPr>
          <w:rFonts w:eastAsia="標楷體"/>
          <w:sz w:val="20"/>
        </w:rPr>
        <w:t>」、「</w:t>
      </w:r>
      <w:r w:rsidRPr="008511E8">
        <w:rPr>
          <w:rFonts w:eastAsia="標楷體"/>
          <w:sz w:val="20"/>
          <w:lang w:eastAsia="zh-HK"/>
        </w:rPr>
        <w:t>主輔修</w:t>
      </w:r>
      <w:r w:rsidRPr="008511E8">
        <w:rPr>
          <w:rFonts w:eastAsia="標楷體"/>
          <w:sz w:val="20"/>
        </w:rPr>
        <w:t>」</w:t>
      </w:r>
      <w:r w:rsidRPr="008511E8">
        <w:rPr>
          <w:rFonts w:eastAsia="標楷體"/>
          <w:sz w:val="20"/>
          <w:lang w:eastAsia="zh-HK"/>
        </w:rPr>
        <w:t>等文字。</w:t>
      </w:r>
    </w:p>
  </w:footnote>
  <w:footnote w:id="2">
    <w:p w14:paraId="51238353" w14:textId="77777777" w:rsidR="006B1487" w:rsidRPr="008511E8" w:rsidRDefault="006B1487" w:rsidP="00E11E36">
      <w:pPr>
        <w:pStyle w:val="a6"/>
      </w:pPr>
      <w:r w:rsidRPr="008511E8">
        <w:rPr>
          <w:rStyle w:val="a8"/>
        </w:rPr>
        <w:footnoteRef/>
      </w:r>
      <w:r w:rsidRPr="008511E8">
        <w:rPr>
          <w:rFonts w:eastAsia="標楷體"/>
        </w:rPr>
        <w:t xml:space="preserve"> </w:t>
      </w:r>
      <w:r w:rsidRPr="008511E8">
        <w:rPr>
          <w:rFonts w:eastAsia="標楷體"/>
        </w:rPr>
        <w:t>所提學術條件應與申請案件之主領域相符。</w:t>
      </w:r>
    </w:p>
  </w:footnote>
  <w:footnote w:id="3">
    <w:p w14:paraId="5A71F4FF" w14:textId="77777777" w:rsidR="006B1487" w:rsidRPr="008511E8" w:rsidRDefault="006B1487" w:rsidP="00E11E36">
      <w:pPr>
        <w:pStyle w:val="a6"/>
      </w:pPr>
      <w:r w:rsidRPr="008511E8">
        <w:rPr>
          <w:rStyle w:val="a8"/>
        </w:rPr>
        <w:footnoteRef/>
      </w:r>
      <w:r w:rsidRPr="008511E8">
        <w:rPr>
          <w:rFonts w:eastAsia="標楷體"/>
        </w:rPr>
        <w:t xml:space="preserve"> </w:t>
      </w:r>
      <w:r w:rsidRPr="008511E8">
        <w:rPr>
          <w:rFonts w:eastAsia="標楷體"/>
        </w:rPr>
        <w:t>專任教師係指現任實聘仍在職者。</w:t>
      </w:r>
    </w:p>
  </w:footnote>
  <w:footnote w:id="4">
    <w:p w14:paraId="60D0BF6A" w14:textId="77777777" w:rsidR="006B1487" w:rsidRPr="008511E8" w:rsidRDefault="006B1487" w:rsidP="00E11E36">
      <w:pPr>
        <w:pStyle w:val="a6"/>
      </w:pPr>
      <w:r w:rsidRPr="008511E8">
        <w:rPr>
          <w:rStyle w:val="a8"/>
        </w:rPr>
        <w:footnoteRef/>
      </w:r>
      <w:r w:rsidRPr="008511E8">
        <w:rPr>
          <w:rFonts w:eastAsia="標楷體"/>
        </w:rPr>
        <w:t xml:space="preserve"> </w:t>
      </w:r>
      <w:r w:rsidRPr="008511E8">
        <w:rPr>
          <w:rFonts w:eastAsia="標楷體"/>
        </w:rPr>
        <w:t>發表係指經學術期刊已刊登者。</w:t>
      </w:r>
    </w:p>
  </w:footnote>
  <w:footnote w:id="5">
    <w:p w14:paraId="2153CF97" w14:textId="24675609" w:rsidR="006B1487" w:rsidRPr="008511E8" w:rsidRDefault="006B1487" w:rsidP="00E11E36">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35236"/>
    <w:multiLevelType w:val="hybridMultilevel"/>
    <w:tmpl w:val="5226F218"/>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 w15:restartNumberingAfterBreak="0">
    <w:nsid w:val="06325D6C"/>
    <w:multiLevelType w:val="hybridMultilevel"/>
    <w:tmpl w:val="7DD2803C"/>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 w15:restartNumberingAfterBreak="0">
    <w:nsid w:val="0A505086"/>
    <w:multiLevelType w:val="hybridMultilevel"/>
    <w:tmpl w:val="AD04E49C"/>
    <w:lvl w:ilvl="0" w:tplc="FFFFFFFF">
      <w:start w:val="1"/>
      <w:numFmt w:val="decimal"/>
      <w:lvlText w:val="%1."/>
      <w:lvlJc w:val="left"/>
      <w:pPr>
        <w:ind w:left="480" w:hanging="480"/>
      </w:pPr>
      <w:rPr>
        <w:rFonts w:ascii="Times New Roman" w:hAnsi="Times New Roman" w:hint="default"/>
        <w:b/>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E7E1F3E"/>
    <w:multiLevelType w:val="hybridMultilevel"/>
    <w:tmpl w:val="37D07CA4"/>
    <w:lvl w:ilvl="0" w:tplc="1860645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EDC3B9B"/>
    <w:multiLevelType w:val="hybridMultilevel"/>
    <w:tmpl w:val="C48E263A"/>
    <w:lvl w:ilvl="0" w:tplc="E6EA54B8">
      <w:start w:val="1"/>
      <w:numFmt w:val="decimal"/>
      <w:lvlText w:val="(%1)"/>
      <w:lvlJc w:val="left"/>
      <w:pPr>
        <w:ind w:left="420" w:hanging="480"/>
      </w:pPr>
      <w:rPr>
        <w:rFonts w:hint="eastAsia"/>
      </w:rPr>
    </w:lvl>
    <w:lvl w:ilvl="1" w:tplc="E6EA54B8">
      <w:start w:val="1"/>
      <w:numFmt w:val="decimal"/>
      <w:lvlText w:val="(%2)"/>
      <w:lvlJc w:val="left"/>
      <w:pPr>
        <w:ind w:left="900" w:hanging="480"/>
      </w:pPr>
      <w:rPr>
        <w:rFonts w:hint="eastAsia"/>
      </w:r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 w15:restartNumberingAfterBreak="0">
    <w:nsid w:val="103A4127"/>
    <w:multiLevelType w:val="hybridMultilevel"/>
    <w:tmpl w:val="16D8A358"/>
    <w:lvl w:ilvl="0" w:tplc="7A58F246">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5C572C"/>
    <w:multiLevelType w:val="hybridMultilevel"/>
    <w:tmpl w:val="F62C96FA"/>
    <w:lvl w:ilvl="0" w:tplc="0409000F">
      <w:start w:val="1"/>
      <w:numFmt w:val="decimal"/>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18D305C2"/>
    <w:multiLevelType w:val="hybridMultilevel"/>
    <w:tmpl w:val="C28E3330"/>
    <w:lvl w:ilvl="0" w:tplc="135ABE92">
      <w:start w:val="1"/>
      <w:numFmt w:val="decimal"/>
      <w:lvlText w:val="%1."/>
      <w:lvlJc w:val="left"/>
      <w:pPr>
        <w:ind w:left="2748" w:hanging="480"/>
      </w:pPr>
      <w:rPr>
        <w:rFonts w:hint="default"/>
        <w:lang w:val="x-none"/>
      </w:rPr>
    </w:lvl>
    <w:lvl w:ilvl="1" w:tplc="04090003" w:tentative="1">
      <w:start w:val="1"/>
      <w:numFmt w:val="bullet"/>
      <w:lvlText w:val=""/>
      <w:lvlJc w:val="left"/>
      <w:pPr>
        <w:ind w:left="3228" w:hanging="480"/>
      </w:pPr>
      <w:rPr>
        <w:rFonts w:ascii="Wingdings" w:hAnsi="Wingdings" w:hint="default"/>
      </w:rPr>
    </w:lvl>
    <w:lvl w:ilvl="2" w:tplc="04090005" w:tentative="1">
      <w:start w:val="1"/>
      <w:numFmt w:val="bullet"/>
      <w:lvlText w:val=""/>
      <w:lvlJc w:val="left"/>
      <w:pPr>
        <w:ind w:left="3708" w:hanging="480"/>
      </w:pPr>
      <w:rPr>
        <w:rFonts w:ascii="Wingdings" w:hAnsi="Wingdings" w:hint="default"/>
      </w:rPr>
    </w:lvl>
    <w:lvl w:ilvl="3" w:tplc="04090001" w:tentative="1">
      <w:start w:val="1"/>
      <w:numFmt w:val="bullet"/>
      <w:lvlText w:val=""/>
      <w:lvlJc w:val="left"/>
      <w:pPr>
        <w:ind w:left="4188" w:hanging="480"/>
      </w:pPr>
      <w:rPr>
        <w:rFonts w:ascii="Wingdings" w:hAnsi="Wingdings" w:hint="default"/>
      </w:rPr>
    </w:lvl>
    <w:lvl w:ilvl="4" w:tplc="04090003" w:tentative="1">
      <w:start w:val="1"/>
      <w:numFmt w:val="bullet"/>
      <w:lvlText w:val=""/>
      <w:lvlJc w:val="left"/>
      <w:pPr>
        <w:ind w:left="4668" w:hanging="480"/>
      </w:pPr>
      <w:rPr>
        <w:rFonts w:ascii="Wingdings" w:hAnsi="Wingdings" w:hint="default"/>
      </w:rPr>
    </w:lvl>
    <w:lvl w:ilvl="5" w:tplc="04090005" w:tentative="1">
      <w:start w:val="1"/>
      <w:numFmt w:val="bullet"/>
      <w:lvlText w:val=""/>
      <w:lvlJc w:val="left"/>
      <w:pPr>
        <w:ind w:left="5148" w:hanging="480"/>
      </w:pPr>
      <w:rPr>
        <w:rFonts w:ascii="Wingdings" w:hAnsi="Wingdings" w:hint="default"/>
      </w:rPr>
    </w:lvl>
    <w:lvl w:ilvl="6" w:tplc="04090001" w:tentative="1">
      <w:start w:val="1"/>
      <w:numFmt w:val="bullet"/>
      <w:lvlText w:val=""/>
      <w:lvlJc w:val="left"/>
      <w:pPr>
        <w:ind w:left="5628" w:hanging="480"/>
      </w:pPr>
      <w:rPr>
        <w:rFonts w:ascii="Wingdings" w:hAnsi="Wingdings" w:hint="default"/>
      </w:rPr>
    </w:lvl>
    <w:lvl w:ilvl="7" w:tplc="04090003" w:tentative="1">
      <w:start w:val="1"/>
      <w:numFmt w:val="bullet"/>
      <w:lvlText w:val=""/>
      <w:lvlJc w:val="left"/>
      <w:pPr>
        <w:ind w:left="6108" w:hanging="480"/>
      </w:pPr>
      <w:rPr>
        <w:rFonts w:ascii="Wingdings" w:hAnsi="Wingdings" w:hint="default"/>
      </w:rPr>
    </w:lvl>
    <w:lvl w:ilvl="8" w:tplc="04090005" w:tentative="1">
      <w:start w:val="1"/>
      <w:numFmt w:val="bullet"/>
      <w:lvlText w:val=""/>
      <w:lvlJc w:val="left"/>
      <w:pPr>
        <w:ind w:left="6588" w:hanging="480"/>
      </w:pPr>
      <w:rPr>
        <w:rFonts w:ascii="Wingdings" w:hAnsi="Wingdings" w:hint="default"/>
      </w:rPr>
    </w:lvl>
  </w:abstractNum>
  <w:abstractNum w:abstractNumId="8" w15:restartNumberingAfterBreak="0">
    <w:nsid w:val="1BDB6669"/>
    <w:multiLevelType w:val="hybridMultilevel"/>
    <w:tmpl w:val="B830A12E"/>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1CF52BB2"/>
    <w:multiLevelType w:val="hybridMultilevel"/>
    <w:tmpl w:val="B0DC6E74"/>
    <w:lvl w:ilvl="0" w:tplc="55866F28">
      <w:start w:val="1"/>
      <w:numFmt w:val="decimal"/>
      <w:lvlText w:val="%1."/>
      <w:lvlJc w:val="left"/>
      <w:pPr>
        <w:ind w:left="300" w:hanging="360"/>
      </w:pPr>
      <w:rPr>
        <w:rFonts w:hint="default"/>
        <w:b w:val="0"/>
        <w:sz w:val="24"/>
      </w:rPr>
    </w:lvl>
    <w:lvl w:ilvl="1" w:tplc="F7063BF8">
      <w:start w:val="1"/>
      <w:numFmt w:val="decimal"/>
      <w:lvlText w:val="（%2）"/>
      <w:lvlJc w:val="left"/>
      <w:pPr>
        <w:ind w:left="1200" w:hanging="720"/>
      </w:pPr>
      <w:rPr>
        <w:rFonts w:hint="default"/>
      </w:rPr>
    </w:lvl>
    <w:lvl w:ilvl="2" w:tplc="C6EAA594">
      <w:start w:val="1"/>
      <w:numFmt w:val="decimal"/>
      <w:lvlText w:val="(%3)"/>
      <w:lvlJc w:val="left"/>
      <w:pPr>
        <w:ind w:left="1320" w:hanging="360"/>
      </w:pPr>
      <w:rPr>
        <w:rFonts w:hint="default"/>
        <w:color w:val="auto"/>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2E0BA3"/>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1" w15:restartNumberingAfterBreak="0">
    <w:nsid w:val="2782646A"/>
    <w:multiLevelType w:val="hybridMultilevel"/>
    <w:tmpl w:val="085C21A2"/>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12" w15:restartNumberingAfterBreak="0">
    <w:nsid w:val="331F757C"/>
    <w:multiLevelType w:val="hybridMultilevel"/>
    <w:tmpl w:val="DD827D74"/>
    <w:lvl w:ilvl="0" w:tplc="0486F04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35751274"/>
    <w:multiLevelType w:val="hybridMultilevel"/>
    <w:tmpl w:val="26108776"/>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14" w15:restartNumberingAfterBreak="0">
    <w:nsid w:val="3BF90718"/>
    <w:multiLevelType w:val="hybridMultilevel"/>
    <w:tmpl w:val="AD04E49C"/>
    <w:lvl w:ilvl="0" w:tplc="1E74CC92">
      <w:start w:val="1"/>
      <w:numFmt w:val="decimal"/>
      <w:lvlText w:val="%1."/>
      <w:lvlJc w:val="left"/>
      <w:pPr>
        <w:ind w:left="480" w:hanging="480"/>
      </w:pPr>
      <w:rPr>
        <w:rFonts w:ascii="Times New Roman" w:hAnsi="Times New Roman" w:hint="default"/>
        <w:b/>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5" w15:restartNumberingAfterBreak="0">
    <w:nsid w:val="3F710C2C"/>
    <w:multiLevelType w:val="hybridMultilevel"/>
    <w:tmpl w:val="6B7CE7DE"/>
    <w:lvl w:ilvl="0" w:tplc="0409000F">
      <w:start w:val="1"/>
      <w:numFmt w:val="decimal"/>
      <w:lvlText w:val="%1."/>
      <w:lvlJc w:val="left"/>
      <w:pPr>
        <w:ind w:left="1473" w:hanging="480"/>
      </w:pPr>
    </w:lvl>
    <w:lvl w:ilvl="1" w:tplc="04090019" w:tentative="1">
      <w:start w:val="1"/>
      <w:numFmt w:val="ideographTraditional"/>
      <w:lvlText w:val="%2、"/>
      <w:lvlJc w:val="left"/>
      <w:pPr>
        <w:ind w:left="1862" w:hanging="480"/>
      </w:pPr>
    </w:lvl>
    <w:lvl w:ilvl="2" w:tplc="0409001B" w:tentative="1">
      <w:start w:val="1"/>
      <w:numFmt w:val="lowerRoman"/>
      <w:lvlText w:val="%3."/>
      <w:lvlJc w:val="right"/>
      <w:pPr>
        <w:ind w:left="2342" w:hanging="480"/>
      </w:pPr>
    </w:lvl>
    <w:lvl w:ilvl="3" w:tplc="0409000F" w:tentative="1">
      <w:start w:val="1"/>
      <w:numFmt w:val="decimal"/>
      <w:lvlText w:val="%4."/>
      <w:lvlJc w:val="left"/>
      <w:pPr>
        <w:ind w:left="2822" w:hanging="480"/>
      </w:pPr>
    </w:lvl>
    <w:lvl w:ilvl="4" w:tplc="04090019" w:tentative="1">
      <w:start w:val="1"/>
      <w:numFmt w:val="ideographTraditional"/>
      <w:lvlText w:val="%5、"/>
      <w:lvlJc w:val="left"/>
      <w:pPr>
        <w:ind w:left="3302" w:hanging="480"/>
      </w:pPr>
    </w:lvl>
    <w:lvl w:ilvl="5" w:tplc="0409001B" w:tentative="1">
      <w:start w:val="1"/>
      <w:numFmt w:val="lowerRoman"/>
      <w:lvlText w:val="%6."/>
      <w:lvlJc w:val="right"/>
      <w:pPr>
        <w:ind w:left="3782" w:hanging="480"/>
      </w:pPr>
    </w:lvl>
    <w:lvl w:ilvl="6" w:tplc="0409000F" w:tentative="1">
      <w:start w:val="1"/>
      <w:numFmt w:val="decimal"/>
      <w:lvlText w:val="%7."/>
      <w:lvlJc w:val="left"/>
      <w:pPr>
        <w:ind w:left="4262" w:hanging="480"/>
      </w:pPr>
    </w:lvl>
    <w:lvl w:ilvl="7" w:tplc="04090019" w:tentative="1">
      <w:start w:val="1"/>
      <w:numFmt w:val="ideographTraditional"/>
      <w:lvlText w:val="%8、"/>
      <w:lvlJc w:val="left"/>
      <w:pPr>
        <w:ind w:left="4742" w:hanging="480"/>
      </w:pPr>
    </w:lvl>
    <w:lvl w:ilvl="8" w:tplc="0409001B" w:tentative="1">
      <w:start w:val="1"/>
      <w:numFmt w:val="lowerRoman"/>
      <w:lvlText w:val="%9."/>
      <w:lvlJc w:val="right"/>
      <w:pPr>
        <w:ind w:left="5222" w:hanging="480"/>
      </w:pPr>
    </w:lvl>
  </w:abstractNum>
  <w:abstractNum w:abstractNumId="16" w15:restartNumberingAfterBreak="0">
    <w:nsid w:val="438C0671"/>
    <w:multiLevelType w:val="hybridMultilevel"/>
    <w:tmpl w:val="A572A68A"/>
    <w:lvl w:ilvl="0" w:tplc="B4E40AA4">
      <w:start w:val="1"/>
      <w:numFmt w:val="taiwaneseCountingThousand"/>
      <w:suff w:val="nothing"/>
      <w:lvlText w:val="（%1）"/>
      <w:lvlJc w:val="left"/>
      <w:pPr>
        <w:ind w:left="67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5D07C1D"/>
    <w:multiLevelType w:val="hybridMultilevel"/>
    <w:tmpl w:val="41F26FEE"/>
    <w:lvl w:ilvl="0" w:tplc="88886ACE">
      <w:start w:val="1"/>
      <w:numFmt w:val="ideographLegalTraditional"/>
      <w:lvlText w:val="%1、"/>
      <w:lvlJc w:val="left"/>
      <w:pPr>
        <w:ind w:left="437" w:hanging="480"/>
      </w:pPr>
      <w:rPr>
        <w:b/>
        <w:bCs/>
        <w:sz w:val="32"/>
        <w:szCs w:val="22"/>
      </w:r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18" w15:restartNumberingAfterBreak="0">
    <w:nsid w:val="49743745"/>
    <w:multiLevelType w:val="hybridMultilevel"/>
    <w:tmpl w:val="3210EE42"/>
    <w:lvl w:ilvl="0" w:tplc="9F228D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A5139DA"/>
    <w:multiLevelType w:val="hybridMultilevel"/>
    <w:tmpl w:val="2D9E5410"/>
    <w:lvl w:ilvl="0" w:tplc="0409000F">
      <w:start w:val="1"/>
      <w:numFmt w:val="decimal"/>
      <w:lvlText w:val="%1."/>
      <w:lvlJc w:val="left"/>
      <w:pPr>
        <w:ind w:left="1473" w:hanging="480"/>
      </w:pPr>
    </w:lvl>
    <w:lvl w:ilvl="1" w:tplc="04090019" w:tentative="1">
      <w:start w:val="1"/>
      <w:numFmt w:val="ideographTraditional"/>
      <w:lvlText w:val="%2、"/>
      <w:lvlJc w:val="left"/>
      <w:pPr>
        <w:ind w:left="1862" w:hanging="480"/>
      </w:pPr>
    </w:lvl>
    <w:lvl w:ilvl="2" w:tplc="0409001B" w:tentative="1">
      <w:start w:val="1"/>
      <w:numFmt w:val="lowerRoman"/>
      <w:lvlText w:val="%3."/>
      <w:lvlJc w:val="right"/>
      <w:pPr>
        <w:ind w:left="2342" w:hanging="480"/>
      </w:pPr>
    </w:lvl>
    <w:lvl w:ilvl="3" w:tplc="0409000F" w:tentative="1">
      <w:start w:val="1"/>
      <w:numFmt w:val="decimal"/>
      <w:lvlText w:val="%4."/>
      <w:lvlJc w:val="left"/>
      <w:pPr>
        <w:ind w:left="2822" w:hanging="480"/>
      </w:pPr>
    </w:lvl>
    <w:lvl w:ilvl="4" w:tplc="04090019" w:tentative="1">
      <w:start w:val="1"/>
      <w:numFmt w:val="ideographTraditional"/>
      <w:lvlText w:val="%5、"/>
      <w:lvlJc w:val="left"/>
      <w:pPr>
        <w:ind w:left="3302" w:hanging="480"/>
      </w:pPr>
    </w:lvl>
    <w:lvl w:ilvl="5" w:tplc="0409001B" w:tentative="1">
      <w:start w:val="1"/>
      <w:numFmt w:val="lowerRoman"/>
      <w:lvlText w:val="%6."/>
      <w:lvlJc w:val="right"/>
      <w:pPr>
        <w:ind w:left="3782" w:hanging="480"/>
      </w:pPr>
    </w:lvl>
    <w:lvl w:ilvl="6" w:tplc="0409000F" w:tentative="1">
      <w:start w:val="1"/>
      <w:numFmt w:val="decimal"/>
      <w:lvlText w:val="%7."/>
      <w:lvlJc w:val="left"/>
      <w:pPr>
        <w:ind w:left="4262" w:hanging="480"/>
      </w:pPr>
    </w:lvl>
    <w:lvl w:ilvl="7" w:tplc="04090019" w:tentative="1">
      <w:start w:val="1"/>
      <w:numFmt w:val="ideographTraditional"/>
      <w:lvlText w:val="%8、"/>
      <w:lvlJc w:val="left"/>
      <w:pPr>
        <w:ind w:left="4742" w:hanging="480"/>
      </w:pPr>
    </w:lvl>
    <w:lvl w:ilvl="8" w:tplc="0409001B" w:tentative="1">
      <w:start w:val="1"/>
      <w:numFmt w:val="lowerRoman"/>
      <w:lvlText w:val="%9."/>
      <w:lvlJc w:val="right"/>
      <w:pPr>
        <w:ind w:left="5222" w:hanging="480"/>
      </w:pPr>
    </w:lvl>
  </w:abstractNum>
  <w:abstractNum w:abstractNumId="20" w15:restartNumberingAfterBreak="0">
    <w:nsid w:val="4AB12614"/>
    <w:multiLevelType w:val="hybridMultilevel"/>
    <w:tmpl w:val="FC0024FA"/>
    <w:lvl w:ilvl="0" w:tplc="0409000F">
      <w:start w:val="1"/>
      <w:numFmt w:val="decimal"/>
      <w:lvlText w:val="%1."/>
      <w:lvlJc w:val="left"/>
      <w:pPr>
        <w:ind w:left="1382" w:hanging="480"/>
      </w:pPr>
    </w:lvl>
    <w:lvl w:ilvl="1" w:tplc="04090019" w:tentative="1">
      <w:start w:val="1"/>
      <w:numFmt w:val="ideographTraditional"/>
      <w:lvlText w:val="%2、"/>
      <w:lvlJc w:val="left"/>
      <w:pPr>
        <w:ind w:left="1862" w:hanging="480"/>
      </w:pPr>
    </w:lvl>
    <w:lvl w:ilvl="2" w:tplc="0409001B" w:tentative="1">
      <w:start w:val="1"/>
      <w:numFmt w:val="lowerRoman"/>
      <w:lvlText w:val="%3."/>
      <w:lvlJc w:val="right"/>
      <w:pPr>
        <w:ind w:left="2342" w:hanging="480"/>
      </w:pPr>
    </w:lvl>
    <w:lvl w:ilvl="3" w:tplc="0409000F" w:tentative="1">
      <w:start w:val="1"/>
      <w:numFmt w:val="decimal"/>
      <w:lvlText w:val="%4."/>
      <w:lvlJc w:val="left"/>
      <w:pPr>
        <w:ind w:left="2822" w:hanging="480"/>
      </w:pPr>
    </w:lvl>
    <w:lvl w:ilvl="4" w:tplc="04090019" w:tentative="1">
      <w:start w:val="1"/>
      <w:numFmt w:val="ideographTraditional"/>
      <w:lvlText w:val="%5、"/>
      <w:lvlJc w:val="left"/>
      <w:pPr>
        <w:ind w:left="3302" w:hanging="480"/>
      </w:pPr>
    </w:lvl>
    <w:lvl w:ilvl="5" w:tplc="0409001B" w:tentative="1">
      <w:start w:val="1"/>
      <w:numFmt w:val="lowerRoman"/>
      <w:lvlText w:val="%6."/>
      <w:lvlJc w:val="right"/>
      <w:pPr>
        <w:ind w:left="3782" w:hanging="480"/>
      </w:pPr>
    </w:lvl>
    <w:lvl w:ilvl="6" w:tplc="0409000F" w:tentative="1">
      <w:start w:val="1"/>
      <w:numFmt w:val="decimal"/>
      <w:lvlText w:val="%7."/>
      <w:lvlJc w:val="left"/>
      <w:pPr>
        <w:ind w:left="4262" w:hanging="480"/>
      </w:pPr>
    </w:lvl>
    <w:lvl w:ilvl="7" w:tplc="04090019" w:tentative="1">
      <w:start w:val="1"/>
      <w:numFmt w:val="ideographTraditional"/>
      <w:lvlText w:val="%8、"/>
      <w:lvlJc w:val="left"/>
      <w:pPr>
        <w:ind w:left="4742" w:hanging="480"/>
      </w:pPr>
    </w:lvl>
    <w:lvl w:ilvl="8" w:tplc="0409001B" w:tentative="1">
      <w:start w:val="1"/>
      <w:numFmt w:val="lowerRoman"/>
      <w:lvlText w:val="%9."/>
      <w:lvlJc w:val="right"/>
      <w:pPr>
        <w:ind w:left="5222" w:hanging="480"/>
      </w:pPr>
    </w:lvl>
  </w:abstractNum>
  <w:abstractNum w:abstractNumId="21" w15:restartNumberingAfterBreak="0">
    <w:nsid w:val="4C7F5765"/>
    <w:multiLevelType w:val="hybridMultilevel"/>
    <w:tmpl w:val="F85A5304"/>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2" w15:restartNumberingAfterBreak="0">
    <w:nsid w:val="53AE7830"/>
    <w:multiLevelType w:val="hybridMultilevel"/>
    <w:tmpl w:val="A6A6CCAC"/>
    <w:lvl w:ilvl="0" w:tplc="0486F04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87003EB"/>
    <w:multiLevelType w:val="hybridMultilevel"/>
    <w:tmpl w:val="D7DA68A4"/>
    <w:lvl w:ilvl="0" w:tplc="04090001">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24" w15:restartNumberingAfterBreak="0">
    <w:nsid w:val="590318FC"/>
    <w:multiLevelType w:val="hybridMultilevel"/>
    <w:tmpl w:val="5ECE916C"/>
    <w:lvl w:ilvl="0" w:tplc="55866F28">
      <w:start w:val="1"/>
      <w:numFmt w:val="decimal"/>
      <w:lvlText w:val="%1."/>
      <w:lvlJc w:val="left"/>
      <w:pPr>
        <w:ind w:left="1494" w:hanging="360"/>
      </w:pPr>
      <w:rPr>
        <w:rFonts w:hint="default"/>
        <w:b w:val="0"/>
        <w:sz w:val="24"/>
      </w:rPr>
    </w:lvl>
    <w:lvl w:ilvl="1" w:tplc="04090019" w:tentative="1">
      <w:start w:val="1"/>
      <w:numFmt w:val="ideographTraditional"/>
      <w:lvlText w:val="%2、"/>
      <w:lvlJc w:val="left"/>
      <w:pPr>
        <w:ind w:left="2154" w:hanging="480"/>
      </w:pPr>
    </w:lvl>
    <w:lvl w:ilvl="2" w:tplc="0409001B" w:tentative="1">
      <w:start w:val="1"/>
      <w:numFmt w:val="lowerRoman"/>
      <w:lvlText w:val="%3."/>
      <w:lvlJc w:val="right"/>
      <w:pPr>
        <w:ind w:left="2634" w:hanging="480"/>
      </w:pPr>
    </w:lvl>
    <w:lvl w:ilvl="3" w:tplc="0409000F" w:tentative="1">
      <w:start w:val="1"/>
      <w:numFmt w:val="decimal"/>
      <w:lvlText w:val="%4."/>
      <w:lvlJc w:val="left"/>
      <w:pPr>
        <w:ind w:left="3114" w:hanging="480"/>
      </w:pPr>
    </w:lvl>
    <w:lvl w:ilvl="4" w:tplc="04090019" w:tentative="1">
      <w:start w:val="1"/>
      <w:numFmt w:val="ideographTraditional"/>
      <w:lvlText w:val="%5、"/>
      <w:lvlJc w:val="left"/>
      <w:pPr>
        <w:ind w:left="3594" w:hanging="480"/>
      </w:pPr>
    </w:lvl>
    <w:lvl w:ilvl="5" w:tplc="0409001B" w:tentative="1">
      <w:start w:val="1"/>
      <w:numFmt w:val="lowerRoman"/>
      <w:lvlText w:val="%6."/>
      <w:lvlJc w:val="right"/>
      <w:pPr>
        <w:ind w:left="4074" w:hanging="480"/>
      </w:pPr>
    </w:lvl>
    <w:lvl w:ilvl="6" w:tplc="0409000F" w:tentative="1">
      <w:start w:val="1"/>
      <w:numFmt w:val="decimal"/>
      <w:lvlText w:val="%7."/>
      <w:lvlJc w:val="left"/>
      <w:pPr>
        <w:ind w:left="4554" w:hanging="480"/>
      </w:pPr>
    </w:lvl>
    <w:lvl w:ilvl="7" w:tplc="04090019" w:tentative="1">
      <w:start w:val="1"/>
      <w:numFmt w:val="ideographTraditional"/>
      <w:lvlText w:val="%8、"/>
      <w:lvlJc w:val="left"/>
      <w:pPr>
        <w:ind w:left="5034" w:hanging="480"/>
      </w:pPr>
    </w:lvl>
    <w:lvl w:ilvl="8" w:tplc="0409001B" w:tentative="1">
      <w:start w:val="1"/>
      <w:numFmt w:val="lowerRoman"/>
      <w:lvlText w:val="%9."/>
      <w:lvlJc w:val="right"/>
      <w:pPr>
        <w:ind w:left="5514" w:hanging="480"/>
      </w:pPr>
    </w:lvl>
  </w:abstractNum>
  <w:abstractNum w:abstractNumId="25" w15:restartNumberingAfterBreak="0">
    <w:nsid w:val="5C1424A3"/>
    <w:multiLevelType w:val="hybridMultilevel"/>
    <w:tmpl w:val="18C83714"/>
    <w:lvl w:ilvl="0" w:tplc="6B643DB6">
      <w:start w:val="2"/>
      <w:numFmt w:val="decimal"/>
      <w:lvlText w:val="%1."/>
      <w:lvlJc w:val="left"/>
      <w:pPr>
        <w:ind w:left="240" w:hanging="360"/>
      </w:pPr>
      <w:rPr>
        <w:rFonts w:hint="default"/>
        <w:b w:val="0"/>
        <w:sz w:val="20"/>
        <w:szCs w:val="1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38B26F6"/>
    <w:multiLevelType w:val="hybridMultilevel"/>
    <w:tmpl w:val="4AFC197E"/>
    <w:lvl w:ilvl="0" w:tplc="FFFFFFFF">
      <w:start w:val="1"/>
      <w:numFmt w:val="decimal"/>
      <w:lvlText w:val="%1."/>
      <w:lvlJc w:val="left"/>
      <w:pPr>
        <w:ind w:left="480" w:hanging="480"/>
      </w:pPr>
      <w:rPr>
        <w:rFonts w:ascii="Times New Roman" w:hAnsi="Times New Roman" w:hint="default"/>
        <w:b/>
      </w:rPr>
    </w:lvl>
    <w:lvl w:ilvl="1" w:tplc="49885538">
      <w:start w:val="1"/>
      <w:numFmt w:val="decimal"/>
      <w:lvlText w:val="(%2)"/>
      <w:lvlJc w:val="left"/>
      <w:pPr>
        <w:ind w:left="840" w:hanging="36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7" w15:restartNumberingAfterBreak="0">
    <w:nsid w:val="64997AFD"/>
    <w:multiLevelType w:val="hybridMultilevel"/>
    <w:tmpl w:val="0B32F26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FE45121"/>
    <w:multiLevelType w:val="hybridMultilevel"/>
    <w:tmpl w:val="AC0CE734"/>
    <w:lvl w:ilvl="0" w:tplc="0409000F">
      <w:start w:val="1"/>
      <w:numFmt w:val="decimal"/>
      <w:lvlText w:val="%1."/>
      <w:lvlJc w:val="left"/>
      <w:pPr>
        <w:ind w:left="317" w:hanging="360"/>
      </w:p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29" w15:restartNumberingAfterBreak="0">
    <w:nsid w:val="701073E6"/>
    <w:multiLevelType w:val="hybridMultilevel"/>
    <w:tmpl w:val="07F0F3D4"/>
    <w:lvl w:ilvl="0" w:tplc="1E74CC92">
      <w:start w:val="1"/>
      <w:numFmt w:val="decimal"/>
      <w:lvlText w:val="%1."/>
      <w:lvlJc w:val="left"/>
      <w:pPr>
        <w:ind w:left="480" w:hanging="48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104B69"/>
    <w:multiLevelType w:val="hybridMultilevel"/>
    <w:tmpl w:val="8E70F76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57E2AB1"/>
    <w:multiLevelType w:val="hybridMultilevel"/>
    <w:tmpl w:val="07F0F3D4"/>
    <w:lvl w:ilvl="0" w:tplc="FFFFFFFF">
      <w:start w:val="1"/>
      <w:numFmt w:val="decimal"/>
      <w:lvlText w:val="%1."/>
      <w:lvlJc w:val="left"/>
      <w:pPr>
        <w:ind w:left="480" w:hanging="480"/>
      </w:pPr>
      <w:rPr>
        <w:rFonts w:ascii="Times New Roman" w:hAnsi="Times New Roman"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2" w15:restartNumberingAfterBreak="0">
    <w:nsid w:val="771778C0"/>
    <w:multiLevelType w:val="hybridMultilevel"/>
    <w:tmpl w:val="49BC1E0E"/>
    <w:lvl w:ilvl="0" w:tplc="04090001">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33" w15:restartNumberingAfterBreak="0">
    <w:nsid w:val="78F77A6E"/>
    <w:multiLevelType w:val="hybridMultilevel"/>
    <w:tmpl w:val="792AD860"/>
    <w:lvl w:ilvl="0" w:tplc="04090001">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34" w15:restartNumberingAfterBreak="0">
    <w:nsid w:val="79B03791"/>
    <w:multiLevelType w:val="hybridMultilevel"/>
    <w:tmpl w:val="93D8692A"/>
    <w:lvl w:ilvl="0" w:tplc="04090001">
      <w:start w:val="1"/>
      <w:numFmt w:val="bullet"/>
      <w:lvlText w:val=""/>
      <w:lvlJc w:val="left"/>
      <w:pPr>
        <w:ind w:left="1050" w:hanging="480"/>
      </w:pPr>
      <w:rPr>
        <w:rFonts w:ascii="Wingdings" w:hAnsi="Wingdings" w:hint="default"/>
      </w:rPr>
    </w:lvl>
    <w:lvl w:ilvl="1" w:tplc="04090003" w:tentative="1">
      <w:start w:val="1"/>
      <w:numFmt w:val="bullet"/>
      <w:lvlText w:val=""/>
      <w:lvlJc w:val="left"/>
      <w:pPr>
        <w:ind w:left="1530" w:hanging="480"/>
      </w:pPr>
      <w:rPr>
        <w:rFonts w:ascii="Wingdings" w:hAnsi="Wingdings" w:hint="default"/>
      </w:rPr>
    </w:lvl>
    <w:lvl w:ilvl="2" w:tplc="04090005" w:tentative="1">
      <w:start w:val="1"/>
      <w:numFmt w:val="bullet"/>
      <w:lvlText w:val=""/>
      <w:lvlJc w:val="left"/>
      <w:pPr>
        <w:ind w:left="2010" w:hanging="480"/>
      </w:pPr>
      <w:rPr>
        <w:rFonts w:ascii="Wingdings" w:hAnsi="Wingdings" w:hint="default"/>
      </w:rPr>
    </w:lvl>
    <w:lvl w:ilvl="3" w:tplc="04090001" w:tentative="1">
      <w:start w:val="1"/>
      <w:numFmt w:val="bullet"/>
      <w:lvlText w:val=""/>
      <w:lvlJc w:val="left"/>
      <w:pPr>
        <w:ind w:left="2490" w:hanging="480"/>
      </w:pPr>
      <w:rPr>
        <w:rFonts w:ascii="Wingdings" w:hAnsi="Wingdings" w:hint="default"/>
      </w:rPr>
    </w:lvl>
    <w:lvl w:ilvl="4" w:tplc="04090003" w:tentative="1">
      <w:start w:val="1"/>
      <w:numFmt w:val="bullet"/>
      <w:lvlText w:val=""/>
      <w:lvlJc w:val="left"/>
      <w:pPr>
        <w:ind w:left="2970" w:hanging="480"/>
      </w:pPr>
      <w:rPr>
        <w:rFonts w:ascii="Wingdings" w:hAnsi="Wingdings" w:hint="default"/>
      </w:rPr>
    </w:lvl>
    <w:lvl w:ilvl="5" w:tplc="04090005" w:tentative="1">
      <w:start w:val="1"/>
      <w:numFmt w:val="bullet"/>
      <w:lvlText w:val=""/>
      <w:lvlJc w:val="left"/>
      <w:pPr>
        <w:ind w:left="3450" w:hanging="480"/>
      </w:pPr>
      <w:rPr>
        <w:rFonts w:ascii="Wingdings" w:hAnsi="Wingdings" w:hint="default"/>
      </w:rPr>
    </w:lvl>
    <w:lvl w:ilvl="6" w:tplc="04090001" w:tentative="1">
      <w:start w:val="1"/>
      <w:numFmt w:val="bullet"/>
      <w:lvlText w:val=""/>
      <w:lvlJc w:val="left"/>
      <w:pPr>
        <w:ind w:left="3930" w:hanging="480"/>
      </w:pPr>
      <w:rPr>
        <w:rFonts w:ascii="Wingdings" w:hAnsi="Wingdings" w:hint="default"/>
      </w:rPr>
    </w:lvl>
    <w:lvl w:ilvl="7" w:tplc="04090003" w:tentative="1">
      <w:start w:val="1"/>
      <w:numFmt w:val="bullet"/>
      <w:lvlText w:val=""/>
      <w:lvlJc w:val="left"/>
      <w:pPr>
        <w:ind w:left="4410" w:hanging="480"/>
      </w:pPr>
      <w:rPr>
        <w:rFonts w:ascii="Wingdings" w:hAnsi="Wingdings" w:hint="default"/>
      </w:rPr>
    </w:lvl>
    <w:lvl w:ilvl="8" w:tplc="04090005" w:tentative="1">
      <w:start w:val="1"/>
      <w:numFmt w:val="bullet"/>
      <w:lvlText w:val=""/>
      <w:lvlJc w:val="left"/>
      <w:pPr>
        <w:ind w:left="4890" w:hanging="480"/>
      </w:pPr>
      <w:rPr>
        <w:rFonts w:ascii="Wingdings" w:hAnsi="Wingdings" w:hint="default"/>
      </w:rPr>
    </w:lvl>
  </w:abstractNum>
  <w:num w:numId="1" w16cid:durableId="1086655779">
    <w:abstractNumId w:val="7"/>
  </w:num>
  <w:num w:numId="2" w16cid:durableId="1345978563">
    <w:abstractNumId w:val="15"/>
  </w:num>
  <w:num w:numId="3" w16cid:durableId="2119519957">
    <w:abstractNumId w:val="19"/>
  </w:num>
  <w:num w:numId="4" w16cid:durableId="1945526851">
    <w:abstractNumId w:val="20"/>
  </w:num>
  <w:num w:numId="5" w16cid:durableId="687873029">
    <w:abstractNumId w:val="12"/>
  </w:num>
  <w:num w:numId="6" w16cid:durableId="1093286913">
    <w:abstractNumId w:val="9"/>
  </w:num>
  <w:num w:numId="7" w16cid:durableId="560217924">
    <w:abstractNumId w:val="4"/>
  </w:num>
  <w:num w:numId="8" w16cid:durableId="75825883">
    <w:abstractNumId w:val="10"/>
  </w:num>
  <w:num w:numId="9" w16cid:durableId="446044823">
    <w:abstractNumId w:val="24"/>
  </w:num>
  <w:num w:numId="10" w16cid:durableId="214052229">
    <w:abstractNumId w:val="28"/>
  </w:num>
  <w:num w:numId="11" w16cid:durableId="1874222338">
    <w:abstractNumId w:val="17"/>
  </w:num>
  <w:num w:numId="12" w16cid:durableId="364983746">
    <w:abstractNumId w:val="25"/>
  </w:num>
  <w:num w:numId="13" w16cid:durableId="720131264">
    <w:abstractNumId w:val="5"/>
  </w:num>
  <w:num w:numId="14" w16cid:durableId="33383796">
    <w:abstractNumId w:val="16"/>
  </w:num>
  <w:num w:numId="15" w16cid:durableId="87313416">
    <w:abstractNumId w:val="6"/>
  </w:num>
  <w:num w:numId="16" w16cid:durableId="1951741480">
    <w:abstractNumId w:val="14"/>
  </w:num>
  <w:num w:numId="17" w16cid:durableId="788626263">
    <w:abstractNumId w:val="13"/>
  </w:num>
  <w:num w:numId="18" w16cid:durableId="560215303">
    <w:abstractNumId w:val="23"/>
  </w:num>
  <w:num w:numId="19" w16cid:durableId="1545287590">
    <w:abstractNumId w:val="33"/>
  </w:num>
  <w:num w:numId="20" w16cid:durableId="1599944861">
    <w:abstractNumId w:val="34"/>
  </w:num>
  <w:num w:numId="21" w16cid:durableId="280918563">
    <w:abstractNumId w:val="32"/>
  </w:num>
  <w:num w:numId="22" w16cid:durableId="1041248772">
    <w:abstractNumId w:val="29"/>
  </w:num>
  <w:num w:numId="23" w16cid:durableId="208227363">
    <w:abstractNumId w:val="31"/>
  </w:num>
  <w:num w:numId="24" w16cid:durableId="713037898">
    <w:abstractNumId w:val="3"/>
  </w:num>
  <w:num w:numId="25" w16cid:durableId="77332905">
    <w:abstractNumId w:val="21"/>
  </w:num>
  <w:num w:numId="26" w16cid:durableId="1447772679">
    <w:abstractNumId w:val="0"/>
  </w:num>
  <w:num w:numId="27" w16cid:durableId="664363940">
    <w:abstractNumId w:val="1"/>
  </w:num>
  <w:num w:numId="28" w16cid:durableId="1297905099">
    <w:abstractNumId w:val="18"/>
  </w:num>
  <w:num w:numId="29" w16cid:durableId="2125877575">
    <w:abstractNumId w:val="22"/>
  </w:num>
  <w:num w:numId="30" w16cid:durableId="1233926711">
    <w:abstractNumId w:val="8"/>
  </w:num>
  <w:num w:numId="31" w16cid:durableId="1241984817">
    <w:abstractNumId w:val="2"/>
  </w:num>
  <w:num w:numId="32" w16cid:durableId="1090393234">
    <w:abstractNumId w:val="26"/>
  </w:num>
  <w:num w:numId="33" w16cid:durableId="824321886">
    <w:abstractNumId w:val="30"/>
  </w:num>
  <w:num w:numId="34" w16cid:durableId="167134930">
    <w:abstractNumId w:val="11"/>
  </w:num>
  <w:num w:numId="35" w16cid:durableId="1952784196">
    <w:abstractNumId w:val="27"/>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鄭成偉">
    <w15:presenceInfo w15:providerId="AD" w15:userId="S::cwcheng@live.kmu.edu.tw::fd4a660d-bd74-4d15-b5f0-00df4e90a4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trackRevision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46"/>
    <w:rsid w:val="00005787"/>
    <w:rsid w:val="0000580B"/>
    <w:rsid w:val="00010F7E"/>
    <w:rsid w:val="00012C5E"/>
    <w:rsid w:val="00022F7F"/>
    <w:rsid w:val="000308F9"/>
    <w:rsid w:val="00030E76"/>
    <w:rsid w:val="00033116"/>
    <w:rsid w:val="00034073"/>
    <w:rsid w:val="000363E6"/>
    <w:rsid w:val="0003656A"/>
    <w:rsid w:val="000400C2"/>
    <w:rsid w:val="000413BC"/>
    <w:rsid w:val="00041480"/>
    <w:rsid w:val="00051E67"/>
    <w:rsid w:val="000535B6"/>
    <w:rsid w:val="00057F18"/>
    <w:rsid w:val="00062128"/>
    <w:rsid w:val="00066106"/>
    <w:rsid w:val="00066911"/>
    <w:rsid w:val="00066D77"/>
    <w:rsid w:val="0007571B"/>
    <w:rsid w:val="00075DC4"/>
    <w:rsid w:val="00076686"/>
    <w:rsid w:val="00082CA7"/>
    <w:rsid w:val="000838F5"/>
    <w:rsid w:val="000910D9"/>
    <w:rsid w:val="000915D4"/>
    <w:rsid w:val="000926E5"/>
    <w:rsid w:val="00095420"/>
    <w:rsid w:val="000955A4"/>
    <w:rsid w:val="00097718"/>
    <w:rsid w:val="000A1970"/>
    <w:rsid w:val="000A25ED"/>
    <w:rsid w:val="000A66E1"/>
    <w:rsid w:val="000B51A7"/>
    <w:rsid w:val="000C0D1D"/>
    <w:rsid w:val="000C0FCB"/>
    <w:rsid w:val="000C4551"/>
    <w:rsid w:val="000D3051"/>
    <w:rsid w:val="000D38A3"/>
    <w:rsid w:val="000E0536"/>
    <w:rsid w:val="000E3EBA"/>
    <w:rsid w:val="000F7ED8"/>
    <w:rsid w:val="001127B1"/>
    <w:rsid w:val="00114D81"/>
    <w:rsid w:val="001168F0"/>
    <w:rsid w:val="00117E9B"/>
    <w:rsid w:val="00120B9B"/>
    <w:rsid w:val="00122328"/>
    <w:rsid w:val="001228C8"/>
    <w:rsid w:val="00122B90"/>
    <w:rsid w:val="00123F5A"/>
    <w:rsid w:val="00124870"/>
    <w:rsid w:val="00125DA4"/>
    <w:rsid w:val="00132E9B"/>
    <w:rsid w:val="0013546F"/>
    <w:rsid w:val="001428F1"/>
    <w:rsid w:val="001441B5"/>
    <w:rsid w:val="00144814"/>
    <w:rsid w:val="0015407C"/>
    <w:rsid w:val="0015675C"/>
    <w:rsid w:val="00156C48"/>
    <w:rsid w:val="00162BB8"/>
    <w:rsid w:val="00163C32"/>
    <w:rsid w:val="00163D70"/>
    <w:rsid w:val="001721FE"/>
    <w:rsid w:val="00181F90"/>
    <w:rsid w:val="00182E5A"/>
    <w:rsid w:val="0018325B"/>
    <w:rsid w:val="00184D3D"/>
    <w:rsid w:val="00187DA7"/>
    <w:rsid w:val="001915D9"/>
    <w:rsid w:val="001936B4"/>
    <w:rsid w:val="001968F8"/>
    <w:rsid w:val="001A34AE"/>
    <w:rsid w:val="001A74DE"/>
    <w:rsid w:val="001B7D51"/>
    <w:rsid w:val="001B7D63"/>
    <w:rsid w:val="001C332B"/>
    <w:rsid w:val="001C3718"/>
    <w:rsid w:val="001D0B50"/>
    <w:rsid w:val="001D1E36"/>
    <w:rsid w:val="001D288F"/>
    <w:rsid w:val="001D4C34"/>
    <w:rsid w:val="001D640F"/>
    <w:rsid w:val="001D686D"/>
    <w:rsid w:val="001D704F"/>
    <w:rsid w:val="001D7B2E"/>
    <w:rsid w:val="001E561C"/>
    <w:rsid w:val="001F0C97"/>
    <w:rsid w:val="001F6CDB"/>
    <w:rsid w:val="00201657"/>
    <w:rsid w:val="00201EB3"/>
    <w:rsid w:val="00211F8F"/>
    <w:rsid w:val="0021523D"/>
    <w:rsid w:val="00217656"/>
    <w:rsid w:val="00224C13"/>
    <w:rsid w:val="0022580A"/>
    <w:rsid w:val="00231142"/>
    <w:rsid w:val="002327FE"/>
    <w:rsid w:val="00237542"/>
    <w:rsid w:val="00250943"/>
    <w:rsid w:val="00251A7D"/>
    <w:rsid w:val="00255071"/>
    <w:rsid w:val="0026044F"/>
    <w:rsid w:val="0026397A"/>
    <w:rsid w:val="002743C6"/>
    <w:rsid w:val="00275861"/>
    <w:rsid w:val="002859D4"/>
    <w:rsid w:val="00286DE3"/>
    <w:rsid w:val="00292AF9"/>
    <w:rsid w:val="002932D0"/>
    <w:rsid w:val="002A1E2E"/>
    <w:rsid w:val="002A23C9"/>
    <w:rsid w:val="002A3BA5"/>
    <w:rsid w:val="002A5FCC"/>
    <w:rsid w:val="002A7ABD"/>
    <w:rsid w:val="002B3414"/>
    <w:rsid w:val="002B4A8A"/>
    <w:rsid w:val="002B6AE4"/>
    <w:rsid w:val="002B6E36"/>
    <w:rsid w:val="002C0C9A"/>
    <w:rsid w:val="002C54E9"/>
    <w:rsid w:val="002C583D"/>
    <w:rsid w:val="002C70D3"/>
    <w:rsid w:val="002D4214"/>
    <w:rsid w:val="002D49DF"/>
    <w:rsid w:val="002D6B3E"/>
    <w:rsid w:val="002D75BB"/>
    <w:rsid w:val="002E0DC9"/>
    <w:rsid w:val="002F0D09"/>
    <w:rsid w:val="002F651D"/>
    <w:rsid w:val="002F67C8"/>
    <w:rsid w:val="00303E60"/>
    <w:rsid w:val="00307AC0"/>
    <w:rsid w:val="003109F6"/>
    <w:rsid w:val="003112C5"/>
    <w:rsid w:val="00312E38"/>
    <w:rsid w:val="00312F55"/>
    <w:rsid w:val="003166BB"/>
    <w:rsid w:val="00320E27"/>
    <w:rsid w:val="003212DF"/>
    <w:rsid w:val="00321933"/>
    <w:rsid w:val="0032346B"/>
    <w:rsid w:val="00325166"/>
    <w:rsid w:val="00330BEC"/>
    <w:rsid w:val="00330E59"/>
    <w:rsid w:val="003335C7"/>
    <w:rsid w:val="0033492F"/>
    <w:rsid w:val="00335938"/>
    <w:rsid w:val="0033736A"/>
    <w:rsid w:val="00337524"/>
    <w:rsid w:val="00337D60"/>
    <w:rsid w:val="00340A78"/>
    <w:rsid w:val="003430C6"/>
    <w:rsid w:val="00345BEE"/>
    <w:rsid w:val="003469D8"/>
    <w:rsid w:val="00346CE8"/>
    <w:rsid w:val="00360465"/>
    <w:rsid w:val="0036296E"/>
    <w:rsid w:val="003630CE"/>
    <w:rsid w:val="003738E6"/>
    <w:rsid w:val="00376148"/>
    <w:rsid w:val="00381CBB"/>
    <w:rsid w:val="00387004"/>
    <w:rsid w:val="00387D85"/>
    <w:rsid w:val="00392868"/>
    <w:rsid w:val="003A3454"/>
    <w:rsid w:val="003A4C1C"/>
    <w:rsid w:val="003A5303"/>
    <w:rsid w:val="003A5A31"/>
    <w:rsid w:val="003B14F2"/>
    <w:rsid w:val="003B1C4D"/>
    <w:rsid w:val="003B1D3E"/>
    <w:rsid w:val="003B639B"/>
    <w:rsid w:val="003B67CA"/>
    <w:rsid w:val="003B6D90"/>
    <w:rsid w:val="003B7E72"/>
    <w:rsid w:val="003C0443"/>
    <w:rsid w:val="003C0C98"/>
    <w:rsid w:val="003C1911"/>
    <w:rsid w:val="003C1B66"/>
    <w:rsid w:val="003C2812"/>
    <w:rsid w:val="003C281B"/>
    <w:rsid w:val="003C2B54"/>
    <w:rsid w:val="003D5797"/>
    <w:rsid w:val="003D7CAC"/>
    <w:rsid w:val="003E0D5A"/>
    <w:rsid w:val="003E1EC6"/>
    <w:rsid w:val="003F1EE7"/>
    <w:rsid w:val="003F5CFE"/>
    <w:rsid w:val="003F7E43"/>
    <w:rsid w:val="00401CEC"/>
    <w:rsid w:val="00410AC1"/>
    <w:rsid w:val="00412D63"/>
    <w:rsid w:val="00413A20"/>
    <w:rsid w:val="00415504"/>
    <w:rsid w:val="00415AF4"/>
    <w:rsid w:val="00423673"/>
    <w:rsid w:val="00432562"/>
    <w:rsid w:val="00432D0D"/>
    <w:rsid w:val="00435CE3"/>
    <w:rsid w:val="004371D7"/>
    <w:rsid w:val="00442527"/>
    <w:rsid w:val="00442531"/>
    <w:rsid w:val="00443534"/>
    <w:rsid w:val="0044482A"/>
    <w:rsid w:val="00444A6F"/>
    <w:rsid w:val="00444D49"/>
    <w:rsid w:val="00444E6A"/>
    <w:rsid w:val="0045288B"/>
    <w:rsid w:val="00464970"/>
    <w:rsid w:val="00465BB5"/>
    <w:rsid w:val="00466342"/>
    <w:rsid w:val="004677FB"/>
    <w:rsid w:val="004702BA"/>
    <w:rsid w:val="00470585"/>
    <w:rsid w:val="00470781"/>
    <w:rsid w:val="0047184D"/>
    <w:rsid w:val="00482D9E"/>
    <w:rsid w:val="00485508"/>
    <w:rsid w:val="00487CA4"/>
    <w:rsid w:val="00491851"/>
    <w:rsid w:val="004966CB"/>
    <w:rsid w:val="004A0AFB"/>
    <w:rsid w:val="004A7C06"/>
    <w:rsid w:val="004B7B4A"/>
    <w:rsid w:val="004C1472"/>
    <w:rsid w:val="004C30D8"/>
    <w:rsid w:val="004C5E60"/>
    <w:rsid w:val="004C6946"/>
    <w:rsid w:val="004D5EAC"/>
    <w:rsid w:val="004E0E1B"/>
    <w:rsid w:val="004E2A2F"/>
    <w:rsid w:val="004E30B2"/>
    <w:rsid w:val="004E4BDA"/>
    <w:rsid w:val="004E7943"/>
    <w:rsid w:val="004F2A9D"/>
    <w:rsid w:val="004F2BE7"/>
    <w:rsid w:val="004F4204"/>
    <w:rsid w:val="004F7EA4"/>
    <w:rsid w:val="00506958"/>
    <w:rsid w:val="0051638F"/>
    <w:rsid w:val="00530B24"/>
    <w:rsid w:val="00531ACF"/>
    <w:rsid w:val="005333BC"/>
    <w:rsid w:val="00545938"/>
    <w:rsid w:val="00547DB6"/>
    <w:rsid w:val="00556C2D"/>
    <w:rsid w:val="00567B44"/>
    <w:rsid w:val="00570078"/>
    <w:rsid w:val="005727CE"/>
    <w:rsid w:val="00574190"/>
    <w:rsid w:val="00576E00"/>
    <w:rsid w:val="005777FE"/>
    <w:rsid w:val="00580BA5"/>
    <w:rsid w:val="00580CAE"/>
    <w:rsid w:val="00582F88"/>
    <w:rsid w:val="00586707"/>
    <w:rsid w:val="00590C8C"/>
    <w:rsid w:val="005944C2"/>
    <w:rsid w:val="00594898"/>
    <w:rsid w:val="0059505F"/>
    <w:rsid w:val="00595702"/>
    <w:rsid w:val="005979F5"/>
    <w:rsid w:val="005A057A"/>
    <w:rsid w:val="005B2F5B"/>
    <w:rsid w:val="005B46FF"/>
    <w:rsid w:val="005B546F"/>
    <w:rsid w:val="005B5558"/>
    <w:rsid w:val="005B6120"/>
    <w:rsid w:val="005B646A"/>
    <w:rsid w:val="005B675B"/>
    <w:rsid w:val="005B7116"/>
    <w:rsid w:val="005C28D8"/>
    <w:rsid w:val="005C2F66"/>
    <w:rsid w:val="005C4E0F"/>
    <w:rsid w:val="005D78C9"/>
    <w:rsid w:val="005E4B0E"/>
    <w:rsid w:val="00600189"/>
    <w:rsid w:val="006100C5"/>
    <w:rsid w:val="006117BA"/>
    <w:rsid w:val="006144FE"/>
    <w:rsid w:val="00614B9F"/>
    <w:rsid w:val="00617E3E"/>
    <w:rsid w:val="00621B3C"/>
    <w:rsid w:val="006220EA"/>
    <w:rsid w:val="0062299C"/>
    <w:rsid w:val="00625CF7"/>
    <w:rsid w:val="00625F5E"/>
    <w:rsid w:val="00631A80"/>
    <w:rsid w:val="006329FB"/>
    <w:rsid w:val="00634532"/>
    <w:rsid w:val="0063749B"/>
    <w:rsid w:val="00640BD8"/>
    <w:rsid w:val="00645CEF"/>
    <w:rsid w:val="006511CF"/>
    <w:rsid w:val="006558DC"/>
    <w:rsid w:val="00655B5C"/>
    <w:rsid w:val="00657624"/>
    <w:rsid w:val="00657D39"/>
    <w:rsid w:val="00671483"/>
    <w:rsid w:val="00674DCA"/>
    <w:rsid w:val="00675E82"/>
    <w:rsid w:val="0068284F"/>
    <w:rsid w:val="00685DD4"/>
    <w:rsid w:val="00691C2C"/>
    <w:rsid w:val="0069327C"/>
    <w:rsid w:val="006A34B0"/>
    <w:rsid w:val="006A4AD1"/>
    <w:rsid w:val="006A4E52"/>
    <w:rsid w:val="006A4F9B"/>
    <w:rsid w:val="006A57E3"/>
    <w:rsid w:val="006B1487"/>
    <w:rsid w:val="006B3FE7"/>
    <w:rsid w:val="006C26C6"/>
    <w:rsid w:val="006C3D7C"/>
    <w:rsid w:val="006C6F9B"/>
    <w:rsid w:val="006D5962"/>
    <w:rsid w:val="006D6B63"/>
    <w:rsid w:val="006D79DB"/>
    <w:rsid w:val="006D7A96"/>
    <w:rsid w:val="006D7C13"/>
    <w:rsid w:val="006E0146"/>
    <w:rsid w:val="006E3E6D"/>
    <w:rsid w:val="006E6F39"/>
    <w:rsid w:val="006E7768"/>
    <w:rsid w:val="006F241C"/>
    <w:rsid w:val="006F2972"/>
    <w:rsid w:val="006F5829"/>
    <w:rsid w:val="00700664"/>
    <w:rsid w:val="007048FB"/>
    <w:rsid w:val="00711B90"/>
    <w:rsid w:val="007122FC"/>
    <w:rsid w:val="007130F4"/>
    <w:rsid w:val="00716090"/>
    <w:rsid w:val="00721123"/>
    <w:rsid w:val="00727EB3"/>
    <w:rsid w:val="00730374"/>
    <w:rsid w:val="00731231"/>
    <w:rsid w:val="00733688"/>
    <w:rsid w:val="007410B1"/>
    <w:rsid w:val="00741421"/>
    <w:rsid w:val="00746EBC"/>
    <w:rsid w:val="007549BD"/>
    <w:rsid w:val="0076210F"/>
    <w:rsid w:val="007728C2"/>
    <w:rsid w:val="00781589"/>
    <w:rsid w:val="00784674"/>
    <w:rsid w:val="0079272E"/>
    <w:rsid w:val="00796FE9"/>
    <w:rsid w:val="007A112F"/>
    <w:rsid w:val="007A2282"/>
    <w:rsid w:val="007A324F"/>
    <w:rsid w:val="007A36A6"/>
    <w:rsid w:val="007B0BDD"/>
    <w:rsid w:val="007B36E0"/>
    <w:rsid w:val="007B382E"/>
    <w:rsid w:val="007B4205"/>
    <w:rsid w:val="007B469E"/>
    <w:rsid w:val="007B593D"/>
    <w:rsid w:val="007C421E"/>
    <w:rsid w:val="007C5F8B"/>
    <w:rsid w:val="007C64AF"/>
    <w:rsid w:val="007C7E07"/>
    <w:rsid w:val="007D2E51"/>
    <w:rsid w:val="007D68A5"/>
    <w:rsid w:val="007D6FC8"/>
    <w:rsid w:val="007E187A"/>
    <w:rsid w:val="007E2232"/>
    <w:rsid w:val="007E4CBD"/>
    <w:rsid w:val="007F022C"/>
    <w:rsid w:val="007F2778"/>
    <w:rsid w:val="007F4433"/>
    <w:rsid w:val="00806E5A"/>
    <w:rsid w:val="00814236"/>
    <w:rsid w:val="00815409"/>
    <w:rsid w:val="00826C0C"/>
    <w:rsid w:val="008358AB"/>
    <w:rsid w:val="00840FF7"/>
    <w:rsid w:val="00842C7F"/>
    <w:rsid w:val="00846378"/>
    <w:rsid w:val="00846D38"/>
    <w:rsid w:val="00847094"/>
    <w:rsid w:val="00847597"/>
    <w:rsid w:val="00850590"/>
    <w:rsid w:val="0085424D"/>
    <w:rsid w:val="00857109"/>
    <w:rsid w:val="008601F8"/>
    <w:rsid w:val="008625A1"/>
    <w:rsid w:val="008639F2"/>
    <w:rsid w:val="00863BB0"/>
    <w:rsid w:val="0086449D"/>
    <w:rsid w:val="00865743"/>
    <w:rsid w:val="00873C0B"/>
    <w:rsid w:val="008750FD"/>
    <w:rsid w:val="00880E23"/>
    <w:rsid w:val="008820AE"/>
    <w:rsid w:val="00882A10"/>
    <w:rsid w:val="008849D6"/>
    <w:rsid w:val="00891A5F"/>
    <w:rsid w:val="008921F6"/>
    <w:rsid w:val="008969D5"/>
    <w:rsid w:val="008A2CA3"/>
    <w:rsid w:val="008B3B7B"/>
    <w:rsid w:val="008B4489"/>
    <w:rsid w:val="008B6F91"/>
    <w:rsid w:val="008C3F54"/>
    <w:rsid w:val="008C5AA8"/>
    <w:rsid w:val="008C6AB1"/>
    <w:rsid w:val="008E03DB"/>
    <w:rsid w:val="008E10E2"/>
    <w:rsid w:val="008E29DD"/>
    <w:rsid w:val="008E3C9D"/>
    <w:rsid w:val="008F68E4"/>
    <w:rsid w:val="009011AD"/>
    <w:rsid w:val="00901F38"/>
    <w:rsid w:val="00902AAF"/>
    <w:rsid w:val="00911FD9"/>
    <w:rsid w:val="00920556"/>
    <w:rsid w:val="00920BCA"/>
    <w:rsid w:val="00922697"/>
    <w:rsid w:val="00923150"/>
    <w:rsid w:val="009237AD"/>
    <w:rsid w:val="00937A91"/>
    <w:rsid w:val="00954539"/>
    <w:rsid w:val="00957828"/>
    <w:rsid w:val="009627F7"/>
    <w:rsid w:val="00964CC6"/>
    <w:rsid w:val="00972236"/>
    <w:rsid w:val="009749B7"/>
    <w:rsid w:val="00974A54"/>
    <w:rsid w:val="00974E03"/>
    <w:rsid w:val="00984034"/>
    <w:rsid w:val="009856BB"/>
    <w:rsid w:val="00987ADD"/>
    <w:rsid w:val="00991721"/>
    <w:rsid w:val="009950B9"/>
    <w:rsid w:val="009966F1"/>
    <w:rsid w:val="009A0D0D"/>
    <w:rsid w:val="009A426A"/>
    <w:rsid w:val="009B0DE5"/>
    <w:rsid w:val="009B2010"/>
    <w:rsid w:val="009B20BA"/>
    <w:rsid w:val="009C4DBC"/>
    <w:rsid w:val="009C588B"/>
    <w:rsid w:val="009C6F51"/>
    <w:rsid w:val="009D03CB"/>
    <w:rsid w:val="009D0511"/>
    <w:rsid w:val="009D245F"/>
    <w:rsid w:val="009D2EB1"/>
    <w:rsid w:val="009D2F9A"/>
    <w:rsid w:val="009D6D14"/>
    <w:rsid w:val="009E312E"/>
    <w:rsid w:val="009F2A88"/>
    <w:rsid w:val="009F2D68"/>
    <w:rsid w:val="009F3F53"/>
    <w:rsid w:val="009F5158"/>
    <w:rsid w:val="009F699F"/>
    <w:rsid w:val="009F73F9"/>
    <w:rsid w:val="009F76BF"/>
    <w:rsid w:val="00A015AF"/>
    <w:rsid w:val="00A05979"/>
    <w:rsid w:val="00A108A4"/>
    <w:rsid w:val="00A12B04"/>
    <w:rsid w:val="00A139E0"/>
    <w:rsid w:val="00A157CE"/>
    <w:rsid w:val="00A213F4"/>
    <w:rsid w:val="00A21593"/>
    <w:rsid w:val="00A24894"/>
    <w:rsid w:val="00A256E4"/>
    <w:rsid w:val="00A25889"/>
    <w:rsid w:val="00A30B7B"/>
    <w:rsid w:val="00A3242D"/>
    <w:rsid w:val="00A34394"/>
    <w:rsid w:val="00A367D2"/>
    <w:rsid w:val="00A41688"/>
    <w:rsid w:val="00A54C0F"/>
    <w:rsid w:val="00A6682A"/>
    <w:rsid w:val="00A6757B"/>
    <w:rsid w:val="00A71DF8"/>
    <w:rsid w:val="00A74059"/>
    <w:rsid w:val="00A74AF7"/>
    <w:rsid w:val="00A76B16"/>
    <w:rsid w:val="00A803AB"/>
    <w:rsid w:val="00A813A8"/>
    <w:rsid w:val="00A866F4"/>
    <w:rsid w:val="00A8744F"/>
    <w:rsid w:val="00A87F2E"/>
    <w:rsid w:val="00A95BCD"/>
    <w:rsid w:val="00AB1FA0"/>
    <w:rsid w:val="00AB5E01"/>
    <w:rsid w:val="00AB645C"/>
    <w:rsid w:val="00AB7248"/>
    <w:rsid w:val="00AC1FD9"/>
    <w:rsid w:val="00AD14AF"/>
    <w:rsid w:val="00AD3F74"/>
    <w:rsid w:val="00AD457B"/>
    <w:rsid w:val="00AD7757"/>
    <w:rsid w:val="00AE0315"/>
    <w:rsid w:val="00AE67CB"/>
    <w:rsid w:val="00AE708B"/>
    <w:rsid w:val="00AF335D"/>
    <w:rsid w:val="00AF4BD5"/>
    <w:rsid w:val="00AF6DDC"/>
    <w:rsid w:val="00AF72C2"/>
    <w:rsid w:val="00B01AD8"/>
    <w:rsid w:val="00B05424"/>
    <w:rsid w:val="00B10EDD"/>
    <w:rsid w:val="00B10FB5"/>
    <w:rsid w:val="00B110DE"/>
    <w:rsid w:val="00B12601"/>
    <w:rsid w:val="00B1376B"/>
    <w:rsid w:val="00B15F26"/>
    <w:rsid w:val="00B237E9"/>
    <w:rsid w:val="00B26A31"/>
    <w:rsid w:val="00B320FF"/>
    <w:rsid w:val="00B3740E"/>
    <w:rsid w:val="00B413AD"/>
    <w:rsid w:val="00B44063"/>
    <w:rsid w:val="00B44583"/>
    <w:rsid w:val="00B4494D"/>
    <w:rsid w:val="00B45654"/>
    <w:rsid w:val="00B51618"/>
    <w:rsid w:val="00B53A99"/>
    <w:rsid w:val="00B53B90"/>
    <w:rsid w:val="00B55B56"/>
    <w:rsid w:val="00B631C5"/>
    <w:rsid w:val="00B707A3"/>
    <w:rsid w:val="00B71FE3"/>
    <w:rsid w:val="00B75B15"/>
    <w:rsid w:val="00B75D99"/>
    <w:rsid w:val="00B76263"/>
    <w:rsid w:val="00B77083"/>
    <w:rsid w:val="00B81D33"/>
    <w:rsid w:val="00B83569"/>
    <w:rsid w:val="00B850D1"/>
    <w:rsid w:val="00B87A1D"/>
    <w:rsid w:val="00B87EE8"/>
    <w:rsid w:val="00B9722F"/>
    <w:rsid w:val="00B9726F"/>
    <w:rsid w:val="00B97B67"/>
    <w:rsid w:val="00BA0434"/>
    <w:rsid w:val="00BA0BDF"/>
    <w:rsid w:val="00BA115F"/>
    <w:rsid w:val="00BB2F5A"/>
    <w:rsid w:val="00BB3072"/>
    <w:rsid w:val="00BB31C0"/>
    <w:rsid w:val="00BB3F7D"/>
    <w:rsid w:val="00BB5D9B"/>
    <w:rsid w:val="00BB7797"/>
    <w:rsid w:val="00BC5BFC"/>
    <w:rsid w:val="00BC7B03"/>
    <w:rsid w:val="00BD4265"/>
    <w:rsid w:val="00BD4AFA"/>
    <w:rsid w:val="00BE01B0"/>
    <w:rsid w:val="00BE6BC1"/>
    <w:rsid w:val="00BF1DBA"/>
    <w:rsid w:val="00BF3FA5"/>
    <w:rsid w:val="00BF49B9"/>
    <w:rsid w:val="00BF6644"/>
    <w:rsid w:val="00C00B5D"/>
    <w:rsid w:val="00C02AFE"/>
    <w:rsid w:val="00C031B6"/>
    <w:rsid w:val="00C03614"/>
    <w:rsid w:val="00C04E21"/>
    <w:rsid w:val="00C04E85"/>
    <w:rsid w:val="00C05655"/>
    <w:rsid w:val="00C1560D"/>
    <w:rsid w:val="00C246F6"/>
    <w:rsid w:val="00C2674F"/>
    <w:rsid w:val="00C35A23"/>
    <w:rsid w:val="00C36D64"/>
    <w:rsid w:val="00C4080C"/>
    <w:rsid w:val="00C412F7"/>
    <w:rsid w:val="00C41FB3"/>
    <w:rsid w:val="00C4215C"/>
    <w:rsid w:val="00C4262E"/>
    <w:rsid w:val="00C45DAD"/>
    <w:rsid w:val="00C4762D"/>
    <w:rsid w:val="00C54188"/>
    <w:rsid w:val="00C56093"/>
    <w:rsid w:val="00C568F7"/>
    <w:rsid w:val="00C66B7A"/>
    <w:rsid w:val="00C67B2C"/>
    <w:rsid w:val="00C70685"/>
    <w:rsid w:val="00C711C9"/>
    <w:rsid w:val="00C83049"/>
    <w:rsid w:val="00C83A57"/>
    <w:rsid w:val="00C904A8"/>
    <w:rsid w:val="00C92776"/>
    <w:rsid w:val="00C92DEF"/>
    <w:rsid w:val="00C93D6B"/>
    <w:rsid w:val="00CA23C7"/>
    <w:rsid w:val="00CA3C4B"/>
    <w:rsid w:val="00CB3294"/>
    <w:rsid w:val="00CC19C7"/>
    <w:rsid w:val="00CC20A5"/>
    <w:rsid w:val="00CC3D2E"/>
    <w:rsid w:val="00CC7240"/>
    <w:rsid w:val="00CD1E20"/>
    <w:rsid w:val="00CE1A0E"/>
    <w:rsid w:val="00CE36B1"/>
    <w:rsid w:val="00CE54B1"/>
    <w:rsid w:val="00CE6999"/>
    <w:rsid w:val="00CF1A4D"/>
    <w:rsid w:val="00CF2458"/>
    <w:rsid w:val="00CF2BDB"/>
    <w:rsid w:val="00CF5076"/>
    <w:rsid w:val="00D07493"/>
    <w:rsid w:val="00D07CDD"/>
    <w:rsid w:val="00D13364"/>
    <w:rsid w:val="00D13406"/>
    <w:rsid w:val="00D1447F"/>
    <w:rsid w:val="00D15260"/>
    <w:rsid w:val="00D16289"/>
    <w:rsid w:val="00D16D34"/>
    <w:rsid w:val="00D2213A"/>
    <w:rsid w:val="00D227B3"/>
    <w:rsid w:val="00D246EB"/>
    <w:rsid w:val="00D26042"/>
    <w:rsid w:val="00D33E99"/>
    <w:rsid w:val="00D366EE"/>
    <w:rsid w:val="00D45B1B"/>
    <w:rsid w:val="00D50319"/>
    <w:rsid w:val="00D526E8"/>
    <w:rsid w:val="00D60975"/>
    <w:rsid w:val="00D63BC2"/>
    <w:rsid w:val="00D67640"/>
    <w:rsid w:val="00D71CB0"/>
    <w:rsid w:val="00D74BE6"/>
    <w:rsid w:val="00D7504B"/>
    <w:rsid w:val="00D76F0F"/>
    <w:rsid w:val="00D7759C"/>
    <w:rsid w:val="00D77875"/>
    <w:rsid w:val="00D820B1"/>
    <w:rsid w:val="00D8487A"/>
    <w:rsid w:val="00D91F38"/>
    <w:rsid w:val="00D95C9F"/>
    <w:rsid w:val="00D96A47"/>
    <w:rsid w:val="00D971CA"/>
    <w:rsid w:val="00DA7579"/>
    <w:rsid w:val="00DB234D"/>
    <w:rsid w:val="00DB4838"/>
    <w:rsid w:val="00DB5461"/>
    <w:rsid w:val="00DB6579"/>
    <w:rsid w:val="00DB6B93"/>
    <w:rsid w:val="00DB7546"/>
    <w:rsid w:val="00DC6D5B"/>
    <w:rsid w:val="00DC7ECE"/>
    <w:rsid w:val="00DD163F"/>
    <w:rsid w:val="00DD443A"/>
    <w:rsid w:val="00DD67F9"/>
    <w:rsid w:val="00DD6F31"/>
    <w:rsid w:val="00DD7B2A"/>
    <w:rsid w:val="00DE1FAA"/>
    <w:rsid w:val="00DE25E1"/>
    <w:rsid w:val="00DE4DDD"/>
    <w:rsid w:val="00DE5973"/>
    <w:rsid w:val="00DF4FAF"/>
    <w:rsid w:val="00E0041D"/>
    <w:rsid w:val="00E005BD"/>
    <w:rsid w:val="00E02449"/>
    <w:rsid w:val="00E0691F"/>
    <w:rsid w:val="00E11E36"/>
    <w:rsid w:val="00E120FD"/>
    <w:rsid w:val="00E12C98"/>
    <w:rsid w:val="00E172C5"/>
    <w:rsid w:val="00E1734F"/>
    <w:rsid w:val="00E22E2E"/>
    <w:rsid w:val="00E348E7"/>
    <w:rsid w:val="00E40D49"/>
    <w:rsid w:val="00E509B1"/>
    <w:rsid w:val="00E621F2"/>
    <w:rsid w:val="00E63016"/>
    <w:rsid w:val="00E6327A"/>
    <w:rsid w:val="00E716D2"/>
    <w:rsid w:val="00E73233"/>
    <w:rsid w:val="00E749AF"/>
    <w:rsid w:val="00E80D76"/>
    <w:rsid w:val="00E81E6D"/>
    <w:rsid w:val="00E839E8"/>
    <w:rsid w:val="00E87691"/>
    <w:rsid w:val="00E92A78"/>
    <w:rsid w:val="00E93F36"/>
    <w:rsid w:val="00E953B2"/>
    <w:rsid w:val="00E9558C"/>
    <w:rsid w:val="00EA265D"/>
    <w:rsid w:val="00EA6434"/>
    <w:rsid w:val="00EB0266"/>
    <w:rsid w:val="00EB12A7"/>
    <w:rsid w:val="00EB2331"/>
    <w:rsid w:val="00EB4A94"/>
    <w:rsid w:val="00EB6DC8"/>
    <w:rsid w:val="00EC03C9"/>
    <w:rsid w:val="00EC0F8C"/>
    <w:rsid w:val="00ED15DC"/>
    <w:rsid w:val="00ED740C"/>
    <w:rsid w:val="00EE1BFE"/>
    <w:rsid w:val="00EE44DD"/>
    <w:rsid w:val="00EF02B8"/>
    <w:rsid w:val="00EF0BDA"/>
    <w:rsid w:val="00EF2396"/>
    <w:rsid w:val="00EF6FC0"/>
    <w:rsid w:val="00F0422E"/>
    <w:rsid w:val="00F05B8E"/>
    <w:rsid w:val="00F074BF"/>
    <w:rsid w:val="00F1035B"/>
    <w:rsid w:val="00F13052"/>
    <w:rsid w:val="00F20E8D"/>
    <w:rsid w:val="00F21391"/>
    <w:rsid w:val="00F23548"/>
    <w:rsid w:val="00F33A9C"/>
    <w:rsid w:val="00F3489B"/>
    <w:rsid w:val="00F36EBE"/>
    <w:rsid w:val="00F40489"/>
    <w:rsid w:val="00F526DE"/>
    <w:rsid w:val="00F53CD8"/>
    <w:rsid w:val="00F54228"/>
    <w:rsid w:val="00F6442D"/>
    <w:rsid w:val="00F666CD"/>
    <w:rsid w:val="00F74282"/>
    <w:rsid w:val="00F76E10"/>
    <w:rsid w:val="00F77AD1"/>
    <w:rsid w:val="00F82D36"/>
    <w:rsid w:val="00F86F78"/>
    <w:rsid w:val="00F959E9"/>
    <w:rsid w:val="00F9791B"/>
    <w:rsid w:val="00FA4629"/>
    <w:rsid w:val="00FA5D03"/>
    <w:rsid w:val="00FA6144"/>
    <w:rsid w:val="00FA62E3"/>
    <w:rsid w:val="00FA678A"/>
    <w:rsid w:val="00FB1B1C"/>
    <w:rsid w:val="00FB29C6"/>
    <w:rsid w:val="00FB3F99"/>
    <w:rsid w:val="00FB572D"/>
    <w:rsid w:val="00FB5E02"/>
    <w:rsid w:val="00FC1AFA"/>
    <w:rsid w:val="00FC4E7C"/>
    <w:rsid w:val="00FC65B6"/>
    <w:rsid w:val="00FC69DD"/>
    <w:rsid w:val="00FC6EFB"/>
    <w:rsid w:val="00FD0CA0"/>
    <w:rsid w:val="00FD3A72"/>
    <w:rsid w:val="00FD4216"/>
    <w:rsid w:val="00FD7B31"/>
    <w:rsid w:val="00FE1FA7"/>
    <w:rsid w:val="00FE63B5"/>
    <w:rsid w:val="00FF53FA"/>
    <w:rsid w:val="00FF603F"/>
    <w:rsid w:val="00FF72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A9ABA"/>
  <w15:docId w15:val="{7EF48679-A051-45BA-B0A3-381B273E8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4282"/>
    <w:pPr>
      <w:widowControl w:val="0"/>
    </w:pPr>
    <w:rPr>
      <w:rFonts w:ascii="Times New Roman" w:eastAsia="新細明體" w:hAnsi="Times New Roman" w:cs="Times New Roman"/>
      <w:szCs w:val="20"/>
    </w:rPr>
  </w:style>
  <w:style w:type="paragraph" w:styleId="1">
    <w:name w:val="heading 1"/>
    <w:basedOn w:val="a"/>
    <w:next w:val="a"/>
    <w:link w:val="10"/>
    <w:uiPriority w:val="9"/>
    <w:qFormat/>
    <w:rsid w:val="001D7B2E"/>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semiHidden/>
    <w:unhideWhenUsed/>
    <w:qFormat/>
    <w:rsid w:val="00022F7F"/>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1D7B2E"/>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sid w:val="00022F7F"/>
    <w:rPr>
      <w:rFonts w:asciiTheme="majorHAnsi" w:eastAsiaTheme="majorEastAsia" w:hAnsiTheme="majorHAnsi" w:cstheme="majorBidi"/>
      <w:b/>
      <w:bCs/>
      <w:sz w:val="48"/>
      <w:szCs w:val="48"/>
    </w:rPr>
  </w:style>
  <w:style w:type="paragraph" w:styleId="a3">
    <w:name w:val="Plain Text"/>
    <w:basedOn w:val="a"/>
    <w:link w:val="a4"/>
    <w:rsid w:val="004C6946"/>
    <w:rPr>
      <w:rFonts w:ascii="細明體" w:eastAsia="細明體" w:hAnsi="Courier New"/>
      <w:lang w:val="x-none" w:eastAsia="x-none"/>
    </w:rPr>
  </w:style>
  <w:style w:type="character" w:customStyle="1" w:styleId="a4">
    <w:name w:val="純文字 字元"/>
    <w:basedOn w:val="a0"/>
    <w:link w:val="a3"/>
    <w:rsid w:val="004C6946"/>
    <w:rPr>
      <w:rFonts w:ascii="細明體" w:eastAsia="細明體" w:hAnsi="Courier New" w:cs="Times New Roman"/>
      <w:szCs w:val="20"/>
      <w:lang w:val="x-none" w:eastAsia="x-none"/>
    </w:rPr>
  </w:style>
  <w:style w:type="table" w:styleId="a5">
    <w:name w:val="Table Grid"/>
    <w:basedOn w:val="a1"/>
    <w:uiPriority w:val="39"/>
    <w:rsid w:val="004C6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semiHidden/>
    <w:rsid w:val="00DC6D5B"/>
    <w:pPr>
      <w:snapToGrid w:val="0"/>
    </w:pPr>
    <w:rPr>
      <w:sz w:val="20"/>
    </w:rPr>
  </w:style>
  <w:style w:type="character" w:customStyle="1" w:styleId="a7">
    <w:name w:val="註腳文字 字元"/>
    <w:basedOn w:val="a0"/>
    <w:link w:val="a6"/>
    <w:semiHidden/>
    <w:rsid w:val="00DC6D5B"/>
    <w:rPr>
      <w:rFonts w:ascii="Times New Roman" w:eastAsia="新細明體" w:hAnsi="Times New Roman" w:cs="Times New Roman"/>
      <w:sz w:val="20"/>
      <w:szCs w:val="20"/>
    </w:rPr>
  </w:style>
  <w:style w:type="character" w:styleId="a8">
    <w:name w:val="footnote reference"/>
    <w:semiHidden/>
    <w:rsid w:val="00DC6D5B"/>
    <w:rPr>
      <w:vertAlign w:val="superscript"/>
    </w:rPr>
  </w:style>
  <w:style w:type="paragraph" w:styleId="a9">
    <w:name w:val="header"/>
    <w:basedOn w:val="a"/>
    <w:link w:val="aa"/>
    <w:uiPriority w:val="99"/>
    <w:unhideWhenUsed/>
    <w:rsid w:val="00DB7546"/>
    <w:pPr>
      <w:tabs>
        <w:tab w:val="center" w:pos="4153"/>
        <w:tab w:val="right" w:pos="8306"/>
      </w:tabs>
      <w:snapToGrid w:val="0"/>
    </w:pPr>
    <w:rPr>
      <w:sz w:val="20"/>
    </w:rPr>
  </w:style>
  <w:style w:type="character" w:customStyle="1" w:styleId="aa">
    <w:name w:val="頁首 字元"/>
    <w:basedOn w:val="a0"/>
    <w:link w:val="a9"/>
    <w:uiPriority w:val="99"/>
    <w:rsid w:val="00DB7546"/>
    <w:rPr>
      <w:rFonts w:ascii="Times New Roman" w:eastAsia="新細明體" w:hAnsi="Times New Roman" w:cs="Times New Roman"/>
      <w:sz w:val="20"/>
      <w:szCs w:val="20"/>
    </w:rPr>
  </w:style>
  <w:style w:type="paragraph" w:styleId="ab">
    <w:name w:val="footer"/>
    <w:basedOn w:val="a"/>
    <w:link w:val="ac"/>
    <w:uiPriority w:val="99"/>
    <w:unhideWhenUsed/>
    <w:rsid w:val="00DB7546"/>
    <w:pPr>
      <w:tabs>
        <w:tab w:val="center" w:pos="4153"/>
        <w:tab w:val="right" w:pos="8306"/>
      </w:tabs>
      <w:snapToGrid w:val="0"/>
    </w:pPr>
    <w:rPr>
      <w:sz w:val="20"/>
    </w:rPr>
  </w:style>
  <w:style w:type="character" w:customStyle="1" w:styleId="ac">
    <w:name w:val="頁尾 字元"/>
    <w:basedOn w:val="a0"/>
    <w:link w:val="ab"/>
    <w:uiPriority w:val="99"/>
    <w:rsid w:val="00DB7546"/>
    <w:rPr>
      <w:rFonts w:ascii="Times New Roman" w:eastAsia="新細明體" w:hAnsi="Times New Roman" w:cs="Times New Roman"/>
      <w:sz w:val="20"/>
      <w:szCs w:val="20"/>
    </w:rPr>
  </w:style>
  <w:style w:type="character" w:styleId="ad">
    <w:name w:val="annotation reference"/>
    <w:basedOn w:val="a0"/>
    <w:uiPriority w:val="99"/>
    <w:semiHidden/>
    <w:unhideWhenUsed/>
    <w:rsid w:val="00DE5973"/>
    <w:rPr>
      <w:sz w:val="18"/>
      <w:szCs w:val="18"/>
    </w:rPr>
  </w:style>
  <w:style w:type="paragraph" w:styleId="ae">
    <w:name w:val="annotation text"/>
    <w:basedOn w:val="a"/>
    <w:link w:val="af"/>
    <w:uiPriority w:val="99"/>
    <w:semiHidden/>
    <w:unhideWhenUsed/>
    <w:rsid w:val="00DE5973"/>
  </w:style>
  <w:style w:type="character" w:customStyle="1" w:styleId="af">
    <w:name w:val="註解文字 字元"/>
    <w:basedOn w:val="a0"/>
    <w:link w:val="ae"/>
    <w:uiPriority w:val="99"/>
    <w:semiHidden/>
    <w:rsid w:val="00DE5973"/>
    <w:rPr>
      <w:rFonts w:ascii="Times New Roman" w:eastAsia="新細明體" w:hAnsi="Times New Roman" w:cs="Times New Roman"/>
      <w:szCs w:val="20"/>
    </w:rPr>
  </w:style>
  <w:style w:type="paragraph" w:styleId="af0">
    <w:name w:val="annotation subject"/>
    <w:basedOn w:val="ae"/>
    <w:next w:val="ae"/>
    <w:link w:val="af1"/>
    <w:uiPriority w:val="99"/>
    <w:semiHidden/>
    <w:unhideWhenUsed/>
    <w:rsid w:val="00DE5973"/>
    <w:rPr>
      <w:b/>
      <w:bCs/>
    </w:rPr>
  </w:style>
  <w:style w:type="character" w:customStyle="1" w:styleId="af1">
    <w:name w:val="註解主旨 字元"/>
    <w:basedOn w:val="af"/>
    <w:link w:val="af0"/>
    <w:uiPriority w:val="99"/>
    <w:semiHidden/>
    <w:rsid w:val="00DE5973"/>
    <w:rPr>
      <w:rFonts w:ascii="Times New Roman" w:eastAsia="新細明體" w:hAnsi="Times New Roman" w:cs="Times New Roman"/>
      <w:b/>
      <w:bCs/>
      <w:szCs w:val="20"/>
    </w:rPr>
  </w:style>
  <w:style w:type="paragraph" w:styleId="af2">
    <w:name w:val="Balloon Text"/>
    <w:basedOn w:val="a"/>
    <w:link w:val="af3"/>
    <w:uiPriority w:val="99"/>
    <w:semiHidden/>
    <w:unhideWhenUsed/>
    <w:rsid w:val="00DE5973"/>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DE5973"/>
    <w:rPr>
      <w:rFonts w:asciiTheme="majorHAnsi" w:eastAsiaTheme="majorEastAsia" w:hAnsiTheme="majorHAnsi" w:cstheme="majorBidi"/>
      <w:sz w:val="18"/>
      <w:szCs w:val="18"/>
    </w:rPr>
  </w:style>
  <w:style w:type="paragraph" w:styleId="af4">
    <w:name w:val="List Paragraph"/>
    <w:basedOn w:val="a"/>
    <w:uiPriority w:val="34"/>
    <w:qFormat/>
    <w:rsid w:val="003112C5"/>
    <w:pPr>
      <w:ind w:leftChars="200" w:left="480"/>
    </w:pPr>
  </w:style>
  <w:style w:type="character" w:styleId="af5">
    <w:name w:val="Hyperlink"/>
    <w:basedOn w:val="a0"/>
    <w:uiPriority w:val="99"/>
    <w:unhideWhenUsed/>
    <w:rsid w:val="0022580A"/>
    <w:rPr>
      <w:color w:val="0563C1" w:themeColor="hyperlink"/>
      <w:u w:val="single"/>
    </w:rPr>
  </w:style>
  <w:style w:type="character" w:customStyle="1" w:styleId="etdd">
    <w:name w:val="etd_d"/>
    <w:basedOn w:val="a0"/>
    <w:rsid w:val="0032346B"/>
  </w:style>
  <w:style w:type="character" w:styleId="af6">
    <w:name w:val="Strong"/>
    <w:basedOn w:val="a0"/>
    <w:uiPriority w:val="22"/>
    <w:qFormat/>
    <w:rsid w:val="0032346B"/>
    <w:rPr>
      <w:b/>
      <w:bCs/>
    </w:rPr>
  </w:style>
  <w:style w:type="character" w:customStyle="1" w:styleId="markedcontent">
    <w:name w:val="markedcontent"/>
    <w:basedOn w:val="a0"/>
    <w:rsid w:val="007C5F8B"/>
  </w:style>
  <w:style w:type="paragraph" w:styleId="af7">
    <w:name w:val="Note Heading"/>
    <w:basedOn w:val="a"/>
    <w:next w:val="a"/>
    <w:link w:val="af8"/>
    <w:uiPriority w:val="99"/>
    <w:unhideWhenUsed/>
    <w:rsid w:val="007549BD"/>
    <w:pPr>
      <w:jc w:val="center"/>
    </w:pPr>
    <w:rPr>
      <w:rFonts w:eastAsia="標楷體"/>
      <w:szCs w:val="24"/>
    </w:rPr>
  </w:style>
  <w:style w:type="character" w:customStyle="1" w:styleId="af8">
    <w:name w:val="註釋標題 字元"/>
    <w:basedOn w:val="a0"/>
    <w:link w:val="af7"/>
    <w:uiPriority w:val="99"/>
    <w:rsid w:val="007549BD"/>
    <w:rPr>
      <w:rFonts w:ascii="Times New Roman" w:eastAsia="標楷體" w:hAnsi="Times New Roman" w:cs="Times New Roman"/>
      <w:szCs w:val="24"/>
    </w:rPr>
  </w:style>
  <w:style w:type="paragraph" w:styleId="af9">
    <w:name w:val="Closing"/>
    <w:basedOn w:val="a"/>
    <w:link w:val="afa"/>
    <w:uiPriority w:val="99"/>
    <w:unhideWhenUsed/>
    <w:rsid w:val="007549BD"/>
    <w:pPr>
      <w:ind w:leftChars="1800" w:left="100"/>
    </w:pPr>
    <w:rPr>
      <w:rFonts w:eastAsia="標楷體"/>
      <w:szCs w:val="24"/>
    </w:rPr>
  </w:style>
  <w:style w:type="character" w:customStyle="1" w:styleId="afa">
    <w:name w:val="結語 字元"/>
    <w:basedOn w:val="a0"/>
    <w:link w:val="af9"/>
    <w:uiPriority w:val="99"/>
    <w:rsid w:val="007549BD"/>
    <w:rPr>
      <w:rFonts w:ascii="Times New Roman" w:eastAsia="標楷體" w:hAnsi="Times New Roman" w:cs="Times New Roman"/>
      <w:szCs w:val="24"/>
    </w:rPr>
  </w:style>
  <w:style w:type="paragraph" w:styleId="afb">
    <w:name w:val="TOC Heading"/>
    <w:basedOn w:val="1"/>
    <w:next w:val="a"/>
    <w:uiPriority w:val="39"/>
    <w:unhideWhenUsed/>
    <w:qFormat/>
    <w:rsid w:val="001D7B2E"/>
    <w:pPr>
      <w:keepLines/>
      <w:widowControl/>
      <w:spacing w:before="240" w:after="0" w:line="259" w:lineRule="auto"/>
      <w:outlineLvl w:val="9"/>
    </w:pPr>
    <w:rPr>
      <w:b w:val="0"/>
      <w:bCs w:val="0"/>
      <w:color w:val="2E74B5" w:themeColor="accent1" w:themeShade="BF"/>
      <w:kern w:val="0"/>
      <w:sz w:val="32"/>
      <w:szCs w:val="32"/>
    </w:rPr>
  </w:style>
  <w:style w:type="paragraph" w:styleId="21">
    <w:name w:val="toc 2"/>
    <w:basedOn w:val="a"/>
    <w:next w:val="a"/>
    <w:autoRedefine/>
    <w:uiPriority w:val="39"/>
    <w:unhideWhenUsed/>
    <w:rsid w:val="001D7B2E"/>
    <w:pPr>
      <w:widowControl/>
      <w:spacing w:after="100" w:line="259" w:lineRule="auto"/>
      <w:ind w:left="220"/>
    </w:pPr>
    <w:rPr>
      <w:rFonts w:asciiTheme="minorHAnsi" w:eastAsiaTheme="minorEastAsia" w:hAnsiTheme="minorHAnsi"/>
      <w:kern w:val="0"/>
      <w:sz w:val="22"/>
      <w:szCs w:val="22"/>
    </w:rPr>
  </w:style>
  <w:style w:type="paragraph" w:styleId="11">
    <w:name w:val="toc 1"/>
    <w:basedOn w:val="a"/>
    <w:next w:val="a"/>
    <w:autoRedefine/>
    <w:uiPriority w:val="39"/>
    <w:unhideWhenUsed/>
    <w:rsid w:val="001D7B2E"/>
    <w:pPr>
      <w:widowControl/>
      <w:spacing w:after="100" w:line="259" w:lineRule="auto"/>
    </w:pPr>
    <w:rPr>
      <w:rFonts w:asciiTheme="minorHAnsi" w:eastAsiaTheme="minorEastAsia" w:hAnsiTheme="minorHAnsi"/>
      <w:kern w:val="0"/>
      <w:sz w:val="22"/>
      <w:szCs w:val="22"/>
    </w:rPr>
  </w:style>
  <w:style w:type="paragraph" w:styleId="3">
    <w:name w:val="toc 3"/>
    <w:basedOn w:val="a"/>
    <w:next w:val="a"/>
    <w:autoRedefine/>
    <w:uiPriority w:val="39"/>
    <w:unhideWhenUsed/>
    <w:rsid w:val="001D7B2E"/>
    <w:pPr>
      <w:widowControl/>
      <w:spacing w:after="100" w:line="259" w:lineRule="auto"/>
      <w:ind w:left="440"/>
    </w:pPr>
    <w:rPr>
      <w:rFonts w:asciiTheme="minorHAnsi" w:eastAsiaTheme="minorEastAsia" w:hAnsiTheme="minorHAnsi"/>
      <w:kern w:val="0"/>
      <w:sz w:val="22"/>
      <w:szCs w:val="22"/>
    </w:rPr>
  </w:style>
  <w:style w:type="character" w:customStyle="1" w:styleId="authors-list-item">
    <w:name w:val="authors-list-item"/>
    <w:basedOn w:val="a0"/>
    <w:rsid w:val="00442531"/>
  </w:style>
  <w:style w:type="character" w:customStyle="1" w:styleId="author-sup-separator">
    <w:name w:val="author-sup-separator"/>
    <w:basedOn w:val="a0"/>
    <w:rsid w:val="00442531"/>
  </w:style>
  <w:style w:type="character" w:customStyle="1" w:styleId="comma">
    <w:name w:val="comma"/>
    <w:basedOn w:val="a0"/>
    <w:rsid w:val="00442531"/>
  </w:style>
  <w:style w:type="character" w:customStyle="1" w:styleId="period">
    <w:name w:val="period"/>
    <w:basedOn w:val="a0"/>
    <w:rsid w:val="00442531"/>
  </w:style>
  <w:style w:type="character" w:customStyle="1" w:styleId="cit">
    <w:name w:val="cit"/>
    <w:basedOn w:val="a0"/>
    <w:rsid w:val="00442531"/>
  </w:style>
  <w:style w:type="paragraph" w:styleId="30">
    <w:name w:val="Body Text Indent 3"/>
    <w:basedOn w:val="a"/>
    <w:link w:val="31"/>
    <w:uiPriority w:val="99"/>
    <w:rsid w:val="00BF49B9"/>
    <w:pPr>
      <w:widowControl/>
      <w:spacing w:before="120" w:after="120" w:line="360" w:lineRule="exact"/>
      <w:ind w:left="1418" w:hanging="736"/>
    </w:pPr>
    <w:rPr>
      <w:rFonts w:ascii="Book Antiqua" w:eastAsia="標楷體" w:hAnsi="Book Antiqua"/>
      <w:noProof/>
      <w:kern w:val="0"/>
    </w:rPr>
  </w:style>
  <w:style w:type="character" w:customStyle="1" w:styleId="31">
    <w:name w:val="本文縮排 3 字元"/>
    <w:basedOn w:val="a0"/>
    <w:link w:val="30"/>
    <w:uiPriority w:val="99"/>
    <w:rsid w:val="00BF49B9"/>
    <w:rPr>
      <w:rFonts w:ascii="Book Antiqua" w:eastAsia="標楷體" w:hAnsi="Book Antiqua" w:cs="Times New Roman"/>
      <w:noProof/>
      <w:kern w:val="0"/>
      <w:szCs w:val="20"/>
    </w:rPr>
  </w:style>
  <w:style w:type="character" w:customStyle="1" w:styleId="c9dxtc">
    <w:name w:val="c9dxtc"/>
    <w:basedOn w:val="a0"/>
    <w:rsid w:val="00E12C98"/>
  </w:style>
  <w:style w:type="character" w:customStyle="1" w:styleId="docsum-journal-citation">
    <w:name w:val="docsum-journal-citation"/>
    <w:basedOn w:val="a0"/>
    <w:rsid w:val="003B639B"/>
  </w:style>
  <w:style w:type="character" w:customStyle="1" w:styleId="docsum-authors">
    <w:name w:val="docsum-authors"/>
    <w:basedOn w:val="a0"/>
    <w:rsid w:val="00DA7579"/>
  </w:style>
  <w:style w:type="character" w:styleId="afc">
    <w:name w:val="Emphasis"/>
    <w:basedOn w:val="a0"/>
    <w:uiPriority w:val="20"/>
    <w:qFormat/>
    <w:rsid w:val="00DA7579"/>
    <w:rPr>
      <w:i/>
      <w:iCs/>
    </w:rPr>
  </w:style>
  <w:style w:type="paragraph" w:styleId="Web">
    <w:name w:val="Normal (Web)"/>
    <w:basedOn w:val="a"/>
    <w:uiPriority w:val="99"/>
    <w:unhideWhenUsed/>
    <w:rsid w:val="00E11E36"/>
    <w:pPr>
      <w:widowControl/>
      <w:spacing w:before="100" w:beforeAutospacing="1" w:after="100" w:afterAutospacing="1"/>
    </w:pPr>
    <w:rPr>
      <w:rFonts w:ascii="新細明體" w:hAnsi="新細明體" w:cs="新細明體"/>
      <w:kern w:val="0"/>
      <w:szCs w:val="24"/>
    </w:rPr>
  </w:style>
  <w:style w:type="paragraph" w:styleId="afd">
    <w:name w:val="Revision"/>
    <w:hidden/>
    <w:uiPriority w:val="99"/>
    <w:semiHidden/>
    <w:rsid w:val="00AF6DDC"/>
    <w:rPr>
      <w:rFonts w:ascii="Times New Roman" w:eastAsia="新細明體"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76631">
      <w:bodyDiv w:val="1"/>
      <w:marLeft w:val="0"/>
      <w:marRight w:val="0"/>
      <w:marTop w:val="0"/>
      <w:marBottom w:val="0"/>
      <w:divBdr>
        <w:top w:val="none" w:sz="0" w:space="0" w:color="auto"/>
        <w:left w:val="none" w:sz="0" w:space="0" w:color="auto"/>
        <w:bottom w:val="none" w:sz="0" w:space="0" w:color="auto"/>
        <w:right w:val="none" w:sz="0" w:space="0" w:color="auto"/>
      </w:divBdr>
    </w:div>
    <w:div w:id="138616456">
      <w:bodyDiv w:val="1"/>
      <w:marLeft w:val="0"/>
      <w:marRight w:val="0"/>
      <w:marTop w:val="0"/>
      <w:marBottom w:val="0"/>
      <w:divBdr>
        <w:top w:val="none" w:sz="0" w:space="0" w:color="auto"/>
        <w:left w:val="none" w:sz="0" w:space="0" w:color="auto"/>
        <w:bottom w:val="none" w:sz="0" w:space="0" w:color="auto"/>
        <w:right w:val="none" w:sz="0" w:space="0" w:color="auto"/>
      </w:divBdr>
    </w:div>
    <w:div w:id="207187152">
      <w:bodyDiv w:val="1"/>
      <w:marLeft w:val="0"/>
      <w:marRight w:val="0"/>
      <w:marTop w:val="0"/>
      <w:marBottom w:val="0"/>
      <w:divBdr>
        <w:top w:val="none" w:sz="0" w:space="0" w:color="auto"/>
        <w:left w:val="none" w:sz="0" w:space="0" w:color="auto"/>
        <w:bottom w:val="none" w:sz="0" w:space="0" w:color="auto"/>
        <w:right w:val="none" w:sz="0" w:space="0" w:color="auto"/>
      </w:divBdr>
    </w:div>
    <w:div w:id="210768114">
      <w:bodyDiv w:val="1"/>
      <w:marLeft w:val="0"/>
      <w:marRight w:val="0"/>
      <w:marTop w:val="0"/>
      <w:marBottom w:val="0"/>
      <w:divBdr>
        <w:top w:val="none" w:sz="0" w:space="0" w:color="auto"/>
        <w:left w:val="none" w:sz="0" w:space="0" w:color="auto"/>
        <w:bottom w:val="none" w:sz="0" w:space="0" w:color="auto"/>
        <w:right w:val="none" w:sz="0" w:space="0" w:color="auto"/>
      </w:divBdr>
    </w:div>
    <w:div w:id="244850106">
      <w:bodyDiv w:val="1"/>
      <w:marLeft w:val="0"/>
      <w:marRight w:val="0"/>
      <w:marTop w:val="0"/>
      <w:marBottom w:val="0"/>
      <w:divBdr>
        <w:top w:val="none" w:sz="0" w:space="0" w:color="auto"/>
        <w:left w:val="none" w:sz="0" w:space="0" w:color="auto"/>
        <w:bottom w:val="none" w:sz="0" w:space="0" w:color="auto"/>
        <w:right w:val="none" w:sz="0" w:space="0" w:color="auto"/>
      </w:divBdr>
      <w:divsChild>
        <w:div w:id="1285188969">
          <w:marLeft w:val="446"/>
          <w:marRight w:val="0"/>
          <w:marTop w:val="0"/>
          <w:marBottom w:val="0"/>
          <w:divBdr>
            <w:top w:val="none" w:sz="0" w:space="0" w:color="auto"/>
            <w:left w:val="none" w:sz="0" w:space="0" w:color="auto"/>
            <w:bottom w:val="none" w:sz="0" w:space="0" w:color="auto"/>
            <w:right w:val="none" w:sz="0" w:space="0" w:color="auto"/>
          </w:divBdr>
        </w:div>
      </w:divsChild>
    </w:div>
    <w:div w:id="266236133">
      <w:bodyDiv w:val="1"/>
      <w:marLeft w:val="0"/>
      <w:marRight w:val="0"/>
      <w:marTop w:val="0"/>
      <w:marBottom w:val="0"/>
      <w:divBdr>
        <w:top w:val="none" w:sz="0" w:space="0" w:color="auto"/>
        <w:left w:val="none" w:sz="0" w:space="0" w:color="auto"/>
        <w:bottom w:val="none" w:sz="0" w:space="0" w:color="auto"/>
        <w:right w:val="none" w:sz="0" w:space="0" w:color="auto"/>
      </w:divBdr>
    </w:div>
    <w:div w:id="343240958">
      <w:bodyDiv w:val="1"/>
      <w:marLeft w:val="0"/>
      <w:marRight w:val="0"/>
      <w:marTop w:val="0"/>
      <w:marBottom w:val="0"/>
      <w:divBdr>
        <w:top w:val="none" w:sz="0" w:space="0" w:color="auto"/>
        <w:left w:val="none" w:sz="0" w:space="0" w:color="auto"/>
        <w:bottom w:val="none" w:sz="0" w:space="0" w:color="auto"/>
        <w:right w:val="none" w:sz="0" w:space="0" w:color="auto"/>
      </w:divBdr>
    </w:div>
    <w:div w:id="345981681">
      <w:bodyDiv w:val="1"/>
      <w:marLeft w:val="0"/>
      <w:marRight w:val="0"/>
      <w:marTop w:val="0"/>
      <w:marBottom w:val="0"/>
      <w:divBdr>
        <w:top w:val="none" w:sz="0" w:space="0" w:color="auto"/>
        <w:left w:val="none" w:sz="0" w:space="0" w:color="auto"/>
        <w:bottom w:val="none" w:sz="0" w:space="0" w:color="auto"/>
        <w:right w:val="none" w:sz="0" w:space="0" w:color="auto"/>
      </w:divBdr>
    </w:div>
    <w:div w:id="387146061">
      <w:bodyDiv w:val="1"/>
      <w:marLeft w:val="0"/>
      <w:marRight w:val="0"/>
      <w:marTop w:val="0"/>
      <w:marBottom w:val="0"/>
      <w:divBdr>
        <w:top w:val="none" w:sz="0" w:space="0" w:color="auto"/>
        <w:left w:val="none" w:sz="0" w:space="0" w:color="auto"/>
        <w:bottom w:val="none" w:sz="0" w:space="0" w:color="auto"/>
        <w:right w:val="none" w:sz="0" w:space="0" w:color="auto"/>
      </w:divBdr>
      <w:divsChild>
        <w:div w:id="995841821">
          <w:marLeft w:val="446"/>
          <w:marRight w:val="0"/>
          <w:marTop w:val="0"/>
          <w:marBottom w:val="0"/>
          <w:divBdr>
            <w:top w:val="none" w:sz="0" w:space="0" w:color="auto"/>
            <w:left w:val="none" w:sz="0" w:space="0" w:color="auto"/>
            <w:bottom w:val="none" w:sz="0" w:space="0" w:color="auto"/>
            <w:right w:val="none" w:sz="0" w:space="0" w:color="auto"/>
          </w:divBdr>
        </w:div>
      </w:divsChild>
    </w:div>
    <w:div w:id="464084995">
      <w:bodyDiv w:val="1"/>
      <w:marLeft w:val="0"/>
      <w:marRight w:val="0"/>
      <w:marTop w:val="0"/>
      <w:marBottom w:val="0"/>
      <w:divBdr>
        <w:top w:val="none" w:sz="0" w:space="0" w:color="auto"/>
        <w:left w:val="none" w:sz="0" w:space="0" w:color="auto"/>
        <w:bottom w:val="none" w:sz="0" w:space="0" w:color="auto"/>
        <w:right w:val="none" w:sz="0" w:space="0" w:color="auto"/>
      </w:divBdr>
      <w:divsChild>
        <w:div w:id="1987204586">
          <w:marLeft w:val="446"/>
          <w:marRight w:val="0"/>
          <w:marTop w:val="0"/>
          <w:marBottom w:val="0"/>
          <w:divBdr>
            <w:top w:val="none" w:sz="0" w:space="0" w:color="auto"/>
            <w:left w:val="none" w:sz="0" w:space="0" w:color="auto"/>
            <w:bottom w:val="none" w:sz="0" w:space="0" w:color="auto"/>
            <w:right w:val="none" w:sz="0" w:space="0" w:color="auto"/>
          </w:divBdr>
        </w:div>
      </w:divsChild>
    </w:div>
    <w:div w:id="614673578">
      <w:bodyDiv w:val="1"/>
      <w:marLeft w:val="0"/>
      <w:marRight w:val="0"/>
      <w:marTop w:val="0"/>
      <w:marBottom w:val="0"/>
      <w:divBdr>
        <w:top w:val="none" w:sz="0" w:space="0" w:color="auto"/>
        <w:left w:val="none" w:sz="0" w:space="0" w:color="auto"/>
        <w:bottom w:val="none" w:sz="0" w:space="0" w:color="auto"/>
        <w:right w:val="none" w:sz="0" w:space="0" w:color="auto"/>
      </w:divBdr>
    </w:div>
    <w:div w:id="625619821">
      <w:bodyDiv w:val="1"/>
      <w:marLeft w:val="0"/>
      <w:marRight w:val="0"/>
      <w:marTop w:val="0"/>
      <w:marBottom w:val="0"/>
      <w:divBdr>
        <w:top w:val="none" w:sz="0" w:space="0" w:color="auto"/>
        <w:left w:val="none" w:sz="0" w:space="0" w:color="auto"/>
        <w:bottom w:val="none" w:sz="0" w:space="0" w:color="auto"/>
        <w:right w:val="none" w:sz="0" w:space="0" w:color="auto"/>
      </w:divBdr>
      <w:divsChild>
        <w:div w:id="1131706501">
          <w:marLeft w:val="0"/>
          <w:marRight w:val="0"/>
          <w:marTop w:val="0"/>
          <w:marBottom w:val="0"/>
          <w:divBdr>
            <w:top w:val="none" w:sz="0" w:space="0" w:color="auto"/>
            <w:left w:val="none" w:sz="0" w:space="0" w:color="auto"/>
            <w:bottom w:val="none" w:sz="0" w:space="0" w:color="auto"/>
            <w:right w:val="none" w:sz="0" w:space="0" w:color="auto"/>
          </w:divBdr>
          <w:divsChild>
            <w:div w:id="1374232366">
              <w:marLeft w:val="0"/>
              <w:marRight w:val="0"/>
              <w:marTop w:val="0"/>
              <w:marBottom w:val="0"/>
              <w:divBdr>
                <w:top w:val="none" w:sz="0" w:space="0" w:color="auto"/>
                <w:left w:val="single" w:sz="6" w:space="0" w:color="12A4A9"/>
                <w:bottom w:val="none" w:sz="0" w:space="0" w:color="auto"/>
                <w:right w:val="single" w:sz="6" w:space="0" w:color="12A4A9"/>
              </w:divBdr>
              <w:divsChild>
                <w:div w:id="2036690173">
                  <w:marLeft w:val="0"/>
                  <w:marRight w:val="0"/>
                  <w:marTop w:val="0"/>
                  <w:marBottom w:val="0"/>
                  <w:divBdr>
                    <w:top w:val="none" w:sz="0" w:space="0" w:color="auto"/>
                    <w:left w:val="none" w:sz="0" w:space="0" w:color="auto"/>
                    <w:bottom w:val="none" w:sz="0" w:space="0" w:color="auto"/>
                    <w:right w:val="none" w:sz="0" w:space="0" w:color="auto"/>
                  </w:divBdr>
                  <w:divsChild>
                    <w:div w:id="628239660">
                      <w:marLeft w:val="0"/>
                      <w:marRight w:val="0"/>
                      <w:marTop w:val="0"/>
                      <w:marBottom w:val="0"/>
                      <w:divBdr>
                        <w:top w:val="single" w:sz="6" w:space="0" w:color="7ED2D5"/>
                        <w:left w:val="single" w:sz="6" w:space="0" w:color="7ED2D5"/>
                        <w:bottom w:val="single" w:sz="6" w:space="0" w:color="7ED2D5"/>
                        <w:right w:val="single" w:sz="6" w:space="0" w:color="7ED2D5"/>
                      </w:divBdr>
                      <w:divsChild>
                        <w:div w:id="1588346248">
                          <w:marLeft w:val="0"/>
                          <w:marRight w:val="0"/>
                          <w:marTop w:val="0"/>
                          <w:marBottom w:val="0"/>
                          <w:divBdr>
                            <w:top w:val="none" w:sz="0" w:space="0" w:color="auto"/>
                            <w:left w:val="none" w:sz="0" w:space="0" w:color="auto"/>
                            <w:bottom w:val="none" w:sz="0" w:space="0" w:color="auto"/>
                            <w:right w:val="none" w:sz="0" w:space="0" w:color="auto"/>
                          </w:divBdr>
                          <w:divsChild>
                            <w:div w:id="1927225605">
                              <w:marLeft w:val="0"/>
                              <w:marRight w:val="0"/>
                              <w:marTop w:val="0"/>
                              <w:marBottom w:val="0"/>
                              <w:divBdr>
                                <w:top w:val="none" w:sz="0" w:space="0" w:color="auto"/>
                                <w:left w:val="none" w:sz="0" w:space="0" w:color="auto"/>
                                <w:bottom w:val="none" w:sz="0" w:space="0" w:color="auto"/>
                                <w:right w:val="none" w:sz="0" w:space="0" w:color="auto"/>
                              </w:divBdr>
                              <w:divsChild>
                                <w:div w:id="98326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4652122">
      <w:bodyDiv w:val="1"/>
      <w:marLeft w:val="0"/>
      <w:marRight w:val="0"/>
      <w:marTop w:val="0"/>
      <w:marBottom w:val="0"/>
      <w:divBdr>
        <w:top w:val="none" w:sz="0" w:space="0" w:color="auto"/>
        <w:left w:val="none" w:sz="0" w:space="0" w:color="auto"/>
        <w:bottom w:val="none" w:sz="0" w:space="0" w:color="auto"/>
        <w:right w:val="none" w:sz="0" w:space="0" w:color="auto"/>
      </w:divBdr>
    </w:div>
    <w:div w:id="708338835">
      <w:bodyDiv w:val="1"/>
      <w:marLeft w:val="0"/>
      <w:marRight w:val="0"/>
      <w:marTop w:val="0"/>
      <w:marBottom w:val="0"/>
      <w:divBdr>
        <w:top w:val="none" w:sz="0" w:space="0" w:color="auto"/>
        <w:left w:val="none" w:sz="0" w:space="0" w:color="auto"/>
        <w:bottom w:val="none" w:sz="0" w:space="0" w:color="auto"/>
        <w:right w:val="none" w:sz="0" w:space="0" w:color="auto"/>
      </w:divBdr>
    </w:div>
    <w:div w:id="750279699">
      <w:bodyDiv w:val="1"/>
      <w:marLeft w:val="0"/>
      <w:marRight w:val="0"/>
      <w:marTop w:val="0"/>
      <w:marBottom w:val="0"/>
      <w:divBdr>
        <w:top w:val="none" w:sz="0" w:space="0" w:color="auto"/>
        <w:left w:val="none" w:sz="0" w:space="0" w:color="auto"/>
        <w:bottom w:val="none" w:sz="0" w:space="0" w:color="auto"/>
        <w:right w:val="none" w:sz="0" w:space="0" w:color="auto"/>
      </w:divBdr>
    </w:div>
    <w:div w:id="765537575">
      <w:bodyDiv w:val="1"/>
      <w:marLeft w:val="0"/>
      <w:marRight w:val="0"/>
      <w:marTop w:val="0"/>
      <w:marBottom w:val="0"/>
      <w:divBdr>
        <w:top w:val="none" w:sz="0" w:space="0" w:color="auto"/>
        <w:left w:val="none" w:sz="0" w:space="0" w:color="auto"/>
        <w:bottom w:val="none" w:sz="0" w:space="0" w:color="auto"/>
        <w:right w:val="none" w:sz="0" w:space="0" w:color="auto"/>
      </w:divBdr>
    </w:div>
    <w:div w:id="766540275">
      <w:bodyDiv w:val="1"/>
      <w:marLeft w:val="0"/>
      <w:marRight w:val="0"/>
      <w:marTop w:val="0"/>
      <w:marBottom w:val="0"/>
      <w:divBdr>
        <w:top w:val="none" w:sz="0" w:space="0" w:color="auto"/>
        <w:left w:val="none" w:sz="0" w:space="0" w:color="auto"/>
        <w:bottom w:val="none" w:sz="0" w:space="0" w:color="auto"/>
        <w:right w:val="none" w:sz="0" w:space="0" w:color="auto"/>
      </w:divBdr>
    </w:div>
    <w:div w:id="877550999">
      <w:bodyDiv w:val="1"/>
      <w:marLeft w:val="0"/>
      <w:marRight w:val="0"/>
      <w:marTop w:val="0"/>
      <w:marBottom w:val="0"/>
      <w:divBdr>
        <w:top w:val="none" w:sz="0" w:space="0" w:color="auto"/>
        <w:left w:val="none" w:sz="0" w:space="0" w:color="auto"/>
        <w:bottom w:val="none" w:sz="0" w:space="0" w:color="auto"/>
        <w:right w:val="none" w:sz="0" w:space="0" w:color="auto"/>
      </w:divBdr>
    </w:div>
    <w:div w:id="933128305">
      <w:bodyDiv w:val="1"/>
      <w:marLeft w:val="0"/>
      <w:marRight w:val="0"/>
      <w:marTop w:val="0"/>
      <w:marBottom w:val="0"/>
      <w:divBdr>
        <w:top w:val="none" w:sz="0" w:space="0" w:color="auto"/>
        <w:left w:val="none" w:sz="0" w:space="0" w:color="auto"/>
        <w:bottom w:val="none" w:sz="0" w:space="0" w:color="auto"/>
        <w:right w:val="none" w:sz="0" w:space="0" w:color="auto"/>
      </w:divBdr>
    </w:div>
    <w:div w:id="943151144">
      <w:bodyDiv w:val="1"/>
      <w:marLeft w:val="0"/>
      <w:marRight w:val="0"/>
      <w:marTop w:val="0"/>
      <w:marBottom w:val="0"/>
      <w:divBdr>
        <w:top w:val="none" w:sz="0" w:space="0" w:color="auto"/>
        <w:left w:val="none" w:sz="0" w:space="0" w:color="auto"/>
        <w:bottom w:val="none" w:sz="0" w:space="0" w:color="auto"/>
        <w:right w:val="none" w:sz="0" w:space="0" w:color="auto"/>
      </w:divBdr>
    </w:div>
    <w:div w:id="998313697">
      <w:bodyDiv w:val="1"/>
      <w:marLeft w:val="0"/>
      <w:marRight w:val="0"/>
      <w:marTop w:val="0"/>
      <w:marBottom w:val="0"/>
      <w:divBdr>
        <w:top w:val="none" w:sz="0" w:space="0" w:color="auto"/>
        <w:left w:val="none" w:sz="0" w:space="0" w:color="auto"/>
        <w:bottom w:val="none" w:sz="0" w:space="0" w:color="auto"/>
        <w:right w:val="none" w:sz="0" w:space="0" w:color="auto"/>
      </w:divBdr>
    </w:div>
    <w:div w:id="1089228888">
      <w:bodyDiv w:val="1"/>
      <w:marLeft w:val="0"/>
      <w:marRight w:val="0"/>
      <w:marTop w:val="0"/>
      <w:marBottom w:val="0"/>
      <w:divBdr>
        <w:top w:val="none" w:sz="0" w:space="0" w:color="auto"/>
        <w:left w:val="none" w:sz="0" w:space="0" w:color="auto"/>
        <w:bottom w:val="none" w:sz="0" w:space="0" w:color="auto"/>
        <w:right w:val="none" w:sz="0" w:space="0" w:color="auto"/>
      </w:divBdr>
    </w:div>
    <w:div w:id="1139808261">
      <w:bodyDiv w:val="1"/>
      <w:marLeft w:val="0"/>
      <w:marRight w:val="0"/>
      <w:marTop w:val="0"/>
      <w:marBottom w:val="0"/>
      <w:divBdr>
        <w:top w:val="none" w:sz="0" w:space="0" w:color="auto"/>
        <w:left w:val="none" w:sz="0" w:space="0" w:color="auto"/>
        <w:bottom w:val="none" w:sz="0" w:space="0" w:color="auto"/>
        <w:right w:val="none" w:sz="0" w:space="0" w:color="auto"/>
      </w:divBdr>
    </w:div>
    <w:div w:id="1158613045">
      <w:bodyDiv w:val="1"/>
      <w:marLeft w:val="0"/>
      <w:marRight w:val="0"/>
      <w:marTop w:val="0"/>
      <w:marBottom w:val="0"/>
      <w:divBdr>
        <w:top w:val="none" w:sz="0" w:space="0" w:color="auto"/>
        <w:left w:val="none" w:sz="0" w:space="0" w:color="auto"/>
        <w:bottom w:val="none" w:sz="0" w:space="0" w:color="auto"/>
        <w:right w:val="none" w:sz="0" w:space="0" w:color="auto"/>
      </w:divBdr>
    </w:div>
    <w:div w:id="1160578742">
      <w:bodyDiv w:val="1"/>
      <w:marLeft w:val="0"/>
      <w:marRight w:val="0"/>
      <w:marTop w:val="0"/>
      <w:marBottom w:val="0"/>
      <w:divBdr>
        <w:top w:val="none" w:sz="0" w:space="0" w:color="auto"/>
        <w:left w:val="none" w:sz="0" w:space="0" w:color="auto"/>
        <w:bottom w:val="none" w:sz="0" w:space="0" w:color="auto"/>
        <w:right w:val="none" w:sz="0" w:space="0" w:color="auto"/>
      </w:divBdr>
    </w:div>
    <w:div w:id="1231185830">
      <w:bodyDiv w:val="1"/>
      <w:marLeft w:val="0"/>
      <w:marRight w:val="0"/>
      <w:marTop w:val="0"/>
      <w:marBottom w:val="0"/>
      <w:divBdr>
        <w:top w:val="none" w:sz="0" w:space="0" w:color="auto"/>
        <w:left w:val="none" w:sz="0" w:space="0" w:color="auto"/>
        <w:bottom w:val="none" w:sz="0" w:space="0" w:color="auto"/>
        <w:right w:val="none" w:sz="0" w:space="0" w:color="auto"/>
      </w:divBdr>
    </w:div>
    <w:div w:id="1270774676">
      <w:bodyDiv w:val="1"/>
      <w:marLeft w:val="0"/>
      <w:marRight w:val="0"/>
      <w:marTop w:val="0"/>
      <w:marBottom w:val="0"/>
      <w:divBdr>
        <w:top w:val="none" w:sz="0" w:space="0" w:color="auto"/>
        <w:left w:val="none" w:sz="0" w:space="0" w:color="auto"/>
        <w:bottom w:val="none" w:sz="0" w:space="0" w:color="auto"/>
        <w:right w:val="none" w:sz="0" w:space="0" w:color="auto"/>
      </w:divBdr>
    </w:div>
    <w:div w:id="1317605595">
      <w:bodyDiv w:val="1"/>
      <w:marLeft w:val="0"/>
      <w:marRight w:val="0"/>
      <w:marTop w:val="0"/>
      <w:marBottom w:val="0"/>
      <w:divBdr>
        <w:top w:val="none" w:sz="0" w:space="0" w:color="auto"/>
        <w:left w:val="none" w:sz="0" w:space="0" w:color="auto"/>
        <w:bottom w:val="none" w:sz="0" w:space="0" w:color="auto"/>
        <w:right w:val="none" w:sz="0" w:space="0" w:color="auto"/>
      </w:divBdr>
    </w:div>
    <w:div w:id="1335721108">
      <w:bodyDiv w:val="1"/>
      <w:marLeft w:val="0"/>
      <w:marRight w:val="0"/>
      <w:marTop w:val="0"/>
      <w:marBottom w:val="0"/>
      <w:divBdr>
        <w:top w:val="none" w:sz="0" w:space="0" w:color="auto"/>
        <w:left w:val="none" w:sz="0" w:space="0" w:color="auto"/>
        <w:bottom w:val="none" w:sz="0" w:space="0" w:color="auto"/>
        <w:right w:val="none" w:sz="0" w:space="0" w:color="auto"/>
      </w:divBdr>
      <w:divsChild>
        <w:div w:id="1040281910">
          <w:marLeft w:val="446"/>
          <w:marRight w:val="0"/>
          <w:marTop w:val="0"/>
          <w:marBottom w:val="0"/>
          <w:divBdr>
            <w:top w:val="none" w:sz="0" w:space="0" w:color="auto"/>
            <w:left w:val="none" w:sz="0" w:space="0" w:color="auto"/>
            <w:bottom w:val="none" w:sz="0" w:space="0" w:color="auto"/>
            <w:right w:val="none" w:sz="0" w:space="0" w:color="auto"/>
          </w:divBdr>
        </w:div>
        <w:div w:id="745343959">
          <w:marLeft w:val="446"/>
          <w:marRight w:val="0"/>
          <w:marTop w:val="0"/>
          <w:marBottom w:val="0"/>
          <w:divBdr>
            <w:top w:val="none" w:sz="0" w:space="0" w:color="auto"/>
            <w:left w:val="none" w:sz="0" w:space="0" w:color="auto"/>
            <w:bottom w:val="none" w:sz="0" w:space="0" w:color="auto"/>
            <w:right w:val="none" w:sz="0" w:space="0" w:color="auto"/>
          </w:divBdr>
        </w:div>
      </w:divsChild>
    </w:div>
    <w:div w:id="1407846921">
      <w:bodyDiv w:val="1"/>
      <w:marLeft w:val="0"/>
      <w:marRight w:val="0"/>
      <w:marTop w:val="0"/>
      <w:marBottom w:val="0"/>
      <w:divBdr>
        <w:top w:val="none" w:sz="0" w:space="0" w:color="auto"/>
        <w:left w:val="none" w:sz="0" w:space="0" w:color="auto"/>
        <w:bottom w:val="none" w:sz="0" w:space="0" w:color="auto"/>
        <w:right w:val="none" w:sz="0" w:space="0" w:color="auto"/>
      </w:divBdr>
    </w:div>
    <w:div w:id="1426196380">
      <w:bodyDiv w:val="1"/>
      <w:marLeft w:val="0"/>
      <w:marRight w:val="0"/>
      <w:marTop w:val="0"/>
      <w:marBottom w:val="0"/>
      <w:divBdr>
        <w:top w:val="none" w:sz="0" w:space="0" w:color="auto"/>
        <w:left w:val="none" w:sz="0" w:space="0" w:color="auto"/>
        <w:bottom w:val="none" w:sz="0" w:space="0" w:color="auto"/>
        <w:right w:val="none" w:sz="0" w:space="0" w:color="auto"/>
      </w:divBdr>
      <w:divsChild>
        <w:div w:id="1204712782">
          <w:marLeft w:val="1886"/>
          <w:marRight w:val="0"/>
          <w:marTop w:val="96"/>
          <w:marBottom w:val="0"/>
          <w:divBdr>
            <w:top w:val="none" w:sz="0" w:space="0" w:color="auto"/>
            <w:left w:val="none" w:sz="0" w:space="0" w:color="auto"/>
            <w:bottom w:val="none" w:sz="0" w:space="0" w:color="auto"/>
            <w:right w:val="none" w:sz="0" w:space="0" w:color="auto"/>
          </w:divBdr>
        </w:div>
      </w:divsChild>
    </w:div>
    <w:div w:id="1575386221">
      <w:bodyDiv w:val="1"/>
      <w:marLeft w:val="0"/>
      <w:marRight w:val="0"/>
      <w:marTop w:val="0"/>
      <w:marBottom w:val="0"/>
      <w:divBdr>
        <w:top w:val="none" w:sz="0" w:space="0" w:color="auto"/>
        <w:left w:val="none" w:sz="0" w:space="0" w:color="auto"/>
        <w:bottom w:val="none" w:sz="0" w:space="0" w:color="auto"/>
        <w:right w:val="none" w:sz="0" w:space="0" w:color="auto"/>
      </w:divBdr>
    </w:div>
    <w:div w:id="1612860844">
      <w:bodyDiv w:val="1"/>
      <w:marLeft w:val="0"/>
      <w:marRight w:val="0"/>
      <w:marTop w:val="0"/>
      <w:marBottom w:val="0"/>
      <w:divBdr>
        <w:top w:val="none" w:sz="0" w:space="0" w:color="auto"/>
        <w:left w:val="none" w:sz="0" w:space="0" w:color="auto"/>
        <w:bottom w:val="none" w:sz="0" w:space="0" w:color="auto"/>
        <w:right w:val="none" w:sz="0" w:space="0" w:color="auto"/>
      </w:divBdr>
      <w:divsChild>
        <w:div w:id="1002077078">
          <w:marLeft w:val="0"/>
          <w:marRight w:val="0"/>
          <w:marTop w:val="0"/>
          <w:marBottom w:val="0"/>
          <w:divBdr>
            <w:top w:val="none" w:sz="0" w:space="0" w:color="auto"/>
            <w:left w:val="none" w:sz="0" w:space="0" w:color="auto"/>
            <w:bottom w:val="none" w:sz="0" w:space="0" w:color="auto"/>
            <w:right w:val="none" w:sz="0" w:space="0" w:color="auto"/>
          </w:divBdr>
        </w:div>
      </w:divsChild>
    </w:div>
    <w:div w:id="1638872018">
      <w:bodyDiv w:val="1"/>
      <w:marLeft w:val="0"/>
      <w:marRight w:val="0"/>
      <w:marTop w:val="0"/>
      <w:marBottom w:val="0"/>
      <w:divBdr>
        <w:top w:val="none" w:sz="0" w:space="0" w:color="auto"/>
        <w:left w:val="none" w:sz="0" w:space="0" w:color="auto"/>
        <w:bottom w:val="none" w:sz="0" w:space="0" w:color="auto"/>
        <w:right w:val="none" w:sz="0" w:space="0" w:color="auto"/>
      </w:divBdr>
      <w:divsChild>
        <w:div w:id="1397582137">
          <w:marLeft w:val="360"/>
          <w:marRight w:val="0"/>
          <w:marTop w:val="200"/>
          <w:marBottom w:val="0"/>
          <w:divBdr>
            <w:top w:val="none" w:sz="0" w:space="0" w:color="auto"/>
            <w:left w:val="none" w:sz="0" w:space="0" w:color="auto"/>
            <w:bottom w:val="none" w:sz="0" w:space="0" w:color="auto"/>
            <w:right w:val="none" w:sz="0" w:space="0" w:color="auto"/>
          </w:divBdr>
        </w:div>
      </w:divsChild>
    </w:div>
    <w:div w:id="1655523449">
      <w:bodyDiv w:val="1"/>
      <w:marLeft w:val="0"/>
      <w:marRight w:val="0"/>
      <w:marTop w:val="0"/>
      <w:marBottom w:val="0"/>
      <w:divBdr>
        <w:top w:val="none" w:sz="0" w:space="0" w:color="auto"/>
        <w:left w:val="none" w:sz="0" w:space="0" w:color="auto"/>
        <w:bottom w:val="none" w:sz="0" w:space="0" w:color="auto"/>
        <w:right w:val="none" w:sz="0" w:space="0" w:color="auto"/>
      </w:divBdr>
    </w:div>
    <w:div w:id="1693922665">
      <w:bodyDiv w:val="1"/>
      <w:marLeft w:val="0"/>
      <w:marRight w:val="0"/>
      <w:marTop w:val="0"/>
      <w:marBottom w:val="0"/>
      <w:divBdr>
        <w:top w:val="none" w:sz="0" w:space="0" w:color="auto"/>
        <w:left w:val="none" w:sz="0" w:space="0" w:color="auto"/>
        <w:bottom w:val="none" w:sz="0" w:space="0" w:color="auto"/>
        <w:right w:val="none" w:sz="0" w:space="0" w:color="auto"/>
      </w:divBdr>
    </w:div>
    <w:div w:id="1730306335">
      <w:bodyDiv w:val="1"/>
      <w:marLeft w:val="0"/>
      <w:marRight w:val="0"/>
      <w:marTop w:val="0"/>
      <w:marBottom w:val="0"/>
      <w:divBdr>
        <w:top w:val="none" w:sz="0" w:space="0" w:color="auto"/>
        <w:left w:val="none" w:sz="0" w:space="0" w:color="auto"/>
        <w:bottom w:val="none" w:sz="0" w:space="0" w:color="auto"/>
        <w:right w:val="none" w:sz="0" w:space="0" w:color="auto"/>
      </w:divBdr>
    </w:div>
    <w:div w:id="1730569533">
      <w:bodyDiv w:val="1"/>
      <w:marLeft w:val="0"/>
      <w:marRight w:val="0"/>
      <w:marTop w:val="0"/>
      <w:marBottom w:val="0"/>
      <w:divBdr>
        <w:top w:val="none" w:sz="0" w:space="0" w:color="auto"/>
        <w:left w:val="none" w:sz="0" w:space="0" w:color="auto"/>
        <w:bottom w:val="none" w:sz="0" w:space="0" w:color="auto"/>
        <w:right w:val="none" w:sz="0" w:space="0" w:color="auto"/>
      </w:divBdr>
      <w:divsChild>
        <w:div w:id="1960061000">
          <w:marLeft w:val="0"/>
          <w:marRight w:val="0"/>
          <w:marTop w:val="0"/>
          <w:marBottom w:val="0"/>
          <w:divBdr>
            <w:top w:val="none" w:sz="0" w:space="0" w:color="auto"/>
            <w:left w:val="none" w:sz="0" w:space="0" w:color="auto"/>
            <w:bottom w:val="none" w:sz="0" w:space="0" w:color="auto"/>
            <w:right w:val="none" w:sz="0" w:space="0" w:color="auto"/>
          </w:divBdr>
          <w:divsChild>
            <w:div w:id="473530293">
              <w:marLeft w:val="0"/>
              <w:marRight w:val="0"/>
              <w:marTop w:val="0"/>
              <w:marBottom w:val="0"/>
              <w:divBdr>
                <w:top w:val="none" w:sz="0" w:space="0" w:color="auto"/>
                <w:left w:val="none" w:sz="0" w:space="0" w:color="auto"/>
                <w:bottom w:val="none" w:sz="0" w:space="0" w:color="auto"/>
                <w:right w:val="none" w:sz="0" w:space="0" w:color="auto"/>
              </w:divBdr>
              <w:divsChild>
                <w:div w:id="128688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20116">
      <w:bodyDiv w:val="1"/>
      <w:marLeft w:val="0"/>
      <w:marRight w:val="0"/>
      <w:marTop w:val="0"/>
      <w:marBottom w:val="0"/>
      <w:divBdr>
        <w:top w:val="none" w:sz="0" w:space="0" w:color="auto"/>
        <w:left w:val="none" w:sz="0" w:space="0" w:color="auto"/>
        <w:bottom w:val="none" w:sz="0" w:space="0" w:color="auto"/>
        <w:right w:val="none" w:sz="0" w:space="0" w:color="auto"/>
      </w:divBdr>
    </w:div>
    <w:div w:id="1824927774">
      <w:bodyDiv w:val="1"/>
      <w:marLeft w:val="0"/>
      <w:marRight w:val="0"/>
      <w:marTop w:val="0"/>
      <w:marBottom w:val="0"/>
      <w:divBdr>
        <w:top w:val="none" w:sz="0" w:space="0" w:color="auto"/>
        <w:left w:val="none" w:sz="0" w:space="0" w:color="auto"/>
        <w:bottom w:val="none" w:sz="0" w:space="0" w:color="auto"/>
        <w:right w:val="none" w:sz="0" w:space="0" w:color="auto"/>
      </w:divBdr>
    </w:div>
    <w:div w:id="1841310859">
      <w:bodyDiv w:val="1"/>
      <w:marLeft w:val="0"/>
      <w:marRight w:val="0"/>
      <w:marTop w:val="0"/>
      <w:marBottom w:val="0"/>
      <w:divBdr>
        <w:top w:val="none" w:sz="0" w:space="0" w:color="auto"/>
        <w:left w:val="none" w:sz="0" w:space="0" w:color="auto"/>
        <w:bottom w:val="none" w:sz="0" w:space="0" w:color="auto"/>
        <w:right w:val="none" w:sz="0" w:space="0" w:color="auto"/>
      </w:divBdr>
    </w:div>
    <w:div w:id="1896578859">
      <w:bodyDiv w:val="1"/>
      <w:marLeft w:val="0"/>
      <w:marRight w:val="0"/>
      <w:marTop w:val="0"/>
      <w:marBottom w:val="0"/>
      <w:divBdr>
        <w:top w:val="none" w:sz="0" w:space="0" w:color="auto"/>
        <w:left w:val="none" w:sz="0" w:space="0" w:color="auto"/>
        <w:bottom w:val="none" w:sz="0" w:space="0" w:color="auto"/>
        <w:right w:val="none" w:sz="0" w:space="0" w:color="auto"/>
      </w:divBdr>
    </w:div>
    <w:div w:id="1901476827">
      <w:bodyDiv w:val="1"/>
      <w:marLeft w:val="0"/>
      <w:marRight w:val="0"/>
      <w:marTop w:val="0"/>
      <w:marBottom w:val="0"/>
      <w:divBdr>
        <w:top w:val="none" w:sz="0" w:space="0" w:color="auto"/>
        <w:left w:val="none" w:sz="0" w:space="0" w:color="auto"/>
        <w:bottom w:val="none" w:sz="0" w:space="0" w:color="auto"/>
        <w:right w:val="none" w:sz="0" w:space="0" w:color="auto"/>
      </w:divBdr>
    </w:div>
    <w:div w:id="1940290937">
      <w:bodyDiv w:val="1"/>
      <w:marLeft w:val="0"/>
      <w:marRight w:val="0"/>
      <w:marTop w:val="0"/>
      <w:marBottom w:val="0"/>
      <w:divBdr>
        <w:top w:val="none" w:sz="0" w:space="0" w:color="auto"/>
        <w:left w:val="none" w:sz="0" w:space="0" w:color="auto"/>
        <w:bottom w:val="none" w:sz="0" w:space="0" w:color="auto"/>
        <w:right w:val="none" w:sz="0" w:space="0" w:color="auto"/>
      </w:divBdr>
      <w:divsChild>
        <w:div w:id="1038892826">
          <w:marLeft w:val="446"/>
          <w:marRight w:val="0"/>
          <w:marTop w:val="0"/>
          <w:marBottom w:val="0"/>
          <w:divBdr>
            <w:top w:val="none" w:sz="0" w:space="0" w:color="auto"/>
            <w:left w:val="none" w:sz="0" w:space="0" w:color="auto"/>
            <w:bottom w:val="none" w:sz="0" w:space="0" w:color="auto"/>
            <w:right w:val="none" w:sz="0" w:space="0" w:color="auto"/>
          </w:divBdr>
        </w:div>
      </w:divsChild>
    </w:div>
    <w:div w:id="1977490652">
      <w:bodyDiv w:val="1"/>
      <w:marLeft w:val="0"/>
      <w:marRight w:val="0"/>
      <w:marTop w:val="0"/>
      <w:marBottom w:val="0"/>
      <w:divBdr>
        <w:top w:val="none" w:sz="0" w:space="0" w:color="auto"/>
        <w:left w:val="none" w:sz="0" w:space="0" w:color="auto"/>
        <w:bottom w:val="none" w:sz="0" w:space="0" w:color="auto"/>
        <w:right w:val="none" w:sz="0" w:space="0" w:color="auto"/>
      </w:divBdr>
    </w:div>
    <w:div w:id="2053846803">
      <w:bodyDiv w:val="1"/>
      <w:marLeft w:val="0"/>
      <w:marRight w:val="0"/>
      <w:marTop w:val="0"/>
      <w:marBottom w:val="0"/>
      <w:divBdr>
        <w:top w:val="none" w:sz="0" w:space="0" w:color="auto"/>
        <w:left w:val="none" w:sz="0" w:space="0" w:color="auto"/>
        <w:bottom w:val="none" w:sz="0" w:space="0" w:color="auto"/>
        <w:right w:val="none" w:sz="0" w:space="0" w:color="auto"/>
      </w:divBdr>
    </w:div>
    <w:div w:id="2060283503">
      <w:bodyDiv w:val="1"/>
      <w:marLeft w:val="0"/>
      <w:marRight w:val="0"/>
      <w:marTop w:val="0"/>
      <w:marBottom w:val="0"/>
      <w:divBdr>
        <w:top w:val="none" w:sz="0" w:space="0" w:color="auto"/>
        <w:left w:val="none" w:sz="0" w:space="0" w:color="auto"/>
        <w:bottom w:val="none" w:sz="0" w:space="0" w:color="auto"/>
        <w:right w:val="none" w:sz="0" w:space="0" w:color="auto"/>
      </w:divBdr>
      <w:divsChild>
        <w:div w:id="336003899">
          <w:marLeft w:val="0"/>
          <w:marRight w:val="0"/>
          <w:marTop w:val="0"/>
          <w:marBottom w:val="0"/>
          <w:divBdr>
            <w:top w:val="none" w:sz="0" w:space="0" w:color="auto"/>
            <w:left w:val="none" w:sz="0" w:space="0" w:color="auto"/>
            <w:bottom w:val="none" w:sz="0" w:space="0" w:color="auto"/>
            <w:right w:val="none" w:sz="0" w:space="0" w:color="auto"/>
          </w:divBdr>
          <w:divsChild>
            <w:div w:id="1864786177">
              <w:marLeft w:val="0"/>
              <w:marRight w:val="0"/>
              <w:marTop w:val="0"/>
              <w:marBottom w:val="0"/>
              <w:divBdr>
                <w:top w:val="none" w:sz="0" w:space="0" w:color="auto"/>
                <w:left w:val="none" w:sz="0" w:space="0" w:color="auto"/>
                <w:bottom w:val="none" w:sz="0" w:space="0" w:color="auto"/>
                <w:right w:val="none" w:sz="0" w:space="0" w:color="auto"/>
              </w:divBdr>
              <w:divsChild>
                <w:div w:id="18223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804060">
      <w:bodyDiv w:val="1"/>
      <w:marLeft w:val="0"/>
      <w:marRight w:val="0"/>
      <w:marTop w:val="0"/>
      <w:marBottom w:val="0"/>
      <w:divBdr>
        <w:top w:val="none" w:sz="0" w:space="0" w:color="auto"/>
        <w:left w:val="none" w:sz="0" w:space="0" w:color="auto"/>
        <w:bottom w:val="none" w:sz="0" w:space="0" w:color="auto"/>
        <w:right w:val="none" w:sz="0" w:space="0" w:color="auto"/>
      </w:divBdr>
    </w:div>
    <w:div w:id="2107455314">
      <w:bodyDiv w:val="1"/>
      <w:marLeft w:val="0"/>
      <w:marRight w:val="0"/>
      <w:marTop w:val="0"/>
      <w:marBottom w:val="0"/>
      <w:divBdr>
        <w:top w:val="none" w:sz="0" w:space="0" w:color="auto"/>
        <w:left w:val="none" w:sz="0" w:space="0" w:color="auto"/>
        <w:bottom w:val="none" w:sz="0" w:space="0" w:color="auto"/>
        <w:right w:val="none" w:sz="0" w:space="0" w:color="auto"/>
      </w:divBdr>
    </w:div>
    <w:div w:id="2123763603">
      <w:bodyDiv w:val="1"/>
      <w:marLeft w:val="0"/>
      <w:marRight w:val="0"/>
      <w:marTop w:val="0"/>
      <w:marBottom w:val="0"/>
      <w:divBdr>
        <w:top w:val="none" w:sz="0" w:space="0" w:color="auto"/>
        <w:left w:val="none" w:sz="0" w:space="0" w:color="auto"/>
        <w:bottom w:val="none" w:sz="0" w:space="0" w:color="auto"/>
        <w:right w:val="none" w:sz="0" w:space="0" w:color="auto"/>
      </w:divBdr>
    </w:div>
    <w:div w:id="2134011931">
      <w:bodyDiv w:val="1"/>
      <w:marLeft w:val="0"/>
      <w:marRight w:val="0"/>
      <w:marTop w:val="0"/>
      <w:marBottom w:val="0"/>
      <w:divBdr>
        <w:top w:val="none" w:sz="0" w:space="0" w:color="auto"/>
        <w:left w:val="none" w:sz="0" w:space="0" w:color="auto"/>
        <w:bottom w:val="none" w:sz="0" w:space="0" w:color="auto"/>
        <w:right w:val="none" w:sz="0" w:space="0" w:color="auto"/>
      </w:divBdr>
      <w:divsChild>
        <w:div w:id="1852329829">
          <w:marLeft w:val="446"/>
          <w:marRight w:val="0"/>
          <w:marTop w:val="0"/>
          <w:marBottom w:val="0"/>
          <w:divBdr>
            <w:top w:val="none" w:sz="0" w:space="0" w:color="auto"/>
            <w:left w:val="none" w:sz="0" w:space="0" w:color="auto"/>
            <w:bottom w:val="none" w:sz="0" w:space="0" w:color="auto"/>
            <w:right w:val="none" w:sz="0" w:space="0" w:color="auto"/>
          </w:divBdr>
        </w:div>
      </w:divsChild>
    </w:div>
    <w:div w:id="2143649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aia.kmu.edu.t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putationalhealth.berkeley.edu"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ndc.gov.tw/Content_List.aspx?n=9614A7C859796FFA" TargetMode="External"/><Relationship Id="rId10" Type="http://schemas.openxmlformats.org/officeDocument/2006/relationships/hyperlink" Target="mailto:itchen@kmu.edu.tw"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career.kmu.edu.tw" TargetMode="External"/><Relationship Id="rId14"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5F9DA-BFBB-4F27-A244-6B590A6E3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26</Pages>
  <Words>10130</Words>
  <Characters>10638</Characters>
  <Application>Microsoft Office Word</Application>
  <DocSecurity>0</DocSecurity>
  <Lines>967</Lines>
  <Paragraphs>692</Paragraphs>
  <ScaleCrop>false</ScaleCrop>
  <Company/>
  <LinksUpToDate>false</LinksUpToDate>
  <CharactersWithSpaces>20076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鄭成偉</cp:lastModifiedBy>
  <cp:revision>109</cp:revision>
  <cp:lastPrinted>2025-09-04T02:28:00Z</cp:lastPrinted>
  <dcterms:created xsi:type="dcterms:W3CDTF">2024-10-29T08:42:00Z</dcterms:created>
  <dcterms:modified xsi:type="dcterms:W3CDTF">2025-09-24T17:08:00Z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2df8246f94ccc6c0076b519b7a6be347c571fb77c4f970dd14f3459edf4ac998</vt:lpwstr>
  </property>
</Properties>
</file>